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554790" w:rsidRPr="00F55AD7" w14:paraId="304B336E" w14:textId="77777777" w:rsidTr="00AB608C">
        <w:trPr>
          <w:trHeight w:hRule="exact" w:val="2948"/>
        </w:trPr>
        <w:tc>
          <w:tcPr>
            <w:tcW w:w="11185" w:type="dxa"/>
            <w:vAlign w:val="center"/>
          </w:tcPr>
          <w:p w14:paraId="7C8909D5" w14:textId="77777777" w:rsidR="00554790" w:rsidRPr="00F55AD7" w:rsidRDefault="00554790" w:rsidP="00AB608C">
            <w:pPr>
              <w:pStyle w:val="Documenttype"/>
            </w:pPr>
            <w:r w:rsidRPr="00F55AD7">
              <w:t>I</w:t>
            </w:r>
            <w:bookmarkStart w:id="0" w:name="_Ref446317644"/>
            <w:bookmarkEnd w:id="0"/>
            <w:r w:rsidRPr="00F55AD7">
              <w:t>ALA Guideline</w:t>
            </w:r>
          </w:p>
        </w:tc>
      </w:tr>
    </w:tbl>
    <w:p w14:paraId="5000D0F6" w14:textId="77777777" w:rsidR="00554790" w:rsidRPr="00F55AD7" w:rsidRDefault="00554790" w:rsidP="00554790"/>
    <w:p w14:paraId="4A5D4A94" w14:textId="77777777" w:rsidR="00554790" w:rsidRPr="00F55AD7" w:rsidRDefault="00554790" w:rsidP="00554790"/>
    <w:p w14:paraId="7802E81A" w14:textId="77777777" w:rsidR="00554790" w:rsidRPr="00F55AD7" w:rsidRDefault="00554790" w:rsidP="00554790"/>
    <w:p w14:paraId="228F3392" w14:textId="77777777" w:rsidR="00554790" w:rsidRPr="00F55AD7" w:rsidRDefault="00554790" w:rsidP="00554790"/>
    <w:p w14:paraId="6ABA20E8" w14:textId="77777777" w:rsidR="00554790" w:rsidRPr="00F55AD7" w:rsidRDefault="00554790" w:rsidP="00554790">
      <w:pPr>
        <w:pStyle w:val="Documentnumber"/>
      </w:pPr>
      <w:r>
        <w:t>Guideline number</w:t>
      </w:r>
    </w:p>
    <w:p w14:paraId="018D5F51" w14:textId="77777777" w:rsidR="00554790" w:rsidRPr="00F55AD7" w:rsidRDefault="00554790" w:rsidP="00554790"/>
    <w:p w14:paraId="278E63A5" w14:textId="3FCF16C4" w:rsidR="00554790" w:rsidRPr="00CB3D51" w:rsidRDefault="003627FF" w:rsidP="00554790">
      <w:pPr>
        <w:pStyle w:val="Documentname"/>
      </w:pPr>
      <w:r w:rsidRPr="00CB3D51">
        <w:t>Guideline on specification of e-navigation Technical Services</w:t>
      </w:r>
    </w:p>
    <w:p w14:paraId="1C9173C8" w14:textId="77777777" w:rsidR="00554790" w:rsidRPr="00CB3D51" w:rsidRDefault="00554790" w:rsidP="00554790"/>
    <w:p w14:paraId="13137F89" w14:textId="77777777" w:rsidR="00554790" w:rsidRPr="00CB3D51" w:rsidRDefault="00554790" w:rsidP="00554790"/>
    <w:p w14:paraId="6E106B9E" w14:textId="77777777" w:rsidR="00554790" w:rsidRPr="00CB3D51" w:rsidRDefault="00554790" w:rsidP="00554790"/>
    <w:p w14:paraId="06FD817A" w14:textId="77777777" w:rsidR="00554790" w:rsidRPr="00CB3D51" w:rsidRDefault="00554790" w:rsidP="00554790"/>
    <w:p w14:paraId="465CE4EF" w14:textId="77777777" w:rsidR="00554790" w:rsidRPr="00CB3D51" w:rsidRDefault="00554790" w:rsidP="00554790"/>
    <w:p w14:paraId="74C786D4" w14:textId="77777777" w:rsidR="00554790" w:rsidRPr="00CB3D51" w:rsidRDefault="00554790" w:rsidP="00554790"/>
    <w:p w14:paraId="258C6356" w14:textId="77777777" w:rsidR="00554790" w:rsidRPr="00CB3D51" w:rsidRDefault="00554790" w:rsidP="00554790"/>
    <w:p w14:paraId="15CB9883" w14:textId="77777777" w:rsidR="00554790" w:rsidRPr="00CB3D51" w:rsidRDefault="00554790" w:rsidP="00554790"/>
    <w:p w14:paraId="3EA68AE5" w14:textId="77777777" w:rsidR="00554790" w:rsidRPr="00CB3D51" w:rsidRDefault="00554790" w:rsidP="00554790"/>
    <w:p w14:paraId="162B3A9A" w14:textId="77777777" w:rsidR="00554790" w:rsidRPr="00CB3D51" w:rsidRDefault="00554790" w:rsidP="00554790"/>
    <w:p w14:paraId="1373DD65" w14:textId="77777777" w:rsidR="00554790" w:rsidRPr="00CB3D51" w:rsidRDefault="00554790" w:rsidP="00554790"/>
    <w:p w14:paraId="5F012F0D" w14:textId="77777777" w:rsidR="00554790" w:rsidRPr="00CB3D51" w:rsidRDefault="00554790" w:rsidP="00554790"/>
    <w:p w14:paraId="4B76EAE0" w14:textId="77777777" w:rsidR="00554790" w:rsidRPr="00CB3D51" w:rsidRDefault="00554790" w:rsidP="00554790"/>
    <w:p w14:paraId="2C1D7575" w14:textId="77777777" w:rsidR="00554790" w:rsidRPr="00CB3D51" w:rsidRDefault="00554790" w:rsidP="00554790"/>
    <w:p w14:paraId="012FDA6E" w14:textId="77777777" w:rsidR="00554790" w:rsidRPr="00CB3D51" w:rsidRDefault="00554790" w:rsidP="00554790"/>
    <w:p w14:paraId="23DB6808" w14:textId="77777777" w:rsidR="00554790" w:rsidRPr="00CB3D51" w:rsidRDefault="00554790" w:rsidP="00554790"/>
    <w:p w14:paraId="3332CBFB" w14:textId="77777777" w:rsidR="00554790" w:rsidRPr="00CB3D51" w:rsidRDefault="00554790" w:rsidP="00554790"/>
    <w:p w14:paraId="3EC82FB1" w14:textId="77777777" w:rsidR="00554790" w:rsidRPr="00CB3D51" w:rsidRDefault="00554790" w:rsidP="00554790"/>
    <w:p w14:paraId="20DA70C8" w14:textId="77777777" w:rsidR="00554790" w:rsidRPr="00CB3D51" w:rsidRDefault="00554790" w:rsidP="00554790"/>
    <w:p w14:paraId="772571C9" w14:textId="77777777" w:rsidR="00554790" w:rsidRPr="00CB3D51" w:rsidRDefault="00554790" w:rsidP="00554790"/>
    <w:p w14:paraId="728B10A5" w14:textId="77777777" w:rsidR="00554790" w:rsidRPr="00CB3D51" w:rsidRDefault="00554790" w:rsidP="00554790"/>
    <w:p w14:paraId="5C0A880B" w14:textId="77777777" w:rsidR="00554790" w:rsidRPr="00F55AD7" w:rsidRDefault="00554790" w:rsidP="00554790">
      <w:pPr>
        <w:pStyle w:val="Editionnumber"/>
      </w:pPr>
      <w:r>
        <w:t>Edition x.x</w:t>
      </w:r>
    </w:p>
    <w:p w14:paraId="1B1202D0" w14:textId="77777777" w:rsidR="00554790" w:rsidRDefault="00554790" w:rsidP="00554790">
      <w:pPr>
        <w:pStyle w:val="Documentdate"/>
      </w:pPr>
      <w:r>
        <w:t>Date (of approval by Council)</w:t>
      </w:r>
    </w:p>
    <w:p w14:paraId="1D029FDC" w14:textId="77777777" w:rsidR="00554790" w:rsidRPr="002735DD" w:rsidRDefault="00554790" w:rsidP="00554790">
      <w:pPr>
        <w:pStyle w:val="Documentdate"/>
        <w:rPr>
          <w:i/>
        </w:rPr>
      </w:pPr>
      <w:r w:rsidRPr="002735DD">
        <w:rPr>
          <w:i/>
        </w:rPr>
        <w:t>Revokes Guideline [number]</w:t>
      </w:r>
    </w:p>
    <w:p w14:paraId="08BB7A8A" w14:textId="77777777" w:rsidR="00554790" w:rsidRPr="00F55AD7" w:rsidRDefault="00554790" w:rsidP="00554790">
      <w:pPr>
        <w:sectPr w:rsidR="00554790" w:rsidRPr="00F55AD7" w:rsidSect="00554790">
          <w:headerReference w:type="even" r:id="rId8"/>
          <w:headerReference w:type="default" r:id="rId9"/>
          <w:footerReference w:type="even" r:id="rId10"/>
          <w:footerReference w:type="default" r:id="rId11"/>
          <w:headerReference w:type="first" r:id="rId12"/>
          <w:footerReference w:type="first" r:id="rId13"/>
          <w:pgSz w:w="11906" w:h="16838" w:code="9"/>
          <w:pgMar w:top="567" w:right="1276" w:bottom="2495" w:left="1276" w:header="567" w:footer="567" w:gutter="0"/>
          <w:cols w:space="708"/>
          <w:docGrid w:linePitch="360"/>
        </w:sectPr>
      </w:pPr>
    </w:p>
    <w:p w14:paraId="1B58BBC7" w14:textId="77777777" w:rsidR="00554790" w:rsidRPr="00F55AD7" w:rsidRDefault="00554790" w:rsidP="00554790">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54790" w:rsidRPr="00F55AD7" w14:paraId="57FE6847" w14:textId="77777777" w:rsidTr="00AB608C">
        <w:tc>
          <w:tcPr>
            <w:tcW w:w="1908" w:type="dxa"/>
          </w:tcPr>
          <w:p w14:paraId="36288B40" w14:textId="77777777" w:rsidR="00554790" w:rsidRPr="00F55AD7" w:rsidRDefault="00554790" w:rsidP="00AB608C">
            <w:pPr>
              <w:pStyle w:val="Tableheading"/>
              <w:rPr>
                <w:lang w:val="en-GB"/>
              </w:rPr>
            </w:pPr>
            <w:r w:rsidRPr="00F55AD7">
              <w:rPr>
                <w:lang w:val="en-GB"/>
              </w:rPr>
              <w:t>Date</w:t>
            </w:r>
          </w:p>
        </w:tc>
        <w:tc>
          <w:tcPr>
            <w:tcW w:w="3576" w:type="dxa"/>
          </w:tcPr>
          <w:p w14:paraId="4C72D471" w14:textId="77777777" w:rsidR="00554790" w:rsidRPr="00F55AD7" w:rsidRDefault="00554790" w:rsidP="00AB608C">
            <w:pPr>
              <w:pStyle w:val="Tableheading"/>
              <w:rPr>
                <w:lang w:val="en-GB"/>
              </w:rPr>
            </w:pPr>
            <w:r w:rsidRPr="00F55AD7">
              <w:rPr>
                <w:lang w:val="en-GB"/>
              </w:rPr>
              <w:t>Page / Section Revised</w:t>
            </w:r>
          </w:p>
        </w:tc>
        <w:tc>
          <w:tcPr>
            <w:tcW w:w="5001" w:type="dxa"/>
          </w:tcPr>
          <w:p w14:paraId="6C4CC3BF" w14:textId="77777777" w:rsidR="00554790" w:rsidRPr="00F55AD7" w:rsidRDefault="00554790" w:rsidP="00AB608C">
            <w:pPr>
              <w:pStyle w:val="Tableheading"/>
              <w:rPr>
                <w:lang w:val="en-GB"/>
              </w:rPr>
            </w:pPr>
            <w:r w:rsidRPr="00F55AD7">
              <w:rPr>
                <w:lang w:val="en-GB"/>
              </w:rPr>
              <w:t>Requirement for Revision</w:t>
            </w:r>
          </w:p>
        </w:tc>
      </w:tr>
      <w:tr w:rsidR="00554790" w:rsidRPr="00F55AD7" w14:paraId="2D293193" w14:textId="77777777" w:rsidTr="00AB608C">
        <w:trPr>
          <w:trHeight w:val="851"/>
        </w:trPr>
        <w:tc>
          <w:tcPr>
            <w:tcW w:w="1908" w:type="dxa"/>
            <w:vAlign w:val="center"/>
          </w:tcPr>
          <w:p w14:paraId="55F3493A" w14:textId="37933B9D" w:rsidR="00554790" w:rsidRPr="00F55AD7" w:rsidRDefault="00952EC4" w:rsidP="00AB608C">
            <w:pPr>
              <w:pStyle w:val="Tabletext"/>
            </w:pPr>
            <w:r>
              <w:t>March 17</w:t>
            </w:r>
          </w:p>
        </w:tc>
        <w:tc>
          <w:tcPr>
            <w:tcW w:w="3576" w:type="dxa"/>
            <w:vAlign w:val="center"/>
          </w:tcPr>
          <w:p w14:paraId="714D2350" w14:textId="2662BB6C" w:rsidR="00554790" w:rsidRPr="00F55AD7" w:rsidRDefault="00952EC4" w:rsidP="00AB608C">
            <w:pPr>
              <w:pStyle w:val="Tabletext"/>
            </w:pPr>
            <w:r>
              <w:t>Initial document</w:t>
            </w:r>
          </w:p>
        </w:tc>
        <w:tc>
          <w:tcPr>
            <w:tcW w:w="5001" w:type="dxa"/>
            <w:vAlign w:val="center"/>
          </w:tcPr>
          <w:p w14:paraId="3750ADD2" w14:textId="77777777" w:rsidR="00554790" w:rsidRPr="00F55AD7" w:rsidRDefault="00554790" w:rsidP="00AB608C">
            <w:pPr>
              <w:pStyle w:val="Tabletext"/>
            </w:pPr>
          </w:p>
        </w:tc>
      </w:tr>
      <w:tr w:rsidR="00554790" w:rsidRPr="00F55AD7" w14:paraId="55F3255F" w14:textId="77777777" w:rsidTr="00AB608C">
        <w:trPr>
          <w:trHeight w:val="851"/>
        </w:trPr>
        <w:tc>
          <w:tcPr>
            <w:tcW w:w="1908" w:type="dxa"/>
            <w:vAlign w:val="center"/>
          </w:tcPr>
          <w:p w14:paraId="205F978A" w14:textId="77777777" w:rsidR="00554790" w:rsidRPr="00F55AD7" w:rsidRDefault="00554790" w:rsidP="00AB608C">
            <w:pPr>
              <w:pStyle w:val="Tabletext"/>
            </w:pPr>
          </w:p>
        </w:tc>
        <w:tc>
          <w:tcPr>
            <w:tcW w:w="3576" w:type="dxa"/>
            <w:vAlign w:val="center"/>
          </w:tcPr>
          <w:p w14:paraId="0E455962" w14:textId="77777777" w:rsidR="00554790" w:rsidRPr="00F55AD7" w:rsidRDefault="00554790" w:rsidP="00AB608C">
            <w:pPr>
              <w:pStyle w:val="Tabletext"/>
            </w:pPr>
          </w:p>
        </w:tc>
        <w:tc>
          <w:tcPr>
            <w:tcW w:w="5001" w:type="dxa"/>
            <w:vAlign w:val="center"/>
          </w:tcPr>
          <w:p w14:paraId="1582CCAF" w14:textId="77777777" w:rsidR="00554790" w:rsidRPr="00F55AD7" w:rsidRDefault="00554790" w:rsidP="00AB608C">
            <w:pPr>
              <w:pStyle w:val="Tabletext"/>
            </w:pPr>
          </w:p>
        </w:tc>
      </w:tr>
      <w:tr w:rsidR="00554790" w:rsidRPr="00F55AD7" w14:paraId="3E03CEAA" w14:textId="77777777" w:rsidTr="00AB608C">
        <w:trPr>
          <w:trHeight w:val="851"/>
        </w:trPr>
        <w:tc>
          <w:tcPr>
            <w:tcW w:w="1908" w:type="dxa"/>
            <w:vAlign w:val="center"/>
          </w:tcPr>
          <w:p w14:paraId="6BED9882" w14:textId="77777777" w:rsidR="00554790" w:rsidRPr="00F55AD7" w:rsidRDefault="00554790" w:rsidP="00AB608C">
            <w:pPr>
              <w:pStyle w:val="Tabletext"/>
            </w:pPr>
          </w:p>
        </w:tc>
        <w:tc>
          <w:tcPr>
            <w:tcW w:w="3576" w:type="dxa"/>
            <w:vAlign w:val="center"/>
          </w:tcPr>
          <w:p w14:paraId="15009BC1" w14:textId="77777777" w:rsidR="00554790" w:rsidRPr="00F55AD7" w:rsidRDefault="00554790" w:rsidP="00AB608C">
            <w:pPr>
              <w:pStyle w:val="Tabletext"/>
            </w:pPr>
          </w:p>
        </w:tc>
        <w:tc>
          <w:tcPr>
            <w:tcW w:w="5001" w:type="dxa"/>
            <w:vAlign w:val="center"/>
          </w:tcPr>
          <w:p w14:paraId="5363FD93" w14:textId="77777777" w:rsidR="00554790" w:rsidRPr="00F55AD7" w:rsidRDefault="00554790" w:rsidP="00AB608C">
            <w:pPr>
              <w:pStyle w:val="Tabletext"/>
            </w:pPr>
          </w:p>
        </w:tc>
      </w:tr>
      <w:tr w:rsidR="00554790" w:rsidRPr="00F55AD7" w14:paraId="059D0017" w14:textId="77777777" w:rsidTr="00AB608C">
        <w:trPr>
          <w:trHeight w:val="851"/>
        </w:trPr>
        <w:tc>
          <w:tcPr>
            <w:tcW w:w="1908" w:type="dxa"/>
            <w:vAlign w:val="center"/>
          </w:tcPr>
          <w:p w14:paraId="331C1691" w14:textId="77777777" w:rsidR="00554790" w:rsidRPr="00F55AD7" w:rsidRDefault="00554790" w:rsidP="00AB608C">
            <w:pPr>
              <w:pStyle w:val="Tabletext"/>
            </w:pPr>
          </w:p>
        </w:tc>
        <w:tc>
          <w:tcPr>
            <w:tcW w:w="3576" w:type="dxa"/>
            <w:vAlign w:val="center"/>
          </w:tcPr>
          <w:p w14:paraId="579A851A" w14:textId="77777777" w:rsidR="00554790" w:rsidRPr="00F55AD7" w:rsidRDefault="00554790" w:rsidP="00AB608C">
            <w:pPr>
              <w:pStyle w:val="Tabletext"/>
            </w:pPr>
          </w:p>
        </w:tc>
        <w:tc>
          <w:tcPr>
            <w:tcW w:w="5001" w:type="dxa"/>
            <w:vAlign w:val="center"/>
          </w:tcPr>
          <w:p w14:paraId="5DF11AC6" w14:textId="77777777" w:rsidR="00554790" w:rsidRPr="00F55AD7" w:rsidRDefault="00554790" w:rsidP="00AB608C">
            <w:pPr>
              <w:pStyle w:val="Tabletext"/>
            </w:pPr>
          </w:p>
        </w:tc>
      </w:tr>
      <w:tr w:rsidR="00554790" w:rsidRPr="00F55AD7" w14:paraId="10083B7E" w14:textId="77777777" w:rsidTr="00AB608C">
        <w:trPr>
          <w:trHeight w:val="851"/>
        </w:trPr>
        <w:tc>
          <w:tcPr>
            <w:tcW w:w="1908" w:type="dxa"/>
            <w:vAlign w:val="center"/>
          </w:tcPr>
          <w:p w14:paraId="731923E1" w14:textId="77777777" w:rsidR="00554790" w:rsidRPr="00F55AD7" w:rsidRDefault="00554790" w:rsidP="00AB608C">
            <w:pPr>
              <w:pStyle w:val="Tabletext"/>
            </w:pPr>
          </w:p>
        </w:tc>
        <w:tc>
          <w:tcPr>
            <w:tcW w:w="3576" w:type="dxa"/>
            <w:vAlign w:val="center"/>
          </w:tcPr>
          <w:p w14:paraId="2682716A" w14:textId="77777777" w:rsidR="00554790" w:rsidRPr="00F55AD7" w:rsidRDefault="00554790" w:rsidP="00AB608C">
            <w:pPr>
              <w:pStyle w:val="Tabletext"/>
            </w:pPr>
          </w:p>
        </w:tc>
        <w:tc>
          <w:tcPr>
            <w:tcW w:w="5001" w:type="dxa"/>
            <w:vAlign w:val="center"/>
          </w:tcPr>
          <w:p w14:paraId="7545C0F4" w14:textId="77777777" w:rsidR="00554790" w:rsidRPr="00F55AD7" w:rsidRDefault="00554790" w:rsidP="00AB608C">
            <w:pPr>
              <w:pStyle w:val="Tabletext"/>
            </w:pPr>
          </w:p>
        </w:tc>
      </w:tr>
      <w:tr w:rsidR="00554790" w:rsidRPr="00F55AD7" w14:paraId="7C2E1348" w14:textId="77777777" w:rsidTr="00AB608C">
        <w:trPr>
          <w:trHeight w:val="851"/>
        </w:trPr>
        <w:tc>
          <w:tcPr>
            <w:tcW w:w="1908" w:type="dxa"/>
            <w:vAlign w:val="center"/>
          </w:tcPr>
          <w:p w14:paraId="26DF0526" w14:textId="77777777" w:rsidR="00554790" w:rsidRPr="00F55AD7" w:rsidRDefault="00554790" w:rsidP="00AB608C">
            <w:pPr>
              <w:pStyle w:val="Tabletext"/>
            </w:pPr>
          </w:p>
        </w:tc>
        <w:tc>
          <w:tcPr>
            <w:tcW w:w="3576" w:type="dxa"/>
            <w:vAlign w:val="center"/>
          </w:tcPr>
          <w:p w14:paraId="54D55B5E" w14:textId="77777777" w:rsidR="00554790" w:rsidRPr="00F55AD7" w:rsidRDefault="00554790" w:rsidP="00AB608C">
            <w:pPr>
              <w:pStyle w:val="Tabletext"/>
            </w:pPr>
          </w:p>
        </w:tc>
        <w:tc>
          <w:tcPr>
            <w:tcW w:w="5001" w:type="dxa"/>
            <w:vAlign w:val="center"/>
          </w:tcPr>
          <w:p w14:paraId="181F19D1" w14:textId="77777777" w:rsidR="00554790" w:rsidRPr="00F55AD7" w:rsidRDefault="00554790" w:rsidP="00AB608C">
            <w:pPr>
              <w:pStyle w:val="Tabletext"/>
            </w:pPr>
          </w:p>
        </w:tc>
      </w:tr>
      <w:tr w:rsidR="00554790" w:rsidRPr="00F55AD7" w14:paraId="2F8DCBA0" w14:textId="77777777" w:rsidTr="00AB608C">
        <w:trPr>
          <w:trHeight w:val="851"/>
        </w:trPr>
        <w:tc>
          <w:tcPr>
            <w:tcW w:w="1908" w:type="dxa"/>
            <w:vAlign w:val="center"/>
          </w:tcPr>
          <w:p w14:paraId="0EA69F61" w14:textId="77777777" w:rsidR="00554790" w:rsidRPr="00F55AD7" w:rsidRDefault="00554790" w:rsidP="00AB608C">
            <w:pPr>
              <w:pStyle w:val="Tabletext"/>
            </w:pPr>
          </w:p>
        </w:tc>
        <w:tc>
          <w:tcPr>
            <w:tcW w:w="3576" w:type="dxa"/>
            <w:vAlign w:val="center"/>
          </w:tcPr>
          <w:p w14:paraId="293D0735" w14:textId="77777777" w:rsidR="00554790" w:rsidRPr="00F55AD7" w:rsidRDefault="00554790" w:rsidP="00AB608C">
            <w:pPr>
              <w:pStyle w:val="Tabletext"/>
            </w:pPr>
          </w:p>
        </w:tc>
        <w:tc>
          <w:tcPr>
            <w:tcW w:w="5001" w:type="dxa"/>
            <w:vAlign w:val="center"/>
          </w:tcPr>
          <w:p w14:paraId="254A5439" w14:textId="77777777" w:rsidR="00554790" w:rsidRPr="00F55AD7" w:rsidRDefault="00554790" w:rsidP="00AB608C">
            <w:pPr>
              <w:pStyle w:val="Tabletext"/>
            </w:pPr>
          </w:p>
        </w:tc>
      </w:tr>
    </w:tbl>
    <w:p w14:paraId="6DC98673" w14:textId="77777777" w:rsidR="00554790" w:rsidRPr="00F55AD7" w:rsidRDefault="00554790" w:rsidP="00554790"/>
    <w:p w14:paraId="6737D4FF" w14:textId="77777777" w:rsidR="00554790" w:rsidRPr="00F55AD7" w:rsidRDefault="00554790" w:rsidP="00554790">
      <w:pPr>
        <w:spacing w:after="200" w:line="276" w:lineRule="auto"/>
        <w:sectPr w:rsidR="00554790" w:rsidRPr="00F55AD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8460BD8" w14:textId="78577350" w:rsidR="00410968" w:rsidRPr="00410968" w:rsidRDefault="00554790">
      <w:pPr>
        <w:pStyle w:val="TOC1"/>
        <w:rPr>
          <w:rFonts w:eastAsiaTheme="minorEastAsia"/>
          <w:b w:val="0"/>
          <w:color w:val="auto"/>
          <w:lang w:val="en-US" w:eastAsia="da-DK"/>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410968" w:rsidRPr="00E70C3E">
        <w:t>1.</w:t>
      </w:r>
      <w:r w:rsidR="00410968" w:rsidRPr="00410968">
        <w:rPr>
          <w:rFonts w:eastAsiaTheme="minorEastAsia"/>
          <w:b w:val="0"/>
          <w:color w:val="auto"/>
          <w:lang w:val="en-US" w:eastAsia="da-DK"/>
        </w:rPr>
        <w:tab/>
      </w:r>
      <w:r w:rsidR="00410968">
        <w:t>Introduction</w:t>
      </w:r>
      <w:r w:rsidR="00410968">
        <w:tab/>
      </w:r>
      <w:r w:rsidR="00410968">
        <w:fldChar w:fldCharType="begin"/>
      </w:r>
      <w:r w:rsidR="00410968">
        <w:instrText xml:space="preserve"> PAGEREF _Toc477343179 \h </w:instrText>
      </w:r>
      <w:r w:rsidR="00410968">
        <w:fldChar w:fldCharType="separate"/>
      </w:r>
      <w:r w:rsidR="00B6040B">
        <w:t>5</w:t>
      </w:r>
      <w:r w:rsidR="00410968">
        <w:fldChar w:fldCharType="end"/>
      </w:r>
    </w:p>
    <w:p w14:paraId="624142FF" w14:textId="00B108D1" w:rsidR="00410968" w:rsidRPr="00410968" w:rsidRDefault="00410968">
      <w:pPr>
        <w:pStyle w:val="TOC2"/>
        <w:rPr>
          <w:rFonts w:eastAsiaTheme="minorEastAsia"/>
          <w:color w:val="auto"/>
          <w:lang w:val="en-US" w:eastAsia="da-DK"/>
        </w:rPr>
      </w:pPr>
      <w:r w:rsidRPr="00E70C3E">
        <w:t>1.1.</w:t>
      </w:r>
      <w:r w:rsidRPr="00410968">
        <w:rPr>
          <w:rFonts w:eastAsiaTheme="minorEastAsia"/>
          <w:color w:val="auto"/>
          <w:lang w:val="en-US" w:eastAsia="da-DK"/>
        </w:rPr>
        <w:tab/>
      </w:r>
      <w:r>
        <w:t>Purpose of the Document</w:t>
      </w:r>
      <w:r>
        <w:tab/>
      </w:r>
      <w:r>
        <w:fldChar w:fldCharType="begin"/>
      </w:r>
      <w:r>
        <w:instrText xml:space="preserve"> PAGEREF _Toc477343180 \h </w:instrText>
      </w:r>
      <w:r>
        <w:fldChar w:fldCharType="separate"/>
      </w:r>
      <w:r w:rsidR="00B6040B">
        <w:t>5</w:t>
      </w:r>
      <w:r>
        <w:fldChar w:fldCharType="end"/>
      </w:r>
    </w:p>
    <w:p w14:paraId="7CB40F31" w14:textId="3B2F1E07" w:rsidR="00410968" w:rsidRPr="00410968" w:rsidRDefault="00410968">
      <w:pPr>
        <w:pStyle w:val="TOC2"/>
        <w:rPr>
          <w:rFonts w:eastAsiaTheme="minorEastAsia"/>
          <w:color w:val="auto"/>
          <w:lang w:val="en-US" w:eastAsia="da-DK"/>
        </w:rPr>
      </w:pPr>
      <w:r w:rsidRPr="00E70C3E">
        <w:t>1.2.</w:t>
      </w:r>
      <w:r w:rsidRPr="00410968">
        <w:rPr>
          <w:rFonts w:eastAsiaTheme="minorEastAsia"/>
          <w:color w:val="auto"/>
          <w:lang w:val="en-US" w:eastAsia="da-DK"/>
        </w:rPr>
        <w:tab/>
      </w:r>
      <w:r>
        <w:t>Link to S-100</w:t>
      </w:r>
      <w:r>
        <w:tab/>
      </w:r>
      <w:r>
        <w:fldChar w:fldCharType="begin"/>
      </w:r>
      <w:r>
        <w:instrText xml:space="preserve"> PAGEREF _Toc477343181 \h </w:instrText>
      </w:r>
      <w:r>
        <w:fldChar w:fldCharType="separate"/>
      </w:r>
      <w:r w:rsidR="00B6040B">
        <w:t>5</w:t>
      </w:r>
      <w:r>
        <w:fldChar w:fldCharType="end"/>
      </w:r>
    </w:p>
    <w:p w14:paraId="22B7D3D9" w14:textId="224F8EBA" w:rsidR="00410968" w:rsidRPr="00410968" w:rsidRDefault="00410968">
      <w:pPr>
        <w:pStyle w:val="TOC1"/>
        <w:rPr>
          <w:rFonts w:eastAsiaTheme="minorEastAsia"/>
          <w:b w:val="0"/>
          <w:color w:val="auto"/>
          <w:lang w:val="en-US" w:eastAsia="da-DK"/>
        </w:rPr>
      </w:pPr>
      <w:r w:rsidRPr="00E70C3E">
        <w:t>2.</w:t>
      </w:r>
      <w:r w:rsidRPr="00410968">
        <w:rPr>
          <w:rFonts w:eastAsiaTheme="minorEastAsia"/>
          <w:b w:val="0"/>
          <w:color w:val="auto"/>
          <w:lang w:val="en-US" w:eastAsia="da-DK"/>
        </w:rPr>
        <w:tab/>
      </w:r>
      <w:r>
        <w:t>Overview</w:t>
      </w:r>
      <w:r>
        <w:tab/>
      </w:r>
      <w:r>
        <w:fldChar w:fldCharType="begin"/>
      </w:r>
      <w:r>
        <w:instrText xml:space="preserve"> PAGEREF _Toc477343182 \h </w:instrText>
      </w:r>
      <w:r>
        <w:fldChar w:fldCharType="separate"/>
      </w:r>
      <w:r w:rsidR="00B6040B">
        <w:t>6</w:t>
      </w:r>
      <w:r>
        <w:fldChar w:fldCharType="end"/>
      </w:r>
    </w:p>
    <w:p w14:paraId="0146E7DB" w14:textId="1DADFA3D" w:rsidR="00410968" w:rsidRPr="00410968" w:rsidRDefault="00410968">
      <w:pPr>
        <w:pStyle w:val="TOC2"/>
        <w:rPr>
          <w:rFonts w:eastAsiaTheme="minorEastAsia"/>
          <w:color w:val="auto"/>
          <w:lang w:val="en-US" w:eastAsia="da-DK"/>
        </w:rPr>
      </w:pPr>
      <w:r w:rsidRPr="00E70C3E">
        <w:t>2.1.</w:t>
      </w:r>
      <w:r w:rsidRPr="00410968">
        <w:rPr>
          <w:rFonts w:eastAsiaTheme="minorEastAsia"/>
          <w:color w:val="auto"/>
          <w:lang w:val="en-US" w:eastAsia="da-DK"/>
        </w:rPr>
        <w:tab/>
      </w:r>
      <w:r>
        <w:t>Service Management Overview</w:t>
      </w:r>
      <w:r>
        <w:tab/>
      </w:r>
      <w:r>
        <w:fldChar w:fldCharType="begin"/>
      </w:r>
      <w:r>
        <w:instrText xml:space="preserve"> PAGEREF _Toc477343183 \h </w:instrText>
      </w:r>
      <w:r>
        <w:fldChar w:fldCharType="separate"/>
      </w:r>
      <w:r w:rsidR="00B6040B">
        <w:t>6</w:t>
      </w:r>
      <w:r>
        <w:fldChar w:fldCharType="end"/>
      </w:r>
    </w:p>
    <w:p w14:paraId="18395CA1" w14:textId="7917B69F" w:rsidR="00410968" w:rsidRPr="00410968" w:rsidRDefault="00410968">
      <w:pPr>
        <w:pStyle w:val="TOC2"/>
        <w:rPr>
          <w:rFonts w:eastAsiaTheme="minorEastAsia"/>
          <w:color w:val="auto"/>
          <w:lang w:val="en-US" w:eastAsia="da-DK"/>
        </w:rPr>
      </w:pPr>
      <w:r w:rsidRPr="00E70C3E">
        <w:t>2.2.</w:t>
      </w:r>
      <w:r w:rsidRPr="00410968">
        <w:rPr>
          <w:rFonts w:eastAsiaTheme="minorEastAsia"/>
          <w:color w:val="auto"/>
          <w:lang w:val="en-US" w:eastAsia="da-DK"/>
        </w:rPr>
        <w:tab/>
      </w:r>
      <w:r>
        <w:t>Service Documentation Overview</w:t>
      </w:r>
      <w:r>
        <w:tab/>
      </w:r>
      <w:r>
        <w:fldChar w:fldCharType="begin"/>
      </w:r>
      <w:r>
        <w:instrText xml:space="preserve"> PAGEREF _Toc477343184 \h </w:instrText>
      </w:r>
      <w:r>
        <w:fldChar w:fldCharType="separate"/>
      </w:r>
      <w:r w:rsidR="00B6040B">
        <w:t>8</w:t>
      </w:r>
      <w:r>
        <w:fldChar w:fldCharType="end"/>
      </w:r>
    </w:p>
    <w:p w14:paraId="6BA35C70" w14:textId="4A5F8AD4" w:rsidR="00410968" w:rsidRPr="00410968" w:rsidRDefault="00410968">
      <w:pPr>
        <w:pStyle w:val="TOC2"/>
        <w:rPr>
          <w:rFonts w:eastAsiaTheme="minorEastAsia"/>
          <w:color w:val="auto"/>
          <w:lang w:val="en-US" w:eastAsia="da-DK"/>
        </w:rPr>
      </w:pPr>
      <w:r w:rsidRPr="00E70C3E">
        <w:t>2.3.</w:t>
      </w:r>
      <w:r w:rsidRPr="00410968">
        <w:rPr>
          <w:rFonts w:eastAsiaTheme="minorEastAsia"/>
          <w:color w:val="auto"/>
          <w:lang w:val="en-US" w:eastAsia="da-DK"/>
        </w:rPr>
        <w:tab/>
      </w:r>
      <w:r>
        <w:t>Process Considerations</w:t>
      </w:r>
      <w:r>
        <w:tab/>
      </w:r>
      <w:r>
        <w:fldChar w:fldCharType="begin"/>
      </w:r>
      <w:r>
        <w:instrText xml:space="preserve"> PAGEREF _Toc477343185 \h </w:instrText>
      </w:r>
      <w:r>
        <w:fldChar w:fldCharType="separate"/>
      </w:r>
      <w:r w:rsidR="00B6040B">
        <w:t>10</w:t>
      </w:r>
      <w:r>
        <w:fldChar w:fldCharType="end"/>
      </w:r>
    </w:p>
    <w:p w14:paraId="751E12C2" w14:textId="7BED980C"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2.3.1.</w:t>
      </w:r>
      <w:r w:rsidRPr="00410968">
        <w:rPr>
          <w:rFonts w:eastAsiaTheme="minorEastAsia"/>
          <w:noProof/>
          <w:sz w:val="22"/>
          <w:lang w:val="en-US" w:eastAsia="da-DK"/>
        </w:rPr>
        <w:tab/>
      </w:r>
      <w:r>
        <w:rPr>
          <w:noProof/>
        </w:rPr>
        <w:t>Top-Down Service Development</w:t>
      </w:r>
      <w:r>
        <w:rPr>
          <w:noProof/>
        </w:rPr>
        <w:tab/>
      </w:r>
      <w:r>
        <w:rPr>
          <w:noProof/>
        </w:rPr>
        <w:fldChar w:fldCharType="begin"/>
      </w:r>
      <w:r>
        <w:rPr>
          <w:noProof/>
        </w:rPr>
        <w:instrText xml:space="preserve"> PAGEREF _Toc477343186 \h </w:instrText>
      </w:r>
      <w:r>
        <w:rPr>
          <w:noProof/>
        </w:rPr>
      </w:r>
      <w:r>
        <w:rPr>
          <w:noProof/>
        </w:rPr>
        <w:fldChar w:fldCharType="separate"/>
      </w:r>
      <w:r w:rsidR="00B6040B">
        <w:rPr>
          <w:noProof/>
        </w:rPr>
        <w:t>10</w:t>
      </w:r>
      <w:r>
        <w:rPr>
          <w:noProof/>
        </w:rPr>
        <w:fldChar w:fldCharType="end"/>
      </w:r>
    </w:p>
    <w:p w14:paraId="1DC28B73" w14:textId="422FA73B"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2.3.2.</w:t>
      </w:r>
      <w:r w:rsidRPr="00410968">
        <w:rPr>
          <w:rFonts w:eastAsiaTheme="minorEastAsia"/>
          <w:noProof/>
          <w:sz w:val="22"/>
          <w:lang w:val="en-US" w:eastAsia="da-DK"/>
        </w:rPr>
        <w:tab/>
      </w:r>
      <w:r>
        <w:rPr>
          <w:noProof/>
        </w:rPr>
        <w:t>Bottom-Up Service Documentation</w:t>
      </w:r>
      <w:r>
        <w:rPr>
          <w:noProof/>
        </w:rPr>
        <w:tab/>
      </w:r>
      <w:r>
        <w:rPr>
          <w:noProof/>
        </w:rPr>
        <w:fldChar w:fldCharType="begin"/>
      </w:r>
      <w:r>
        <w:rPr>
          <w:noProof/>
        </w:rPr>
        <w:instrText xml:space="preserve"> PAGEREF _Toc477343187 \h </w:instrText>
      </w:r>
      <w:r>
        <w:rPr>
          <w:noProof/>
        </w:rPr>
      </w:r>
      <w:r>
        <w:rPr>
          <w:noProof/>
        </w:rPr>
        <w:fldChar w:fldCharType="separate"/>
      </w:r>
      <w:r w:rsidR="00B6040B">
        <w:rPr>
          <w:noProof/>
        </w:rPr>
        <w:t>11</w:t>
      </w:r>
      <w:r>
        <w:rPr>
          <w:noProof/>
        </w:rPr>
        <w:fldChar w:fldCharType="end"/>
      </w:r>
    </w:p>
    <w:p w14:paraId="4B6C6EB4" w14:textId="6B523FD0" w:rsidR="00410968" w:rsidRPr="00410968" w:rsidRDefault="00410968">
      <w:pPr>
        <w:pStyle w:val="TOC1"/>
        <w:rPr>
          <w:rFonts w:eastAsiaTheme="minorEastAsia"/>
          <w:b w:val="0"/>
          <w:color w:val="auto"/>
          <w:lang w:val="en-US" w:eastAsia="da-DK"/>
        </w:rPr>
      </w:pPr>
      <w:r w:rsidRPr="00E70C3E">
        <w:t>3.</w:t>
      </w:r>
      <w:r w:rsidRPr="00410968">
        <w:rPr>
          <w:rFonts w:eastAsiaTheme="minorEastAsia"/>
          <w:b w:val="0"/>
          <w:color w:val="auto"/>
          <w:lang w:val="en-US" w:eastAsia="da-DK"/>
        </w:rPr>
        <w:tab/>
      </w:r>
      <w:r>
        <w:t>Service Specification</w:t>
      </w:r>
      <w:r>
        <w:tab/>
      </w:r>
      <w:r>
        <w:fldChar w:fldCharType="begin"/>
      </w:r>
      <w:r>
        <w:instrText xml:space="preserve"> PAGEREF _Toc477343188 \h </w:instrText>
      </w:r>
      <w:r>
        <w:fldChar w:fldCharType="separate"/>
      </w:r>
      <w:r w:rsidR="00B6040B">
        <w:t>11</w:t>
      </w:r>
      <w:r>
        <w:fldChar w:fldCharType="end"/>
      </w:r>
    </w:p>
    <w:p w14:paraId="19DFC483" w14:textId="01C8D3C1" w:rsidR="00410968" w:rsidRPr="00410968" w:rsidRDefault="00410968">
      <w:pPr>
        <w:pStyle w:val="TOC2"/>
        <w:rPr>
          <w:rFonts w:eastAsiaTheme="minorEastAsia"/>
          <w:color w:val="auto"/>
          <w:lang w:val="en-US" w:eastAsia="da-DK"/>
        </w:rPr>
      </w:pPr>
      <w:r w:rsidRPr="00E70C3E">
        <w:t>3.1.</w:t>
      </w:r>
      <w:r w:rsidRPr="00410968">
        <w:rPr>
          <w:rFonts w:eastAsiaTheme="minorEastAsia"/>
          <w:color w:val="auto"/>
          <w:lang w:val="en-US" w:eastAsia="da-DK"/>
        </w:rPr>
        <w:tab/>
      </w:r>
      <w:r>
        <w:t>Service Specification Document</w:t>
      </w:r>
      <w:r>
        <w:tab/>
      </w:r>
      <w:r>
        <w:fldChar w:fldCharType="begin"/>
      </w:r>
      <w:r>
        <w:instrText xml:space="preserve"> PAGEREF _Toc477343189 \h </w:instrText>
      </w:r>
      <w:r>
        <w:fldChar w:fldCharType="separate"/>
      </w:r>
      <w:r w:rsidR="00B6040B">
        <w:t>12</w:t>
      </w:r>
      <w:r>
        <w:fldChar w:fldCharType="end"/>
      </w:r>
    </w:p>
    <w:p w14:paraId="38829641" w14:textId="3FD4EF12" w:rsidR="00410968" w:rsidRDefault="00410968">
      <w:pPr>
        <w:pStyle w:val="TOC2"/>
        <w:rPr>
          <w:rFonts w:eastAsiaTheme="minorEastAsia"/>
          <w:color w:val="auto"/>
          <w:lang w:val="da-DK" w:eastAsia="da-DK"/>
        </w:rPr>
      </w:pPr>
      <w:r w:rsidRPr="00E70C3E">
        <w:t>3.2.</w:t>
      </w:r>
      <w:r>
        <w:rPr>
          <w:rFonts w:eastAsiaTheme="minorEastAsia"/>
          <w:color w:val="auto"/>
          <w:lang w:val="da-DK" w:eastAsia="da-DK"/>
        </w:rPr>
        <w:tab/>
      </w:r>
      <w:r>
        <w:t>Service Specification Template</w:t>
      </w:r>
      <w:r>
        <w:tab/>
      </w:r>
      <w:r>
        <w:fldChar w:fldCharType="begin"/>
      </w:r>
      <w:r>
        <w:instrText xml:space="preserve"> PAGEREF _Toc477343190 \h </w:instrText>
      </w:r>
      <w:r>
        <w:fldChar w:fldCharType="separate"/>
      </w:r>
      <w:r w:rsidR="00B6040B">
        <w:t>12</w:t>
      </w:r>
      <w:r>
        <w:fldChar w:fldCharType="end"/>
      </w:r>
    </w:p>
    <w:p w14:paraId="04CB0C17" w14:textId="62AA5838"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3.2.1.</w:t>
      </w:r>
      <w:r w:rsidRPr="00410968">
        <w:rPr>
          <w:rFonts w:eastAsiaTheme="minorEastAsia"/>
          <w:noProof/>
          <w:sz w:val="22"/>
          <w:lang w:val="en-US" w:eastAsia="da-DK"/>
        </w:rPr>
        <w:tab/>
      </w:r>
      <w:r>
        <w:rPr>
          <w:noProof/>
        </w:rPr>
        <w:t>Introduction</w:t>
      </w:r>
      <w:r>
        <w:rPr>
          <w:noProof/>
        </w:rPr>
        <w:tab/>
      </w:r>
      <w:r>
        <w:rPr>
          <w:noProof/>
        </w:rPr>
        <w:fldChar w:fldCharType="begin"/>
      </w:r>
      <w:r>
        <w:rPr>
          <w:noProof/>
        </w:rPr>
        <w:instrText xml:space="preserve"> PAGEREF _Toc477343191 \h </w:instrText>
      </w:r>
      <w:r>
        <w:rPr>
          <w:noProof/>
        </w:rPr>
      </w:r>
      <w:r>
        <w:rPr>
          <w:noProof/>
        </w:rPr>
        <w:fldChar w:fldCharType="separate"/>
      </w:r>
      <w:r w:rsidR="00B6040B">
        <w:rPr>
          <w:noProof/>
        </w:rPr>
        <w:t>12</w:t>
      </w:r>
      <w:r>
        <w:rPr>
          <w:noProof/>
        </w:rPr>
        <w:fldChar w:fldCharType="end"/>
      </w:r>
    </w:p>
    <w:p w14:paraId="7C9B84FA" w14:textId="7D37A96A"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3.2.2.</w:t>
      </w:r>
      <w:r w:rsidRPr="00410968">
        <w:rPr>
          <w:rFonts w:eastAsiaTheme="minorEastAsia"/>
          <w:noProof/>
          <w:sz w:val="22"/>
          <w:lang w:val="en-US" w:eastAsia="da-DK"/>
        </w:rPr>
        <w:tab/>
      </w:r>
      <w:r>
        <w:rPr>
          <w:noProof/>
        </w:rPr>
        <w:t>Service Identification</w:t>
      </w:r>
      <w:r>
        <w:rPr>
          <w:noProof/>
        </w:rPr>
        <w:tab/>
      </w:r>
      <w:r>
        <w:rPr>
          <w:noProof/>
        </w:rPr>
        <w:fldChar w:fldCharType="begin"/>
      </w:r>
      <w:r>
        <w:rPr>
          <w:noProof/>
        </w:rPr>
        <w:instrText xml:space="preserve"> PAGEREF _Toc477343192 \h </w:instrText>
      </w:r>
      <w:r>
        <w:rPr>
          <w:noProof/>
        </w:rPr>
      </w:r>
      <w:r>
        <w:rPr>
          <w:noProof/>
        </w:rPr>
        <w:fldChar w:fldCharType="separate"/>
      </w:r>
      <w:r w:rsidR="00B6040B">
        <w:rPr>
          <w:noProof/>
        </w:rPr>
        <w:t>12</w:t>
      </w:r>
      <w:r>
        <w:rPr>
          <w:noProof/>
        </w:rPr>
        <w:fldChar w:fldCharType="end"/>
      </w:r>
    </w:p>
    <w:p w14:paraId="7549549E" w14:textId="3B54FDC4"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3.2.3.</w:t>
      </w:r>
      <w:r w:rsidRPr="00410968">
        <w:rPr>
          <w:rFonts w:eastAsiaTheme="minorEastAsia"/>
          <w:noProof/>
          <w:sz w:val="22"/>
          <w:lang w:val="en-US" w:eastAsia="da-DK"/>
        </w:rPr>
        <w:tab/>
      </w:r>
      <w:r>
        <w:rPr>
          <w:noProof/>
        </w:rPr>
        <w:t>Operational Context</w:t>
      </w:r>
      <w:r>
        <w:rPr>
          <w:noProof/>
        </w:rPr>
        <w:tab/>
      </w:r>
      <w:r>
        <w:rPr>
          <w:noProof/>
        </w:rPr>
        <w:fldChar w:fldCharType="begin"/>
      </w:r>
      <w:r>
        <w:rPr>
          <w:noProof/>
        </w:rPr>
        <w:instrText xml:space="preserve"> PAGEREF _Toc477343193 \h </w:instrText>
      </w:r>
      <w:r>
        <w:rPr>
          <w:noProof/>
        </w:rPr>
      </w:r>
      <w:r>
        <w:rPr>
          <w:noProof/>
        </w:rPr>
        <w:fldChar w:fldCharType="separate"/>
      </w:r>
      <w:r w:rsidR="00B6040B">
        <w:rPr>
          <w:noProof/>
        </w:rPr>
        <w:t>12</w:t>
      </w:r>
      <w:r>
        <w:rPr>
          <w:noProof/>
        </w:rPr>
        <w:fldChar w:fldCharType="end"/>
      </w:r>
    </w:p>
    <w:p w14:paraId="19401D86" w14:textId="529311DF"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3.2.4.</w:t>
      </w:r>
      <w:r w:rsidRPr="00410968">
        <w:rPr>
          <w:rFonts w:eastAsiaTheme="minorEastAsia"/>
          <w:noProof/>
          <w:sz w:val="22"/>
          <w:lang w:val="en-US" w:eastAsia="da-DK"/>
        </w:rPr>
        <w:tab/>
      </w:r>
      <w:r>
        <w:rPr>
          <w:noProof/>
        </w:rPr>
        <w:t>Service Overview</w:t>
      </w:r>
      <w:r>
        <w:rPr>
          <w:noProof/>
        </w:rPr>
        <w:tab/>
      </w:r>
      <w:r>
        <w:rPr>
          <w:noProof/>
        </w:rPr>
        <w:fldChar w:fldCharType="begin"/>
      </w:r>
      <w:r>
        <w:rPr>
          <w:noProof/>
        </w:rPr>
        <w:instrText xml:space="preserve"> PAGEREF _Toc477343194 \h </w:instrText>
      </w:r>
      <w:r>
        <w:rPr>
          <w:noProof/>
        </w:rPr>
      </w:r>
      <w:r>
        <w:rPr>
          <w:noProof/>
        </w:rPr>
        <w:fldChar w:fldCharType="separate"/>
      </w:r>
      <w:r w:rsidR="00B6040B">
        <w:rPr>
          <w:noProof/>
        </w:rPr>
        <w:t>13</w:t>
      </w:r>
      <w:r>
        <w:rPr>
          <w:noProof/>
        </w:rPr>
        <w:fldChar w:fldCharType="end"/>
      </w:r>
    </w:p>
    <w:p w14:paraId="4BB9555A" w14:textId="6F957B53"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3.2.5.</w:t>
      </w:r>
      <w:r w:rsidRPr="00410968">
        <w:rPr>
          <w:rFonts w:eastAsiaTheme="minorEastAsia"/>
          <w:noProof/>
          <w:sz w:val="22"/>
          <w:lang w:val="en-US" w:eastAsia="da-DK"/>
        </w:rPr>
        <w:tab/>
      </w:r>
      <w:r>
        <w:rPr>
          <w:noProof/>
        </w:rPr>
        <w:t>Service Data Model</w:t>
      </w:r>
      <w:r>
        <w:rPr>
          <w:noProof/>
        </w:rPr>
        <w:tab/>
      </w:r>
      <w:r>
        <w:rPr>
          <w:noProof/>
        </w:rPr>
        <w:fldChar w:fldCharType="begin"/>
      </w:r>
      <w:r>
        <w:rPr>
          <w:noProof/>
        </w:rPr>
        <w:instrText xml:space="preserve"> PAGEREF _Toc477343195 \h </w:instrText>
      </w:r>
      <w:r>
        <w:rPr>
          <w:noProof/>
        </w:rPr>
      </w:r>
      <w:r>
        <w:rPr>
          <w:noProof/>
        </w:rPr>
        <w:fldChar w:fldCharType="separate"/>
      </w:r>
      <w:r w:rsidR="00B6040B">
        <w:rPr>
          <w:noProof/>
        </w:rPr>
        <w:t>13</w:t>
      </w:r>
      <w:r>
        <w:rPr>
          <w:noProof/>
        </w:rPr>
        <w:fldChar w:fldCharType="end"/>
      </w:r>
    </w:p>
    <w:p w14:paraId="200C35F7" w14:textId="7439596D"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3.2.6.</w:t>
      </w:r>
      <w:r w:rsidRPr="00410968">
        <w:rPr>
          <w:rFonts w:eastAsiaTheme="minorEastAsia"/>
          <w:noProof/>
          <w:sz w:val="22"/>
          <w:lang w:val="en-US" w:eastAsia="da-DK"/>
        </w:rPr>
        <w:tab/>
      </w:r>
      <w:r>
        <w:rPr>
          <w:noProof/>
        </w:rPr>
        <w:t>Service Interface Specification</w:t>
      </w:r>
      <w:r>
        <w:rPr>
          <w:noProof/>
        </w:rPr>
        <w:tab/>
      </w:r>
      <w:r>
        <w:rPr>
          <w:noProof/>
        </w:rPr>
        <w:fldChar w:fldCharType="begin"/>
      </w:r>
      <w:r>
        <w:rPr>
          <w:noProof/>
        </w:rPr>
        <w:instrText xml:space="preserve"> PAGEREF _Toc477343196 \h </w:instrText>
      </w:r>
      <w:r>
        <w:rPr>
          <w:noProof/>
        </w:rPr>
      </w:r>
      <w:r>
        <w:rPr>
          <w:noProof/>
        </w:rPr>
        <w:fldChar w:fldCharType="separate"/>
      </w:r>
      <w:r w:rsidR="00B6040B">
        <w:rPr>
          <w:noProof/>
        </w:rPr>
        <w:t>14</w:t>
      </w:r>
      <w:r>
        <w:rPr>
          <w:noProof/>
        </w:rPr>
        <w:fldChar w:fldCharType="end"/>
      </w:r>
    </w:p>
    <w:p w14:paraId="0F7EF729" w14:textId="4EBFE5B3"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3.2.7.</w:t>
      </w:r>
      <w:r w:rsidRPr="00410968">
        <w:rPr>
          <w:rFonts w:eastAsiaTheme="minorEastAsia"/>
          <w:noProof/>
          <w:sz w:val="22"/>
          <w:lang w:val="en-US" w:eastAsia="da-DK"/>
        </w:rPr>
        <w:tab/>
      </w:r>
      <w:r>
        <w:rPr>
          <w:noProof/>
        </w:rPr>
        <w:t>Service Dynamic Behaviour</w:t>
      </w:r>
      <w:r>
        <w:rPr>
          <w:noProof/>
        </w:rPr>
        <w:tab/>
      </w:r>
      <w:r>
        <w:rPr>
          <w:noProof/>
        </w:rPr>
        <w:fldChar w:fldCharType="begin"/>
      </w:r>
      <w:r>
        <w:rPr>
          <w:noProof/>
        </w:rPr>
        <w:instrText xml:space="preserve"> PAGEREF _Toc477343197 \h </w:instrText>
      </w:r>
      <w:r>
        <w:rPr>
          <w:noProof/>
        </w:rPr>
      </w:r>
      <w:r>
        <w:rPr>
          <w:noProof/>
        </w:rPr>
        <w:fldChar w:fldCharType="separate"/>
      </w:r>
      <w:r w:rsidR="00B6040B">
        <w:rPr>
          <w:noProof/>
        </w:rPr>
        <w:t>15</w:t>
      </w:r>
      <w:r>
        <w:rPr>
          <w:noProof/>
        </w:rPr>
        <w:fldChar w:fldCharType="end"/>
      </w:r>
    </w:p>
    <w:p w14:paraId="14DC9CBD" w14:textId="372087BA"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3.2.8.</w:t>
      </w:r>
      <w:r w:rsidRPr="00410968">
        <w:rPr>
          <w:rFonts w:eastAsiaTheme="minorEastAsia"/>
          <w:noProof/>
          <w:sz w:val="22"/>
          <w:lang w:val="en-US" w:eastAsia="da-DK"/>
        </w:rPr>
        <w:tab/>
      </w:r>
      <w:r>
        <w:rPr>
          <w:noProof/>
        </w:rPr>
        <w:t>Service Provisioning (optional)</w:t>
      </w:r>
      <w:r>
        <w:rPr>
          <w:noProof/>
        </w:rPr>
        <w:tab/>
      </w:r>
      <w:r>
        <w:rPr>
          <w:noProof/>
        </w:rPr>
        <w:fldChar w:fldCharType="begin"/>
      </w:r>
      <w:r>
        <w:rPr>
          <w:noProof/>
        </w:rPr>
        <w:instrText xml:space="preserve"> PAGEREF _Toc477343198 \h </w:instrText>
      </w:r>
      <w:r>
        <w:rPr>
          <w:noProof/>
        </w:rPr>
      </w:r>
      <w:r>
        <w:rPr>
          <w:noProof/>
        </w:rPr>
        <w:fldChar w:fldCharType="separate"/>
      </w:r>
      <w:r w:rsidR="00B6040B">
        <w:rPr>
          <w:noProof/>
        </w:rPr>
        <w:t>15</w:t>
      </w:r>
      <w:r>
        <w:rPr>
          <w:noProof/>
        </w:rPr>
        <w:fldChar w:fldCharType="end"/>
      </w:r>
    </w:p>
    <w:p w14:paraId="6E75C504" w14:textId="0967A3C3"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3.2.9.</w:t>
      </w:r>
      <w:r w:rsidRPr="00410968">
        <w:rPr>
          <w:rFonts w:eastAsiaTheme="minorEastAsia"/>
          <w:noProof/>
          <w:sz w:val="22"/>
          <w:lang w:val="en-US" w:eastAsia="da-DK"/>
        </w:rPr>
        <w:tab/>
      </w:r>
      <w:r>
        <w:rPr>
          <w:noProof/>
        </w:rPr>
        <w:t>References</w:t>
      </w:r>
      <w:r>
        <w:rPr>
          <w:noProof/>
        </w:rPr>
        <w:tab/>
      </w:r>
      <w:r>
        <w:rPr>
          <w:noProof/>
        </w:rPr>
        <w:fldChar w:fldCharType="begin"/>
      </w:r>
      <w:r>
        <w:rPr>
          <w:noProof/>
        </w:rPr>
        <w:instrText xml:space="preserve"> PAGEREF _Toc477343199 \h </w:instrText>
      </w:r>
      <w:r>
        <w:rPr>
          <w:noProof/>
        </w:rPr>
      </w:r>
      <w:r>
        <w:rPr>
          <w:noProof/>
        </w:rPr>
        <w:fldChar w:fldCharType="separate"/>
      </w:r>
      <w:r w:rsidR="00B6040B">
        <w:rPr>
          <w:noProof/>
        </w:rPr>
        <w:t>15</w:t>
      </w:r>
      <w:r>
        <w:rPr>
          <w:noProof/>
        </w:rPr>
        <w:fldChar w:fldCharType="end"/>
      </w:r>
    </w:p>
    <w:p w14:paraId="371419CC" w14:textId="32C7467B" w:rsidR="00410968" w:rsidRPr="00410968" w:rsidRDefault="00410968">
      <w:pPr>
        <w:pStyle w:val="TOC2"/>
        <w:rPr>
          <w:rFonts w:eastAsiaTheme="minorEastAsia"/>
          <w:color w:val="auto"/>
          <w:lang w:val="en-US" w:eastAsia="da-DK"/>
        </w:rPr>
      </w:pPr>
      <w:r w:rsidRPr="00E70C3E">
        <w:t>3.3.</w:t>
      </w:r>
      <w:r w:rsidRPr="00410968">
        <w:rPr>
          <w:rFonts w:eastAsiaTheme="minorEastAsia"/>
          <w:color w:val="auto"/>
          <w:lang w:val="en-US" w:eastAsia="da-DK"/>
        </w:rPr>
        <w:tab/>
      </w:r>
      <w:r>
        <w:t>Service Specification XSD Structure</w:t>
      </w:r>
      <w:r>
        <w:tab/>
      </w:r>
      <w:r>
        <w:fldChar w:fldCharType="begin"/>
      </w:r>
      <w:r>
        <w:instrText xml:space="preserve"> PAGEREF _Toc477343200 \h </w:instrText>
      </w:r>
      <w:r>
        <w:fldChar w:fldCharType="separate"/>
      </w:r>
      <w:r w:rsidR="00B6040B">
        <w:t>16</w:t>
      </w:r>
      <w:r>
        <w:fldChar w:fldCharType="end"/>
      </w:r>
    </w:p>
    <w:p w14:paraId="192E7DF4" w14:textId="50C24AD1" w:rsidR="00410968" w:rsidRPr="00410968" w:rsidRDefault="00410968">
      <w:pPr>
        <w:pStyle w:val="TOC1"/>
        <w:rPr>
          <w:rFonts w:eastAsiaTheme="minorEastAsia"/>
          <w:b w:val="0"/>
          <w:color w:val="auto"/>
          <w:lang w:val="en-US" w:eastAsia="da-DK"/>
        </w:rPr>
      </w:pPr>
      <w:r w:rsidRPr="00E70C3E">
        <w:t>4.</w:t>
      </w:r>
      <w:r w:rsidRPr="00410968">
        <w:rPr>
          <w:rFonts w:eastAsiaTheme="minorEastAsia"/>
          <w:b w:val="0"/>
          <w:color w:val="auto"/>
          <w:lang w:val="en-US" w:eastAsia="da-DK"/>
        </w:rPr>
        <w:tab/>
      </w:r>
      <w:r>
        <w:t>Service Technical Design</w:t>
      </w:r>
      <w:r>
        <w:tab/>
      </w:r>
      <w:r>
        <w:fldChar w:fldCharType="begin"/>
      </w:r>
      <w:r>
        <w:instrText xml:space="preserve"> PAGEREF _Toc477343201 \h </w:instrText>
      </w:r>
      <w:r>
        <w:fldChar w:fldCharType="separate"/>
      </w:r>
      <w:r w:rsidR="00B6040B">
        <w:t>19</w:t>
      </w:r>
      <w:r>
        <w:fldChar w:fldCharType="end"/>
      </w:r>
    </w:p>
    <w:p w14:paraId="27A2C120" w14:textId="19D6D215" w:rsidR="00410968" w:rsidRPr="00410968" w:rsidRDefault="00410968">
      <w:pPr>
        <w:pStyle w:val="TOC2"/>
        <w:rPr>
          <w:rFonts w:eastAsiaTheme="minorEastAsia"/>
          <w:color w:val="auto"/>
          <w:lang w:val="en-US" w:eastAsia="da-DK"/>
        </w:rPr>
      </w:pPr>
      <w:r w:rsidRPr="00E70C3E">
        <w:t>4.1.</w:t>
      </w:r>
      <w:r w:rsidRPr="00410968">
        <w:rPr>
          <w:rFonts w:eastAsiaTheme="minorEastAsia"/>
          <w:color w:val="auto"/>
          <w:lang w:val="en-US" w:eastAsia="da-DK"/>
        </w:rPr>
        <w:tab/>
      </w:r>
      <w:r>
        <w:t>Service Design Description Document</w:t>
      </w:r>
      <w:bookmarkStart w:id="1" w:name="_GoBack"/>
      <w:bookmarkEnd w:id="1"/>
      <w:r>
        <w:tab/>
      </w:r>
      <w:r>
        <w:fldChar w:fldCharType="begin"/>
      </w:r>
      <w:r>
        <w:instrText xml:space="preserve"> PAGEREF _Toc477343202 \h </w:instrText>
      </w:r>
      <w:r>
        <w:fldChar w:fldCharType="separate"/>
      </w:r>
      <w:r w:rsidR="00B6040B">
        <w:t>19</w:t>
      </w:r>
      <w:r>
        <w:fldChar w:fldCharType="end"/>
      </w:r>
    </w:p>
    <w:p w14:paraId="29D7A70B" w14:textId="5C0545BC" w:rsidR="00410968" w:rsidRPr="00410968" w:rsidRDefault="00410968">
      <w:pPr>
        <w:pStyle w:val="TOC2"/>
        <w:rPr>
          <w:rFonts w:eastAsiaTheme="minorEastAsia"/>
          <w:color w:val="auto"/>
          <w:lang w:val="en-US" w:eastAsia="da-DK"/>
        </w:rPr>
      </w:pPr>
      <w:r w:rsidRPr="00E70C3E">
        <w:t>4.2.</w:t>
      </w:r>
      <w:r w:rsidRPr="00410968">
        <w:rPr>
          <w:rFonts w:eastAsiaTheme="minorEastAsia"/>
          <w:color w:val="auto"/>
          <w:lang w:val="en-US" w:eastAsia="da-DK"/>
        </w:rPr>
        <w:tab/>
      </w:r>
      <w:r>
        <w:t>Service Design Description Template</w:t>
      </w:r>
      <w:r>
        <w:tab/>
      </w:r>
      <w:r>
        <w:fldChar w:fldCharType="begin"/>
      </w:r>
      <w:r>
        <w:instrText xml:space="preserve"> PAGEREF _Toc477343203 \h </w:instrText>
      </w:r>
      <w:r>
        <w:fldChar w:fldCharType="separate"/>
      </w:r>
      <w:r w:rsidR="00B6040B">
        <w:t>19</w:t>
      </w:r>
      <w:r>
        <w:fldChar w:fldCharType="end"/>
      </w:r>
    </w:p>
    <w:p w14:paraId="5130103C" w14:textId="3335BA3E"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4.2.1.</w:t>
      </w:r>
      <w:r w:rsidRPr="00410968">
        <w:rPr>
          <w:rFonts w:eastAsiaTheme="minorEastAsia"/>
          <w:noProof/>
          <w:sz w:val="22"/>
          <w:lang w:val="en-US" w:eastAsia="da-DK"/>
        </w:rPr>
        <w:tab/>
      </w:r>
      <w:r>
        <w:rPr>
          <w:noProof/>
        </w:rPr>
        <w:t>Introduction</w:t>
      </w:r>
      <w:r>
        <w:rPr>
          <w:noProof/>
        </w:rPr>
        <w:tab/>
      </w:r>
      <w:r>
        <w:rPr>
          <w:noProof/>
        </w:rPr>
        <w:fldChar w:fldCharType="begin"/>
      </w:r>
      <w:r>
        <w:rPr>
          <w:noProof/>
        </w:rPr>
        <w:instrText xml:space="preserve"> PAGEREF _Toc477343204 \h </w:instrText>
      </w:r>
      <w:r>
        <w:rPr>
          <w:noProof/>
        </w:rPr>
      </w:r>
      <w:r>
        <w:rPr>
          <w:noProof/>
        </w:rPr>
        <w:fldChar w:fldCharType="separate"/>
      </w:r>
      <w:r w:rsidR="00B6040B">
        <w:rPr>
          <w:noProof/>
        </w:rPr>
        <w:t>20</w:t>
      </w:r>
      <w:r>
        <w:rPr>
          <w:noProof/>
        </w:rPr>
        <w:fldChar w:fldCharType="end"/>
      </w:r>
    </w:p>
    <w:p w14:paraId="3BEBB353" w14:textId="61F61455"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4.2.2.</w:t>
      </w:r>
      <w:r w:rsidRPr="00410968">
        <w:rPr>
          <w:rFonts w:eastAsiaTheme="minorEastAsia"/>
          <w:noProof/>
          <w:sz w:val="22"/>
          <w:lang w:val="en-US" w:eastAsia="da-DK"/>
        </w:rPr>
        <w:tab/>
      </w:r>
      <w:r>
        <w:rPr>
          <w:noProof/>
        </w:rPr>
        <w:t>Service Design Identification</w:t>
      </w:r>
      <w:r>
        <w:rPr>
          <w:noProof/>
        </w:rPr>
        <w:tab/>
      </w:r>
      <w:r>
        <w:rPr>
          <w:noProof/>
        </w:rPr>
        <w:fldChar w:fldCharType="begin"/>
      </w:r>
      <w:r>
        <w:rPr>
          <w:noProof/>
        </w:rPr>
        <w:instrText xml:space="preserve"> PAGEREF _Toc477343205 \h </w:instrText>
      </w:r>
      <w:r>
        <w:rPr>
          <w:noProof/>
        </w:rPr>
      </w:r>
      <w:r>
        <w:rPr>
          <w:noProof/>
        </w:rPr>
        <w:fldChar w:fldCharType="separate"/>
      </w:r>
      <w:r w:rsidR="00B6040B">
        <w:rPr>
          <w:noProof/>
        </w:rPr>
        <w:t>20</w:t>
      </w:r>
      <w:r>
        <w:rPr>
          <w:noProof/>
        </w:rPr>
        <w:fldChar w:fldCharType="end"/>
      </w:r>
    </w:p>
    <w:p w14:paraId="5C4B55B6" w14:textId="470164DB"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4.2.3.</w:t>
      </w:r>
      <w:r w:rsidRPr="00410968">
        <w:rPr>
          <w:rFonts w:eastAsiaTheme="minorEastAsia"/>
          <w:noProof/>
          <w:sz w:val="22"/>
          <w:lang w:val="en-US" w:eastAsia="da-DK"/>
        </w:rPr>
        <w:tab/>
      </w:r>
      <w:r>
        <w:rPr>
          <w:noProof/>
        </w:rPr>
        <w:t>Technology Introduction</w:t>
      </w:r>
      <w:r>
        <w:rPr>
          <w:noProof/>
        </w:rPr>
        <w:tab/>
      </w:r>
      <w:r>
        <w:rPr>
          <w:noProof/>
        </w:rPr>
        <w:fldChar w:fldCharType="begin"/>
      </w:r>
      <w:r>
        <w:rPr>
          <w:noProof/>
        </w:rPr>
        <w:instrText xml:space="preserve"> PAGEREF _Toc477343206 \h </w:instrText>
      </w:r>
      <w:r>
        <w:rPr>
          <w:noProof/>
        </w:rPr>
      </w:r>
      <w:r>
        <w:rPr>
          <w:noProof/>
        </w:rPr>
        <w:fldChar w:fldCharType="separate"/>
      </w:r>
      <w:r w:rsidR="00B6040B">
        <w:rPr>
          <w:noProof/>
        </w:rPr>
        <w:t>20</w:t>
      </w:r>
      <w:r>
        <w:rPr>
          <w:noProof/>
        </w:rPr>
        <w:fldChar w:fldCharType="end"/>
      </w:r>
    </w:p>
    <w:p w14:paraId="512409CC" w14:textId="237F8F0F"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4.2.4.</w:t>
      </w:r>
      <w:r w:rsidRPr="00410968">
        <w:rPr>
          <w:rFonts w:eastAsiaTheme="minorEastAsia"/>
          <w:noProof/>
          <w:sz w:val="22"/>
          <w:lang w:val="en-US" w:eastAsia="da-DK"/>
        </w:rPr>
        <w:tab/>
      </w:r>
      <w:r>
        <w:rPr>
          <w:noProof/>
        </w:rPr>
        <w:t>Service Design Overview</w:t>
      </w:r>
      <w:r>
        <w:rPr>
          <w:noProof/>
        </w:rPr>
        <w:tab/>
      </w:r>
      <w:r>
        <w:rPr>
          <w:noProof/>
        </w:rPr>
        <w:fldChar w:fldCharType="begin"/>
      </w:r>
      <w:r>
        <w:rPr>
          <w:noProof/>
        </w:rPr>
        <w:instrText xml:space="preserve"> PAGEREF _Toc477343207 \h </w:instrText>
      </w:r>
      <w:r>
        <w:rPr>
          <w:noProof/>
        </w:rPr>
      </w:r>
      <w:r>
        <w:rPr>
          <w:noProof/>
        </w:rPr>
        <w:fldChar w:fldCharType="separate"/>
      </w:r>
      <w:r w:rsidR="00B6040B">
        <w:rPr>
          <w:noProof/>
        </w:rPr>
        <w:t>20</w:t>
      </w:r>
      <w:r>
        <w:rPr>
          <w:noProof/>
        </w:rPr>
        <w:fldChar w:fldCharType="end"/>
      </w:r>
    </w:p>
    <w:p w14:paraId="6E98B96A" w14:textId="6677ED6B"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4.2.5.</w:t>
      </w:r>
      <w:r w:rsidRPr="00410968">
        <w:rPr>
          <w:rFonts w:eastAsiaTheme="minorEastAsia"/>
          <w:noProof/>
          <w:sz w:val="22"/>
          <w:lang w:val="en-US" w:eastAsia="da-DK"/>
        </w:rPr>
        <w:tab/>
      </w:r>
      <w:r>
        <w:rPr>
          <w:noProof/>
        </w:rPr>
        <w:t>Physical Data Model</w:t>
      </w:r>
      <w:r>
        <w:rPr>
          <w:noProof/>
        </w:rPr>
        <w:tab/>
      </w:r>
      <w:r>
        <w:rPr>
          <w:noProof/>
        </w:rPr>
        <w:fldChar w:fldCharType="begin"/>
      </w:r>
      <w:r>
        <w:rPr>
          <w:noProof/>
        </w:rPr>
        <w:instrText xml:space="preserve"> PAGEREF _Toc477343208 \h </w:instrText>
      </w:r>
      <w:r>
        <w:rPr>
          <w:noProof/>
        </w:rPr>
      </w:r>
      <w:r>
        <w:rPr>
          <w:noProof/>
        </w:rPr>
        <w:fldChar w:fldCharType="separate"/>
      </w:r>
      <w:r w:rsidR="00B6040B">
        <w:rPr>
          <w:noProof/>
        </w:rPr>
        <w:t>21</w:t>
      </w:r>
      <w:r>
        <w:rPr>
          <w:noProof/>
        </w:rPr>
        <w:fldChar w:fldCharType="end"/>
      </w:r>
    </w:p>
    <w:p w14:paraId="740DFD55" w14:textId="14B808B7" w:rsidR="00410968" w:rsidRDefault="00410968">
      <w:pPr>
        <w:pStyle w:val="TOC3"/>
        <w:tabs>
          <w:tab w:val="left" w:pos="1134"/>
          <w:tab w:val="right" w:leader="dot" w:pos="10195"/>
        </w:tabs>
        <w:rPr>
          <w:rFonts w:eastAsiaTheme="minorEastAsia"/>
          <w:noProof/>
          <w:sz w:val="22"/>
          <w:lang w:val="da-DK" w:eastAsia="da-DK"/>
        </w:rPr>
      </w:pPr>
      <w:r w:rsidRPr="00E70C3E">
        <w:rPr>
          <w:noProof/>
        </w:rPr>
        <w:t>4.2.6.</w:t>
      </w:r>
      <w:r>
        <w:rPr>
          <w:rFonts w:eastAsiaTheme="minorEastAsia"/>
          <w:noProof/>
          <w:sz w:val="22"/>
          <w:lang w:val="da-DK" w:eastAsia="da-DK"/>
        </w:rPr>
        <w:tab/>
      </w:r>
      <w:r>
        <w:rPr>
          <w:noProof/>
        </w:rPr>
        <w:t>Service Interface Design</w:t>
      </w:r>
      <w:r>
        <w:rPr>
          <w:noProof/>
        </w:rPr>
        <w:tab/>
      </w:r>
      <w:r>
        <w:rPr>
          <w:noProof/>
        </w:rPr>
        <w:fldChar w:fldCharType="begin"/>
      </w:r>
      <w:r>
        <w:rPr>
          <w:noProof/>
        </w:rPr>
        <w:instrText xml:space="preserve"> PAGEREF _Toc477343209 \h </w:instrText>
      </w:r>
      <w:r>
        <w:rPr>
          <w:noProof/>
        </w:rPr>
      </w:r>
      <w:r>
        <w:rPr>
          <w:noProof/>
        </w:rPr>
        <w:fldChar w:fldCharType="separate"/>
      </w:r>
      <w:r w:rsidR="00B6040B">
        <w:rPr>
          <w:noProof/>
        </w:rPr>
        <w:t>21</w:t>
      </w:r>
      <w:r>
        <w:rPr>
          <w:noProof/>
        </w:rPr>
        <w:fldChar w:fldCharType="end"/>
      </w:r>
    </w:p>
    <w:p w14:paraId="57BCA063" w14:textId="0A37B77C"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4.2.7.</w:t>
      </w:r>
      <w:r w:rsidRPr="00410968">
        <w:rPr>
          <w:rFonts w:eastAsiaTheme="minorEastAsia"/>
          <w:noProof/>
          <w:sz w:val="22"/>
          <w:lang w:val="en-US" w:eastAsia="da-DK"/>
        </w:rPr>
        <w:tab/>
      </w:r>
      <w:r>
        <w:rPr>
          <w:noProof/>
        </w:rPr>
        <w:t>Service Dynamic Behaviour</w:t>
      </w:r>
      <w:r>
        <w:rPr>
          <w:noProof/>
        </w:rPr>
        <w:tab/>
      </w:r>
      <w:r>
        <w:rPr>
          <w:noProof/>
        </w:rPr>
        <w:fldChar w:fldCharType="begin"/>
      </w:r>
      <w:r>
        <w:rPr>
          <w:noProof/>
        </w:rPr>
        <w:instrText xml:space="preserve"> PAGEREF _Toc477343210 \h </w:instrText>
      </w:r>
      <w:r>
        <w:rPr>
          <w:noProof/>
        </w:rPr>
      </w:r>
      <w:r>
        <w:rPr>
          <w:noProof/>
        </w:rPr>
        <w:fldChar w:fldCharType="separate"/>
      </w:r>
      <w:r w:rsidR="00B6040B">
        <w:rPr>
          <w:noProof/>
        </w:rPr>
        <w:t>21</w:t>
      </w:r>
      <w:r>
        <w:rPr>
          <w:noProof/>
        </w:rPr>
        <w:fldChar w:fldCharType="end"/>
      </w:r>
    </w:p>
    <w:p w14:paraId="7A61CF34" w14:textId="4E4F1796"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4.2.8.</w:t>
      </w:r>
      <w:r w:rsidRPr="00410968">
        <w:rPr>
          <w:rFonts w:eastAsiaTheme="minorEastAsia"/>
          <w:noProof/>
          <w:sz w:val="22"/>
          <w:lang w:val="en-US" w:eastAsia="da-DK"/>
        </w:rPr>
        <w:tab/>
      </w:r>
      <w:r>
        <w:rPr>
          <w:noProof/>
        </w:rPr>
        <w:t>References</w:t>
      </w:r>
      <w:r>
        <w:rPr>
          <w:noProof/>
        </w:rPr>
        <w:tab/>
      </w:r>
      <w:r>
        <w:rPr>
          <w:noProof/>
        </w:rPr>
        <w:fldChar w:fldCharType="begin"/>
      </w:r>
      <w:r>
        <w:rPr>
          <w:noProof/>
        </w:rPr>
        <w:instrText xml:space="preserve"> PAGEREF _Toc477343211 \h </w:instrText>
      </w:r>
      <w:r>
        <w:rPr>
          <w:noProof/>
        </w:rPr>
      </w:r>
      <w:r>
        <w:rPr>
          <w:noProof/>
        </w:rPr>
        <w:fldChar w:fldCharType="separate"/>
      </w:r>
      <w:r w:rsidR="00B6040B">
        <w:rPr>
          <w:noProof/>
        </w:rPr>
        <w:t>21</w:t>
      </w:r>
      <w:r>
        <w:rPr>
          <w:noProof/>
        </w:rPr>
        <w:fldChar w:fldCharType="end"/>
      </w:r>
    </w:p>
    <w:p w14:paraId="1556E48C" w14:textId="420D386D" w:rsidR="00410968" w:rsidRPr="00410968" w:rsidRDefault="00410968">
      <w:pPr>
        <w:pStyle w:val="TOC2"/>
        <w:rPr>
          <w:rFonts w:eastAsiaTheme="minorEastAsia"/>
          <w:color w:val="auto"/>
          <w:lang w:val="en-US" w:eastAsia="da-DK"/>
        </w:rPr>
      </w:pPr>
      <w:r w:rsidRPr="00E70C3E">
        <w:t>4.3.</w:t>
      </w:r>
      <w:r w:rsidRPr="00410968">
        <w:rPr>
          <w:rFonts w:eastAsiaTheme="minorEastAsia"/>
          <w:color w:val="auto"/>
          <w:lang w:val="en-US" w:eastAsia="da-DK"/>
        </w:rPr>
        <w:tab/>
      </w:r>
      <w:r>
        <w:t>Service Design Description XSD Structure</w:t>
      </w:r>
      <w:r>
        <w:tab/>
      </w:r>
      <w:r>
        <w:fldChar w:fldCharType="begin"/>
      </w:r>
      <w:r>
        <w:instrText xml:space="preserve"> PAGEREF _Toc477343212 \h </w:instrText>
      </w:r>
      <w:r>
        <w:fldChar w:fldCharType="separate"/>
      </w:r>
      <w:r w:rsidR="00B6040B">
        <w:t>22</w:t>
      </w:r>
      <w:r>
        <w:fldChar w:fldCharType="end"/>
      </w:r>
    </w:p>
    <w:p w14:paraId="418A7CA4" w14:textId="2F6DB0BE" w:rsidR="00410968" w:rsidRPr="00410968" w:rsidRDefault="00410968">
      <w:pPr>
        <w:pStyle w:val="TOC1"/>
        <w:rPr>
          <w:rFonts w:eastAsiaTheme="minorEastAsia"/>
          <w:b w:val="0"/>
          <w:color w:val="auto"/>
          <w:lang w:val="en-US" w:eastAsia="da-DK"/>
        </w:rPr>
      </w:pPr>
      <w:r w:rsidRPr="00E70C3E">
        <w:t>5.</w:t>
      </w:r>
      <w:r w:rsidRPr="00410968">
        <w:rPr>
          <w:rFonts w:eastAsiaTheme="minorEastAsia"/>
          <w:b w:val="0"/>
          <w:color w:val="auto"/>
          <w:lang w:val="en-US" w:eastAsia="da-DK"/>
        </w:rPr>
        <w:tab/>
      </w:r>
      <w:r>
        <w:t>Service Instance</w:t>
      </w:r>
      <w:r>
        <w:tab/>
      </w:r>
      <w:r>
        <w:fldChar w:fldCharType="begin"/>
      </w:r>
      <w:r>
        <w:instrText xml:space="preserve"> PAGEREF _Toc477343213 \h </w:instrText>
      </w:r>
      <w:r>
        <w:fldChar w:fldCharType="separate"/>
      </w:r>
      <w:r w:rsidR="00B6040B">
        <w:t>24</w:t>
      </w:r>
      <w:r>
        <w:fldChar w:fldCharType="end"/>
      </w:r>
    </w:p>
    <w:p w14:paraId="78DC78BD" w14:textId="2035CEF2" w:rsidR="00410968" w:rsidRPr="00410968" w:rsidRDefault="00410968">
      <w:pPr>
        <w:pStyle w:val="TOC2"/>
        <w:rPr>
          <w:rFonts w:eastAsiaTheme="minorEastAsia"/>
          <w:color w:val="auto"/>
          <w:lang w:val="en-US" w:eastAsia="da-DK"/>
        </w:rPr>
      </w:pPr>
      <w:r w:rsidRPr="00E70C3E">
        <w:t>5.1.</w:t>
      </w:r>
      <w:r w:rsidRPr="00410968">
        <w:rPr>
          <w:rFonts w:eastAsiaTheme="minorEastAsia"/>
          <w:color w:val="auto"/>
          <w:lang w:val="en-US" w:eastAsia="da-DK"/>
        </w:rPr>
        <w:tab/>
      </w:r>
      <w:r>
        <w:t>Service Instance Description Document</w:t>
      </w:r>
      <w:r>
        <w:tab/>
      </w:r>
      <w:r>
        <w:fldChar w:fldCharType="begin"/>
      </w:r>
      <w:r>
        <w:instrText xml:space="preserve"> PAGEREF _Toc477343214 \h </w:instrText>
      </w:r>
      <w:r>
        <w:fldChar w:fldCharType="separate"/>
      </w:r>
      <w:r w:rsidR="00B6040B">
        <w:t>24</w:t>
      </w:r>
      <w:r>
        <w:fldChar w:fldCharType="end"/>
      </w:r>
    </w:p>
    <w:p w14:paraId="3D10F0B5" w14:textId="79FA97EC" w:rsidR="00410968" w:rsidRPr="00410968" w:rsidRDefault="00410968">
      <w:pPr>
        <w:pStyle w:val="TOC2"/>
        <w:rPr>
          <w:rFonts w:eastAsiaTheme="minorEastAsia"/>
          <w:color w:val="auto"/>
          <w:lang w:val="en-US" w:eastAsia="da-DK"/>
        </w:rPr>
      </w:pPr>
      <w:r w:rsidRPr="00E70C3E">
        <w:t>5.2.</w:t>
      </w:r>
      <w:r w:rsidRPr="00410968">
        <w:rPr>
          <w:rFonts w:eastAsiaTheme="minorEastAsia"/>
          <w:color w:val="auto"/>
          <w:lang w:val="en-US" w:eastAsia="da-DK"/>
        </w:rPr>
        <w:tab/>
      </w:r>
      <w:r>
        <w:t>Service Instance Description Template</w:t>
      </w:r>
      <w:r>
        <w:tab/>
      </w:r>
      <w:r>
        <w:fldChar w:fldCharType="begin"/>
      </w:r>
      <w:r>
        <w:instrText xml:space="preserve"> PAGEREF _Toc477343215 \h </w:instrText>
      </w:r>
      <w:r>
        <w:fldChar w:fldCharType="separate"/>
      </w:r>
      <w:r w:rsidR="00B6040B">
        <w:t>24</w:t>
      </w:r>
      <w:r>
        <w:fldChar w:fldCharType="end"/>
      </w:r>
    </w:p>
    <w:p w14:paraId="4DEF27F2" w14:textId="19256870"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5.2.1.</w:t>
      </w:r>
      <w:r w:rsidRPr="00410968">
        <w:rPr>
          <w:rFonts w:eastAsiaTheme="minorEastAsia"/>
          <w:noProof/>
          <w:sz w:val="22"/>
          <w:lang w:val="en-US" w:eastAsia="da-DK"/>
        </w:rPr>
        <w:tab/>
      </w:r>
      <w:r>
        <w:rPr>
          <w:noProof/>
        </w:rPr>
        <w:t>Introduction</w:t>
      </w:r>
      <w:r>
        <w:rPr>
          <w:noProof/>
        </w:rPr>
        <w:tab/>
      </w:r>
      <w:r>
        <w:rPr>
          <w:noProof/>
        </w:rPr>
        <w:fldChar w:fldCharType="begin"/>
      </w:r>
      <w:r>
        <w:rPr>
          <w:noProof/>
        </w:rPr>
        <w:instrText xml:space="preserve"> PAGEREF _Toc477343216 \h </w:instrText>
      </w:r>
      <w:r>
        <w:rPr>
          <w:noProof/>
        </w:rPr>
      </w:r>
      <w:r>
        <w:rPr>
          <w:noProof/>
        </w:rPr>
        <w:fldChar w:fldCharType="separate"/>
      </w:r>
      <w:r w:rsidR="00B6040B">
        <w:rPr>
          <w:noProof/>
        </w:rPr>
        <w:t>25</w:t>
      </w:r>
      <w:r>
        <w:rPr>
          <w:noProof/>
        </w:rPr>
        <w:fldChar w:fldCharType="end"/>
      </w:r>
    </w:p>
    <w:p w14:paraId="6ADC40BC" w14:textId="4BA5166B"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lastRenderedPageBreak/>
        <w:t>5.2.2.</w:t>
      </w:r>
      <w:r w:rsidRPr="00410968">
        <w:rPr>
          <w:rFonts w:eastAsiaTheme="minorEastAsia"/>
          <w:noProof/>
          <w:sz w:val="22"/>
          <w:lang w:val="en-US" w:eastAsia="da-DK"/>
        </w:rPr>
        <w:tab/>
      </w:r>
      <w:r>
        <w:rPr>
          <w:noProof/>
        </w:rPr>
        <w:t>Service Instance Identification</w:t>
      </w:r>
      <w:r>
        <w:rPr>
          <w:noProof/>
        </w:rPr>
        <w:tab/>
      </w:r>
      <w:r>
        <w:rPr>
          <w:noProof/>
        </w:rPr>
        <w:fldChar w:fldCharType="begin"/>
      </w:r>
      <w:r>
        <w:rPr>
          <w:noProof/>
        </w:rPr>
        <w:instrText xml:space="preserve"> PAGEREF _Toc477343217 \h </w:instrText>
      </w:r>
      <w:r>
        <w:rPr>
          <w:noProof/>
        </w:rPr>
      </w:r>
      <w:r>
        <w:rPr>
          <w:noProof/>
        </w:rPr>
        <w:fldChar w:fldCharType="separate"/>
      </w:r>
      <w:r w:rsidR="00B6040B">
        <w:rPr>
          <w:noProof/>
        </w:rPr>
        <w:t>25</w:t>
      </w:r>
      <w:r>
        <w:rPr>
          <w:noProof/>
        </w:rPr>
        <w:fldChar w:fldCharType="end"/>
      </w:r>
    </w:p>
    <w:p w14:paraId="1EAC53A0" w14:textId="6DDD99FC"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5.2.3.</w:t>
      </w:r>
      <w:r w:rsidRPr="00410968">
        <w:rPr>
          <w:rFonts w:eastAsiaTheme="minorEastAsia"/>
          <w:noProof/>
          <w:sz w:val="22"/>
          <w:lang w:val="en-US" w:eastAsia="da-DK"/>
        </w:rPr>
        <w:tab/>
      </w:r>
      <w:r>
        <w:rPr>
          <w:noProof/>
        </w:rPr>
        <w:t>Service Implementation and Instance Details</w:t>
      </w:r>
      <w:r>
        <w:rPr>
          <w:noProof/>
        </w:rPr>
        <w:tab/>
      </w:r>
      <w:r>
        <w:rPr>
          <w:noProof/>
        </w:rPr>
        <w:fldChar w:fldCharType="begin"/>
      </w:r>
      <w:r>
        <w:rPr>
          <w:noProof/>
        </w:rPr>
        <w:instrText xml:space="preserve"> PAGEREF _Toc477343218 \h </w:instrText>
      </w:r>
      <w:r>
        <w:rPr>
          <w:noProof/>
        </w:rPr>
      </w:r>
      <w:r>
        <w:rPr>
          <w:noProof/>
        </w:rPr>
        <w:fldChar w:fldCharType="separate"/>
      </w:r>
      <w:r w:rsidR="00B6040B">
        <w:rPr>
          <w:noProof/>
        </w:rPr>
        <w:t>25</w:t>
      </w:r>
      <w:r>
        <w:rPr>
          <w:noProof/>
        </w:rPr>
        <w:fldChar w:fldCharType="end"/>
      </w:r>
    </w:p>
    <w:p w14:paraId="5410E72F" w14:textId="086D7BB6"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5.2.4.</w:t>
      </w:r>
      <w:r w:rsidRPr="00410968">
        <w:rPr>
          <w:rFonts w:eastAsiaTheme="minorEastAsia"/>
          <w:noProof/>
          <w:sz w:val="22"/>
          <w:lang w:val="en-US" w:eastAsia="da-DK"/>
        </w:rPr>
        <w:tab/>
      </w:r>
      <w:r>
        <w:rPr>
          <w:noProof/>
        </w:rPr>
        <w:t>Release Notes</w:t>
      </w:r>
      <w:r>
        <w:rPr>
          <w:noProof/>
        </w:rPr>
        <w:tab/>
      </w:r>
      <w:r>
        <w:rPr>
          <w:noProof/>
        </w:rPr>
        <w:fldChar w:fldCharType="begin"/>
      </w:r>
      <w:r>
        <w:rPr>
          <w:noProof/>
        </w:rPr>
        <w:instrText xml:space="preserve"> PAGEREF _Toc477343219 \h </w:instrText>
      </w:r>
      <w:r>
        <w:rPr>
          <w:noProof/>
        </w:rPr>
      </w:r>
      <w:r>
        <w:rPr>
          <w:noProof/>
        </w:rPr>
        <w:fldChar w:fldCharType="separate"/>
      </w:r>
      <w:r w:rsidR="00B6040B">
        <w:rPr>
          <w:noProof/>
        </w:rPr>
        <w:t>25</w:t>
      </w:r>
      <w:r>
        <w:rPr>
          <w:noProof/>
        </w:rPr>
        <w:fldChar w:fldCharType="end"/>
      </w:r>
    </w:p>
    <w:p w14:paraId="2781C98C" w14:textId="1F803417" w:rsidR="00410968" w:rsidRPr="00410968" w:rsidRDefault="00410968">
      <w:pPr>
        <w:pStyle w:val="TOC3"/>
        <w:tabs>
          <w:tab w:val="left" w:pos="1134"/>
          <w:tab w:val="right" w:leader="dot" w:pos="10195"/>
        </w:tabs>
        <w:rPr>
          <w:rFonts w:eastAsiaTheme="minorEastAsia"/>
          <w:noProof/>
          <w:sz w:val="22"/>
          <w:lang w:val="en-US" w:eastAsia="da-DK"/>
        </w:rPr>
      </w:pPr>
      <w:r w:rsidRPr="00E70C3E">
        <w:rPr>
          <w:noProof/>
        </w:rPr>
        <w:t>5.2.5.</w:t>
      </w:r>
      <w:r w:rsidRPr="00410968">
        <w:rPr>
          <w:rFonts w:eastAsiaTheme="minorEastAsia"/>
          <w:noProof/>
          <w:sz w:val="22"/>
          <w:lang w:val="en-US" w:eastAsia="da-DK"/>
        </w:rPr>
        <w:tab/>
      </w:r>
      <w:r>
        <w:rPr>
          <w:noProof/>
        </w:rPr>
        <w:t>References</w:t>
      </w:r>
      <w:r>
        <w:rPr>
          <w:noProof/>
        </w:rPr>
        <w:tab/>
      </w:r>
      <w:r>
        <w:rPr>
          <w:noProof/>
        </w:rPr>
        <w:fldChar w:fldCharType="begin"/>
      </w:r>
      <w:r>
        <w:rPr>
          <w:noProof/>
        </w:rPr>
        <w:instrText xml:space="preserve"> PAGEREF _Toc477343220 \h </w:instrText>
      </w:r>
      <w:r>
        <w:rPr>
          <w:noProof/>
        </w:rPr>
      </w:r>
      <w:r>
        <w:rPr>
          <w:noProof/>
        </w:rPr>
        <w:fldChar w:fldCharType="separate"/>
      </w:r>
      <w:r w:rsidR="00B6040B">
        <w:rPr>
          <w:noProof/>
        </w:rPr>
        <w:t>25</w:t>
      </w:r>
      <w:r>
        <w:rPr>
          <w:noProof/>
        </w:rPr>
        <w:fldChar w:fldCharType="end"/>
      </w:r>
    </w:p>
    <w:p w14:paraId="391DC0AC" w14:textId="05A02A84" w:rsidR="00410968" w:rsidRPr="00410968" w:rsidRDefault="00410968">
      <w:pPr>
        <w:pStyle w:val="TOC2"/>
        <w:rPr>
          <w:rFonts w:eastAsiaTheme="minorEastAsia"/>
          <w:color w:val="auto"/>
          <w:lang w:val="en-US" w:eastAsia="da-DK"/>
        </w:rPr>
      </w:pPr>
      <w:r w:rsidRPr="00E70C3E">
        <w:t>5.3.</w:t>
      </w:r>
      <w:r w:rsidRPr="00410968">
        <w:rPr>
          <w:rFonts w:eastAsiaTheme="minorEastAsia"/>
          <w:color w:val="auto"/>
          <w:lang w:val="en-US" w:eastAsia="da-DK"/>
        </w:rPr>
        <w:tab/>
      </w:r>
      <w:r>
        <w:t>Service Instance Description XSD Structure</w:t>
      </w:r>
      <w:r>
        <w:tab/>
      </w:r>
      <w:r>
        <w:fldChar w:fldCharType="begin"/>
      </w:r>
      <w:r>
        <w:instrText xml:space="preserve"> PAGEREF _Toc477343221 \h </w:instrText>
      </w:r>
      <w:r>
        <w:fldChar w:fldCharType="separate"/>
      </w:r>
      <w:r w:rsidR="00B6040B">
        <w:t>26</w:t>
      </w:r>
      <w:r>
        <w:fldChar w:fldCharType="end"/>
      </w:r>
    </w:p>
    <w:p w14:paraId="457564E5" w14:textId="4A72D9AA" w:rsidR="00410968" w:rsidRPr="00410968" w:rsidRDefault="00410968">
      <w:pPr>
        <w:pStyle w:val="TOC1"/>
        <w:rPr>
          <w:rFonts w:eastAsiaTheme="minorEastAsia"/>
          <w:b w:val="0"/>
          <w:color w:val="auto"/>
          <w:lang w:val="en-US" w:eastAsia="da-DK"/>
        </w:rPr>
      </w:pPr>
      <w:r w:rsidRPr="00E70C3E">
        <w:t>6.</w:t>
      </w:r>
      <w:r w:rsidRPr="00410968">
        <w:rPr>
          <w:rFonts w:eastAsiaTheme="minorEastAsia"/>
          <w:b w:val="0"/>
          <w:color w:val="auto"/>
          <w:lang w:val="en-US" w:eastAsia="da-DK"/>
        </w:rPr>
        <w:tab/>
      </w:r>
      <w:r>
        <w:t>Governance</w:t>
      </w:r>
      <w:r>
        <w:tab/>
      </w:r>
      <w:r>
        <w:fldChar w:fldCharType="begin"/>
      </w:r>
      <w:r>
        <w:instrText xml:space="preserve"> PAGEREF _Toc477343222 \h </w:instrText>
      </w:r>
      <w:r>
        <w:fldChar w:fldCharType="separate"/>
      </w:r>
      <w:r w:rsidR="00B6040B">
        <w:t>29</w:t>
      </w:r>
      <w:r>
        <w:fldChar w:fldCharType="end"/>
      </w:r>
    </w:p>
    <w:p w14:paraId="43AC79EF" w14:textId="4D5BCBE9" w:rsidR="00410968" w:rsidRPr="00410968" w:rsidRDefault="00410968">
      <w:pPr>
        <w:pStyle w:val="TOC1"/>
        <w:rPr>
          <w:rFonts w:eastAsiaTheme="minorEastAsia"/>
          <w:b w:val="0"/>
          <w:color w:val="auto"/>
          <w:lang w:val="en-US" w:eastAsia="da-DK"/>
        </w:rPr>
      </w:pPr>
      <w:r w:rsidRPr="00E70C3E">
        <w:t>7.</w:t>
      </w:r>
      <w:r w:rsidRPr="00410968">
        <w:rPr>
          <w:rFonts w:eastAsiaTheme="minorEastAsia"/>
          <w:b w:val="0"/>
          <w:color w:val="auto"/>
          <w:lang w:val="en-US" w:eastAsia="da-DK"/>
        </w:rPr>
        <w:tab/>
      </w:r>
      <w:r>
        <w:t>References</w:t>
      </w:r>
      <w:r>
        <w:tab/>
      </w:r>
      <w:r>
        <w:fldChar w:fldCharType="begin"/>
      </w:r>
      <w:r>
        <w:instrText xml:space="preserve"> PAGEREF _Toc477343223 \h </w:instrText>
      </w:r>
      <w:r>
        <w:fldChar w:fldCharType="separate"/>
      </w:r>
      <w:r w:rsidR="00B6040B">
        <w:t>29</w:t>
      </w:r>
      <w:r>
        <w:fldChar w:fldCharType="end"/>
      </w:r>
    </w:p>
    <w:p w14:paraId="4ACEB05F" w14:textId="08AE474B" w:rsidR="00410968" w:rsidRPr="00410968" w:rsidRDefault="00410968">
      <w:pPr>
        <w:pStyle w:val="TOC1"/>
        <w:rPr>
          <w:rFonts w:eastAsiaTheme="minorEastAsia"/>
          <w:b w:val="0"/>
          <w:color w:val="auto"/>
          <w:lang w:val="en-US" w:eastAsia="da-DK"/>
        </w:rPr>
      </w:pPr>
      <w:r w:rsidRPr="00E70C3E">
        <w:t>8.</w:t>
      </w:r>
      <w:r w:rsidRPr="00410968">
        <w:rPr>
          <w:rFonts w:eastAsiaTheme="minorEastAsia"/>
          <w:b w:val="0"/>
          <w:color w:val="auto"/>
          <w:lang w:val="en-US" w:eastAsia="da-DK"/>
        </w:rPr>
        <w:tab/>
      </w:r>
      <w:r>
        <w:t>Acronyms and Terminology</w:t>
      </w:r>
      <w:r>
        <w:tab/>
      </w:r>
      <w:r>
        <w:fldChar w:fldCharType="begin"/>
      </w:r>
      <w:r>
        <w:instrText xml:space="preserve"> PAGEREF _Toc477343224 \h </w:instrText>
      </w:r>
      <w:r>
        <w:fldChar w:fldCharType="separate"/>
      </w:r>
      <w:r w:rsidR="00B6040B">
        <w:t>29</w:t>
      </w:r>
      <w:r>
        <w:fldChar w:fldCharType="end"/>
      </w:r>
    </w:p>
    <w:p w14:paraId="76511196" w14:textId="745F7E04" w:rsidR="00410968" w:rsidRPr="007E4EFB" w:rsidRDefault="00410968">
      <w:pPr>
        <w:pStyle w:val="TOC2"/>
        <w:rPr>
          <w:rFonts w:eastAsiaTheme="minorEastAsia"/>
          <w:color w:val="auto"/>
          <w:lang w:val="en-US" w:eastAsia="da-DK"/>
        </w:rPr>
      </w:pPr>
      <w:r w:rsidRPr="00E70C3E">
        <w:t>8.1.</w:t>
      </w:r>
      <w:r w:rsidRPr="007E4EFB">
        <w:rPr>
          <w:rFonts w:eastAsiaTheme="minorEastAsia"/>
          <w:color w:val="auto"/>
          <w:lang w:val="en-US" w:eastAsia="da-DK"/>
        </w:rPr>
        <w:tab/>
      </w:r>
      <w:r>
        <w:t>Acronyms</w:t>
      </w:r>
      <w:r>
        <w:tab/>
      </w:r>
      <w:r>
        <w:fldChar w:fldCharType="begin"/>
      </w:r>
      <w:r>
        <w:instrText xml:space="preserve"> PAGEREF _Toc477343225 \h </w:instrText>
      </w:r>
      <w:r>
        <w:fldChar w:fldCharType="separate"/>
      </w:r>
      <w:r w:rsidR="00B6040B">
        <w:t>29</w:t>
      </w:r>
      <w:r>
        <w:fldChar w:fldCharType="end"/>
      </w:r>
    </w:p>
    <w:p w14:paraId="1F1CA8F8" w14:textId="517F67CD" w:rsidR="00410968" w:rsidRPr="007E4EFB" w:rsidRDefault="00410968">
      <w:pPr>
        <w:pStyle w:val="TOC2"/>
        <w:rPr>
          <w:rFonts w:eastAsiaTheme="minorEastAsia"/>
          <w:color w:val="auto"/>
          <w:lang w:val="en-US" w:eastAsia="da-DK"/>
        </w:rPr>
      </w:pPr>
      <w:r w:rsidRPr="00E70C3E">
        <w:t>8.2.</w:t>
      </w:r>
      <w:r w:rsidRPr="007E4EFB">
        <w:rPr>
          <w:rFonts w:eastAsiaTheme="minorEastAsia"/>
          <w:color w:val="auto"/>
          <w:lang w:val="en-US" w:eastAsia="da-DK"/>
        </w:rPr>
        <w:tab/>
      </w:r>
      <w:r>
        <w:t>Terminology</w:t>
      </w:r>
      <w:r>
        <w:tab/>
      </w:r>
      <w:r>
        <w:fldChar w:fldCharType="begin"/>
      </w:r>
      <w:r>
        <w:instrText xml:space="preserve"> PAGEREF _Toc477343226 \h </w:instrText>
      </w:r>
      <w:r>
        <w:fldChar w:fldCharType="separate"/>
      </w:r>
      <w:r w:rsidR="00B6040B">
        <w:t>30</w:t>
      </w:r>
      <w:r>
        <w:fldChar w:fldCharType="end"/>
      </w:r>
    </w:p>
    <w:p w14:paraId="098041C2" w14:textId="74331F56" w:rsidR="00554790" w:rsidRPr="00F55AD7" w:rsidRDefault="00554790" w:rsidP="00554790">
      <w:pPr>
        <w:rPr>
          <w:b/>
          <w:color w:val="00558C" w:themeColor="accent1"/>
          <w:sz w:val="22"/>
        </w:rPr>
      </w:pPr>
      <w:r w:rsidRPr="00F55AD7">
        <w:rPr>
          <w:rFonts w:eastAsia="Times New Roman" w:cs="Times New Roman"/>
          <w:b/>
          <w:color w:val="00558C" w:themeColor="accent1"/>
          <w:sz w:val="22"/>
          <w:szCs w:val="20"/>
        </w:rPr>
        <w:fldChar w:fldCharType="end"/>
      </w:r>
    </w:p>
    <w:p w14:paraId="18676DF8" w14:textId="77777777" w:rsidR="00554790" w:rsidRPr="00F55AD7" w:rsidRDefault="00554790" w:rsidP="00554790">
      <w:pPr>
        <w:pStyle w:val="ListofFigures"/>
      </w:pPr>
      <w:r w:rsidRPr="00F55AD7">
        <w:t>List of Tables</w:t>
      </w:r>
    </w:p>
    <w:p w14:paraId="42FB37B6" w14:textId="05C8058D" w:rsidR="002A0D41" w:rsidRPr="002A0D41" w:rsidRDefault="00554790">
      <w:pPr>
        <w:pStyle w:val="TableofFigures"/>
        <w:rPr>
          <w:rFonts w:eastAsiaTheme="minorEastAsia"/>
          <w:i w:val="0"/>
          <w:noProof/>
          <w:lang w:val="en-US" w:eastAsia="da-DK"/>
        </w:rPr>
      </w:pPr>
      <w:r w:rsidRPr="00F55AD7">
        <w:fldChar w:fldCharType="begin"/>
      </w:r>
      <w:r w:rsidRPr="00F55AD7">
        <w:instrText xml:space="preserve"> TOC \t "Table caption" \c </w:instrText>
      </w:r>
      <w:r w:rsidRPr="00F55AD7">
        <w:fldChar w:fldCharType="separate"/>
      </w:r>
      <w:r w:rsidR="002A0D41">
        <w:rPr>
          <w:noProof/>
        </w:rPr>
        <w:t>Table 1</w:t>
      </w:r>
      <w:r w:rsidR="002A0D41" w:rsidRPr="002A0D41">
        <w:rPr>
          <w:rFonts w:eastAsiaTheme="minorEastAsia"/>
          <w:i w:val="0"/>
          <w:noProof/>
          <w:lang w:val="en-US" w:eastAsia="da-DK"/>
        </w:rPr>
        <w:tab/>
      </w:r>
      <w:r w:rsidR="002A0D41">
        <w:rPr>
          <w:noProof/>
        </w:rPr>
        <w:t>Information elements of the Service Specification</w:t>
      </w:r>
      <w:r w:rsidR="002A0D41">
        <w:rPr>
          <w:noProof/>
        </w:rPr>
        <w:tab/>
      </w:r>
      <w:r w:rsidR="002A0D41">
        <w:rPr>
          <w:noProof/>
        </w:rPr>
        <w:fldChar w:fldCharType="begin"/>
      </w:r>
      <w:r w:rsidR="002A0D41">
        <w:rPr>
          <w:noProof/>
        </w:rPr>
        <w:instrText xml:space="preserve"> PAGEREF _Toc477343227 \h </w:instrText>
      </w:r>
      <w:r w:rsidR="002A0D41">
        <w:rPr>
          <w:noProof/>
        </w:rPr>
      </w:r>
      <w:r w:rsidR="002A0D41">
        <w:rPr>
          <w:noProof/>
        </w:rPr>
        <w:fldChar w:fldCharType="separate"/>
      </w:r>
      <w:r w:rsidR="00B6040B">
        <w:rPr>
          <w:noProof/>
        </w:rPr>
        <w:t>16</w:t>
      </w:r>
      <w:r w:rsidR="002A0D41">
        <w:rPr>
          <w:noProof/>
        </w:rPr>
        <w:fldChar w:fldCharType="end"/>
      </w:r>
    </w:p>
    <w:p w14:paraId="3A95248C" w14:textId="6B45059B" w:rsidR="002A0D41" w:rsidRPr="002A0D41" w:rsidRDefault="002A0D41">
      <w:pPr>
        <w:pStyle w:val="TableofFigures"/>
        <w:rPr>
          <w:rFonts w:eastAsiaTheme="minorEastAsia"/>
          <w:i w:val="0"/>
          <w:noProof/>
          <w:lang w:val="en-US" w:eastAsia="da-DK"/>
        </w:rPr>
      </w:pPr>
      <w:r>
        <w:rPr>
          <w:noProof/>
        </w:rPr>
        <w:t>Table 2</w:t>
      </w:r>
      <w:r w:rsidRPr="002A0D41">
        <w:rPr>
          <w:rFonts w:eastAsiaTheme="minorEastAsia"/>
          <w:i w:val="0"/>
          <w:noProof/>
          <w:lang w:val="en-US" w:eastAsia="da-DK"/>
        </w:rPr>
        <w:tab/>
      </w:r>
      <w:r>
        <w:rPr>
          <w:noProof/>
        </w:rPr>
        <w:t>Information Elements of the Service Design Description</w:t>
      </w:r>
      <w:r>
        <w:rPr>
          <w:noProof/>
        </w:rPr>
        <w:tab/>
      </w:r>
      <w:r>
        <w:rPr>
          <w:noProof/>
        </w:rPr>
        <w:fldChar w:fldCharType="begin"/>
      </w:r>
      <w:r>
        <w:rPr>
          <w:noProof/>
        </w:rPr>
        <w:instrText xml:space="preserve"> PAGEREF _Toc477343228 \h </w:instrText>
      </w:r>
      <w:r>
        <w:rPr>
          <w:noProof/>
        </w:rPr>
      </w:r>
      <w:r>
        <w:rPr>
          <w:noProof/>
        </w:rPr>
        <w:fldChar w:fldCharType="separate"/>
      </w:r>
      <w:r w:rsidR="00B6040B">
        <w:rPr>
          <w:noProof/>
        </w:rPr>
        <w:t>22</w:t>
      </w:r>
      <w:r>
        <w:rPr>
          <w:noProof/>
        </w:rPr>
        <w:fldChar w:fldCharType="end"/>
      </w:r>
    </w:p>
    <w:p w14:paraId="06A7EA20" w14:textId="3C2FC74E" w:rsidR="002A0D41" w:rsidRPr="002A0D41" w:rsidRDefault="002A0D41">
      <w:pPr>
        <w:pStyle w:val="TableofFigures"/>
        <w:rPr>
          <w:rFonts w:eastAsiaTheme="minorEastAsia"/>
          <w:i w:val="0"/>
          <w:noProof/>
          <w:lang w:val="en-US" w:eastAsia="da-DK"/>
        </w:rPr>
      </w:pPr>
      <w:r>
        <w:rPr>
          <w:noProof/>
        </w:rPr>
        <w:t>Table 3</w:t>
      </w:r>
      <w:r w:rsidRPr="002A0D41">
        <w:rPr>
          <w:rFonts w:eastAsiaTheme="minorEastAsia"/>
          <w:i w:val="0"/>
          <w:noProof/>
          <w:lang w:val="en-US" w:eastAsia="da-DK"/>
        </w:rPr>
        <w:tab/>
      </w:r>
      <w:r>
        <w:rPr>
          <w:noProof/>
        </w:rPr>
        <w:t>Information Elements of the Service Instance Description</w:t>
      </w:r>
      <w:r>
        <w:rPr>
          <w:noProof/>
        </w:rPr>
        <w:tab/>
      </w:r>
      <w:r>
        <w:rPr>
          <w:noProof/>
        </w:rPr>
        <w:fldChar w:fldCharType="begin"/>
      </w:r>
      <w:r>
        <w:rPr>
          <w:noProof/>
        </w:rPr>
        <w:instrText xml:space="preserve"> PAGEREF _Toc477343229 \h </w:instrText>
      </w:r>
      <w:r>
        <w:rPr>
          <w:noProof/>
        </w:rPr>
      </w:r>
      <w:r>
        <w:rPr>
          <w:noProof/>
        </w:rPr>
        <w:fldChar w:fldCharType="separate"/>
      </w:r>
      <w:r w:rsidR="00B6040B">
        <w:rPr>
          <w:noProof/>
        </w:rPr>
        <w:t>26</w:t>
      </w:r>
      <w:r>
        <w:rPr>
          <w:noProof/>
        </w:rPr>
        <w:fldChar w:fldCharType="end"/>
      </w:r>
    </w:p>
    <w:p w14:paraId="72CD8A3D" w14:textId="198E7E03" w:rsidR="002A0D41" w:rsidRPr="007E4EFB" w:rsidRDefault="002A0D41">
      <w:pPr>
        <w:pStyle w:val="TableofFigures"/>
        <w:rPr>
          <w:rFonts w:eastAsiaTheme="minorEastAsia"/>
          <w:i w:val="0"/>
          <w:noProof/>
          <w:lang w:val="en-US" w:eastAsia="da-DK"/>
        </w:rPr>
      </w:pPr>
      <w:r>
        <w:rPr>
          <w:noProof/>
        </w:rPr>
        <w:t>Table 4</w:t>
      </w:r>
      <w:r w:rsidRPr="007E4EFB">
        <w:rPr>
          <w:rFonts w:eastAsiaTheme="minorEastAsia"/>
          <w:i w:val="0"/>
          <w:noProof/>
          <w:lang w:val="en-US" w:eastAsia="da-DK"/>
        </w:rPr>
        <w:tab/>
      </w:r>
      <w:r>
        <w:rPr>
          <w:noProof/>
        </w:rPr>
        <w:t>References</w:t>
      </w:r>
      <w:r>
        <w:rPr>
          <w:noProof/>
        </w:rPr>
        <w:tab/>
      </w:r>
      <w:r>
        <w:rPr>
          <w:noProof/>
        </w:rPr>
        <w:fldChar w:fldCharType="begin"/>
      </w:r>
      <w:r>
        <w:rPr>
          <w:noProof/>
        </w:rPr>
        <w:instrText xml:space="preserve"> PAGEREF _Toc477343230 \h </w:instrText>
      </w:r>
      <w:r>
        <w:rPr>
          <w:noProof/>
        </w:rPr>
      </w:r>
      <w:r>
        <w:rPr>
          <w:noProof/>
        </w:rPr>
        <w:fldChar w:fldCharType="separate"/>
      </w:r>
      <w:r w:rsidR="00B6040B">
        <w:rPr>
          <w:noProof/>
        </w:rPr>
        <w:t>29</w:t>
      </w:r>
      <w:r>
        <w:rPr>
          <w:noProof/>
        </w:rPr>
        <w:fldChar w:fldCharType="end"/>
      </w:r>
    </w:p>
    <w:p w14:paraId="2A4E2C4B" w14:textId="59FC66A9" w:rsidR="00554790" w:rsidRPr="00F55AD7" w:rsidRDefault="00554790" w:rsidP="00554790">
      <w:pPr>
        <w:pStyle w:val="BodyText"/>
      </w:pPr>
      <w:r w:rsidRPr="00F55AD7">
        <w:fldChar w:fldCharType="end"/>
      </w:r>
    </w:p>
    <w:p w14:paraId="14060886" w14:textId="77777777" w:rsidR="00554790" w:rsidRPr="00F55AD7" w:rsidRDefault="00554790" w:rsidP="00554790">
      <w:pPr>
        <w:pStyle w:val="ListofFigures"/>
      </w:pPr>
      <w:r w:rsidRPr="00F55AD7">
        <w:t>List of Figures</w:t>
      </w:r>
    </w:p>
    <w:p w14:paraId="5C096858" w14:textId="4BDF37A5" w:rsidR="002A0D41" w:rsidRPr="002A0D41" w:rsidRDefault="00554790">
      <w:pPr>
        <w:pStyle w:val="TableofFigures"/>
        <w:rPr>
          <w:rFonts w:eastAsiaTheme="minorEastAsia"/>
          <w:i w:val="0"/>
          <w:noProof/>
          <w:lang w:val="en-US" w:eastAsia="da-DK"/>
        </w:rPr>
      </w:pPr>
      <w:r w:rsidRPr="00F55AD7">
        <w:fldChar w:fldCharType="begin"/>
      </w:r>
      <w:r w:rsidRPr="00F55AD7">
        <w:instrText xml:space="preserve"> TOC \t "Figure caption" \c </w:instrText>
      </w:r>
      <w:r w:rsidRPr="00F55AD7">
        <w:fldChar w:fldCharType="separate"/>
      </w:r>
      <w:r w:rsidR="002A0D41">
        <w:rPr>
          <w:noProof/>
        </w:rPr>
        <w:t>Figure 1</w:t>
      </w:r>
      <w:r w:rsidR="002A0D41" w:rsidRPr="002A0D41">
        <w:rPr>
          <w:rFonts w:eastAsiaTheme="minorEastAsia"/>
          <w:i w:val="0"/>
          <w:noProof/>
          <w:lang w:val="en-US" w:eastAsia="da-DK"/>
        </w:rPr>
        <w:tab/>
      </w:r>
      <w:r w:rsidR="002A0D41">
        <w:rPr>
          <w:noProof/>
        </w:rPr>
        <w:t>Service Management Concept</w:t>
      </w:r>
      <w:r w:rsidR="002A0D41">
        <w:rPr>
          <w:noProof/>
        </w:rPr>
        <w:tab/>
      </w:r>
      <w:r w:rsidR="002A0D41">
        <w:rPr>
          <w:noProof/>
        </w:rPr>
        <w:fldChar w:fldCharType="begin"/>
      </w:r>
      <w:r w:rsidR="002A0D41">
        <w:rPr>
          <w:noProof/>
        </w:rPr>
        <w:instrText xml:space="preserve"> PAGEREF _Toc477343231 \h </w:instrText>
      </w:r>
      <w:r w:rsidR="002A0D41">
        <w:rPr>
          <w:noProof/>
        </w:rPr>
      </w:r>
      <w:r w:rsidR="002A0D41">
        <w:rPr>
          <w:noProof/>
        </w:rPr>
        <w:fldChar w:fldCharType="separate"/>
      </w:r>
      <w:r w:rsidR="00B6040B">
        <w:rPr>
          <w:noProof/>
        </w:rPr>
        <w:t>6</w:t>
      </w:r>
      <w:r w:rsidR="002A0D41">
        <w:rPr>
          <w:noProof/>
        </w:rPr>
        <w:fldChar w:fldCharType="end"/>
      </w:r>
    </w:p>
    <w:p w14:paraId="6FF4EA02" w14:textId="71698CDF" w:rsidR="002A0D41" w:rsidRPr="002A0D41" w:rsidRDefault="002A0D41">
      <w:pPr>
        <w:pStyle w:val="TableofFigures"/>
        <w:rPr>
          <w:rFonts w:eastAsiaTheme="minorEastAsia"/>
          <w:i w:val="0"/>
          <w:noProof/>
          <w:lang w:val="en-US" w:eastAsia="da-DK"/>
        </w:rPr>
      </w:pPr>
      <w:r>
        <w:rPr>
          <w:noProof/>
        </w:rPr>
        <w:t>Figure 2</w:t>
      </w:r>
      <w:r w:rsidRPr="002A0D41">
        <w:rPr>
          <w:rFonts w:eastAsiaTheme="minorEastAsia"/>
          <w:i w:val="0"/>
          <w:noProof/>
          <w:lang w:val="en-US" w:eastAsia="da-DK"/>
        </w:rPr>
        <w:tab/>
      </w:r>
      <w:r>
        <w:rPr>
          <w:noProof/>
        </w:rPr>
        <w:t>Distinction between Service Specification, Service Technical Design and Service Instance</w:t>
      </w:r>
      <w:r>
        <w:rPr>
          <w:noProof/>
        </w:rPr>
        <w:tab/>
      </w:r>
      <w:r>
        <w:rPr>
          <w:noProof/>
        </w:rPr>
        <w:fldChar w:fldCharType="begin"/>
      </w:r>
      <w:r>
        <w:rPr>
          <w:noProof/>
        </w:rPr>
        <w:instrText xml:space="preserve"> PAGEREF _Toc477343232 \h </w:instrText>
      </w:r>
      <w:r>
        <w:rPr>
          <w:noProof/>
        </w:rPr>
      </w:r>
      <w:r>
        <w:rPr>
          <w:noProof/>
        </w:rPr>
        <w:fldChar w:fldCharType="separate"/>
      </w:r>
      <w:r w:rsidR="00B6040B">
        <w:rPr>
          <w:noProof/>
        </w:rPr>
        <w:t>7</w:t>
      </w:r>
      <w:r>
        <w:rPr>
          <w:noProof/>
        </w:rPr>
        <w:fldChar w:fldCharType="end"/>
      </w:r>
    </w:p>
    <w:p w14:paraId="21C23A1A" w14:textId="47A7E1D7" w:rsidR="002A0D41" w:rsidRPr="002A0D41" w:rsidRDefault="002A0D41">
      <w:pPr>
        <w:pStyle w:val="TableofFigures"/>
        <w:rPr>
          <w:rFonts w:eastAsiaTheme="minorEastAsia"/>
          <w:i w:val="0"/>
          <w:noProof/>
          <w:lang w:val="en-US" w:eastAsia="da-DK"/>
        </w:rPr>
      </w:pPr>
      <w:r>
        <w:rPr>
          <w:noProof/>
        </w:rPr>
        <w:t>Figure 3</w:t>
      </w:r>
      <w:r w:rsidRPr="002A0D41">
        <w:rPr>
          <w:rFonts w:eastAsiaTheme="minorEastAsia"/>
          <w:i w:val="0"/>
          <w:noProof/>
          <w:lang w:val="en-US" w:eastAsia="da-DK"/>
        </w:rPr>
        <w:tab/>
      </w:r>
      <w:r>
        <w:rPr>
          <w:noProof/>
        </w:rPr>
        <w:t>Service Documentation Overview</w:t>
      </w:r>
      <w:r>
        <w:rPr>
          <w:noProof/>
        </w:rPr>
        <w:tab/>
      </w:r>
      <w:r>
        <w:rPr>
          <w:noProof/>
        </w:rPr>
        <w:fldChar w:fldCharType="begin"/>
      </w:r>
      <w:r>
        <w:rPr>
          <w:noProof/>
        </w:rPr>
        <w:instrText xml:space="preserve"> PAGEREF _Toc477343233 \h </w:instrText>
      </w:r>
      <w:r>
        <w:rPr>
          <w:noProof/>
        </w:rPr>
      </w:r>
      <w:r>
        <w:rPr>
          <w:noProof/>
        </w:rPr>
        <w:fldChar w:fldCharType="separate"/>
      </w:r>
      <w:r w:rsidR="00B6040B">
        <w:rPr>
          <w:noProof/>
        </w:rPr>
        <w:t>8</w:t>
      </w:r>
      <w:r>
        <w:rPr>
          <w:noProof/>
        </w:rPr>
        <w:fldChar w:fldCharType="end"/>
      </w:r>
    </w:p>
    <w:p w14:paraId="333BB629" w14:textId="3B5C8A1B" w:rsidR="002A0D41" w:rsidRPr="002A0D41" w:rsidRDefault="002A0D41">
      <w:pPr>
        <w:pStyle w:val="TableofFigures"/>
        <w:rPr>
          <w:rFonts w:eastAsiaTheme="minorEastAsia"/>
          <w:i w:val="0"/>
          <w:noProof/>
          <w:lang w:val="en-US" w:eastAsia="da-DK"/>
        </w:rPr>
      </w:pPr>
      <w:r>
        <w:rPr>
          <w:noProof/>
        </w:rPr>
        <w:t>Figure 4</w:t>
      </w:r>
      <w:r w:rsidRPr="002A0D41">
        <w:rPr>
          <w:rFonts w:eastAsiaTheme="minorEastAsia"/>
          <w:i w:val="0"/>
          <w:noProof/>
          <w:lang w:val="en-US" w:eastAsia="da-DK"/>
        </w:rPr>
        <w:tab/>
      </w:r>
      <w:r>
        <w:rPr>
          <w:noProof/>
        </w:rPr>
        <w:t>Structure of the Service Specification</w:t>
      </w:r>
      <w:r>
        <w:rPr>
          <w:noProof/>
        </w:rPr>
        <w:tab/>
      </w:r>
      <w:r>
        <w:rPr>
          <w:noProof/>
        </w:rPr>
        <w:fldChar w:fldCharType="begin"/>
      </w:r>
      <w:r>
        <w:rPr>
          <w:noProof/>
        </w:rPr>
        <w:instrText xml:space="preserve"> PAGEREF _Toc477343234 \h </w:instrText>
      </w:r>
      <w:r>
        <w:rPr>
          <w:noProof/>
        </w:rPr>
      </w:r>
      <w:r>
        <w:rPr>
          <w:noProof/>
        </w:rPr>
        <w:fldChar w:fldCharType="separate"/>
      </w:r>
      <w:r w:rsidR="00B6040B">
        <w:rPr>
          <w:noProof/>
        </w:rPr>
        <w:t>16</w:t>
      </w:r>
      <w:r>
        <w:rPr>
          <w:noProof/>
        </w:rPr>
        <w:fldChar w:fldCharType="end"/>
      </w:r>
    </w:p>
    <w:p w14:paraId="14C81E03" w14:textId="57C56679" w:rsidR="002A0D41" w:rsidRPr="002A0D41" w:rsidRDefault="002A0D41">
      <w:pPr>
        <w:pStyle w:val="TableofFigures"/>
        <w:rPr>
          <w:rFonts w:eastAsiaTheme="minorEastAsia"/>
          <w:i w:val="0"/>
          <w:noProof/>
          <w:lang w:val="en-US" w:eastAsia="da-DK"/>
        </w:rPr>
      </w:pPr>
      <w:r>
        <w:rPr>
          <w:noProof/>
        </w:rPr>
        <w:t>Figure 5</w:t>
      </w:r>
      <w:r w:rsidRPr="002A0D41">
        <w:rPr>
          <w:rFonts w:eastAsiaTheme="minorEastAsia"/>
          <w:i w:val="0"/>
          <w:noProof/>
          <w:lang w:val="en-US" w:eastAsia="da-DK"/>
        </w:rPr>
        <w:tab/>
      </w:r>
      <w:r>
        <w:rPr>
          <w:noProof/>
        </w:rPr>
        <w:t>Structure of the Service Technical Design Description</w:t>
      </w:r>
      <w:r>
        <w:rPr>
          <w:noProof/>
        </w:rPr>
        <w:tab/>
      </w:r>
      <w:r>
        <w:rPr>
          <w:noProof/>
        </w:rPr>
        <w:fldChar w:fldCharType="begin"/>
      </w:r>
      <w:r>
        <w:rPr>
          <w:noProof/>
        </w:rPr>
        <w:instrText xml:space="preserve"> PAGEREF _Toc477343235 \h </w:instrText>
      </w:r>
      <w:r>
        <w:rPr>
          <w:noProof/>
        </w:rPr>
      </w:r>
      <w:r>
        <w:rPr>
          <w:noProof/>
        </w:rPr>
        <w:fldChar w:fldCharType="separate"/>
      </w:r>
      <w:r w:rsidR="00B6040B">
        <w:rPr>
          <w:noProof/>
        </w:rPr>
        <w:t>22</w:t>
      </w:r>
      <w:r>
        <w:rPr>
          <w:noProof/>
        </w:rPr>
        <w:fldChar w:fldCharType="end"/>
      </w:r>
    </w:p>
    <w:p w14:paraId="5C3407C5" w14:textId="50AE951F" w:rsidR="002A0D41" w:rsidRPr="002A0D41" w:rsidRDefault="002A0D41">
      <w:pPr>
        <w:pStyle w:val="TableofFigures"/>
        <w:rPr>
          <w:rFonts w:eastAsiaTheme="minorEastAsia"/>
          <w:i w:val="0"/>
          <w:noProof/>
          <w:lang w:val="en-US" w:eastAsia="da-DK"/>
        </w:rPr>
      </w:pPr>
      <w:r>
        <w:rPr>
          <w:noProof/>
        </w:rPr>
        <w:t>Figure 6</w:t>
      </w:r>
      <w:r w:rsidRPr="002A0D41">
        <w:rPr>
          <w:rFonts w:eastAsiaTheme="minorEastAsia"/>
          <w:i w:val="0"/>
          <w:noProof/>
          <w:lang w:val="en-US" w:eastAsia="da-DK"/>
        </w:rPr>
        <w:tab/>
      </w:r>
      <w:r>
        <w:rPr>
          <w:noProof/>
        </w:rPr>
        <w:t>Structure of the Service Instance Description</w:t>
      </w:r>
      <w:r>
        <w:rPr>
          <w:noProof/>
        </w:rPr>
        <w:tab/>
      </w:r>
      <w:r>
        <w:rPr>
          <w:noProof/>
        </w:rPr>
        <w:fldChar w:fldCharType="begin"/>
      </w:r>
      <w:r>
        <w:rPr>
          <w:noProof/>
        </w:rPr>
        <w:instrText xml:space="preserve"> PAGEREF _Toc477343236 \h </w:instrText>
      </w:r>
      <w:r>
        <w:rPr>
          <w:noProof/>
        </w:rPr>
      </w:r>
      <w:r>
        <w:rPr>
          <w:noProof/>
        </w:rPr>
        <w:fldChar w:fldCharType="separate"/>
      </w:r>
      <w:r w:rsidR="00B6040B">
        <w:rPr>
          <w:noProof/>
        </w:rPr>
        <w:t>26</w:t>
      </w:r>
      <w:r>
        <w:rPr>
          <w:noProof/>
        </w:rPr>
        <w:fldChar w:fldCharType="end"/>
      </w:r>
    </w:p>
    <w:p w14:paraId="09440426" w14:textId="21E151BC" w:rsidR="00554790" w:rsidRPr="00176BB8" w:rsidRDefault="00554790" w:rsidP="00554790">
      <w:pPr>
        <w:pStyle w:val="TableofFigures"/>
      </w:pPr>
      <w:r w:rsidRPr="00F55AD7">
        <w:fldChar w:fldCharType="end"/>
      </w:r>
    </w:p>
    <w:p w14:paraId="115FEB57" w14:textId="77777777" w:rsidR="00554790" w:rsidRPr="00176BB8" w:rsidRDefault="00554790" w:rsidP="00554790">
      <w:pPr>
        <w:sectPr w:rsidR="00554790" w:rsidRPr="00176BB8"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7D431AA" w14:textId="77777777" w:rsidR="00554790" w:rsidRPr="00F55AD7" w:rsidRDefault="00554790" w:rsidP="00554790">
      <w:pPr>
        <w:pStyle w:val="Heading1"/>
        <w:tabs>
          <w:tab w:val="clear" w:pos="0"/>
          <w:tab w:val="num" w:pos="142"/>
        </w:tabs>
        <w:ind w:left="851"/>
      </w:pPr>
      <w:bookmarkStart w:id="2" w:name="_Toc477343179"/>
      <w:r>
        <w:lastRenderedPageBreak/>
        <w:t>Introduction</w:t>
      </w:r>
      <w:bookmarkEnd w:id="2"/>
    </w:p>
    <w:p w14:paraId="1281FE0F" w14:textId="77777777" w:rsidR="00554790" w:rsidRPr="00F55AD7" w:rsidRDefault="00554790" w:rsidP="00554790">
      <w:pPr>
        <w:pStyle w:val="Heading1separatationline"/>
      </w:pPr>
    </w:p>
    <w:p w14:paraId="1FFC3AE0" w14:textId="77777777" w:rsidR="00554790" w:rsidRPr="00F55AD7" w:rsidRDefault="00554790" w:rsidP="00410968">
      <w:pPr>
        <w:pStyle w:val="Heading2"/>
      </w:pPr>
      <w:bookmarkStart w:id="3" w:name="_Toc477343180"/>
      <w:r>
        <w:t>Purpose of the Document</w:t>
      </w:r>
      <w:bookmarkEnd w:id="3"/>
    </w:p>
    <w:p w14:paraId="2A6B6A69" w14:textId="77777777" w:rsidR="00554790" w:rsidRPr="00F55AD7" w:rsidRDefault="00554790" w:rsidP="00554790">
      <w:pPr>
        <w:pStyle w:val="Heading2separationline"/>
      </w:pPr>
    </w:p>
    <w:p w14:paraId="75DDF91C" w14:textId="45B577D3" w:rsidR="00554790" w:rsidRDefault="00CB3D51" w:rsidP="00554790">
      <w:pPr>
        <w:pStyle w:val="BodyText"/>
      </w:pPr>
      <w:r>
        <w:t>This G</w:t>
      </w:r>
      <w:r w:rsidR="00554790">
        <w:t>uideline provides information on how to make specifications of technical e-Navigation services.</w:t>
      </w:r>
    </w:p>
    <w:p w14:paraId="4CC829B9" w14:textId="7AE5ECE7" w:rsidR="00DB71CF" w:rsidRDefault="00952EC4" w:rsidP="00DB71CF">
      <w:pPr>
        <w:pStyle w:val="BodyText"/>
      </w:pPr>
      <w:r>
        <w:rPr>
          <w:lang w:eastAsia="de-DE"/>
        </w:rPr>
        <w:t>Taken from the concepts of</w:t>
      </w:r>
      <w:r w:rsidR="00DB71CF">
        <w:rPr>
          <w:lang w:eastAsia="de-DE"/>
        </w:rPr>
        <w:t xml:space="preserve"> service-oriented architecture</w:t>
      </w:r>
      <w:r>
        <w:rPr>
          <w:lang w:eastAsia="de-DE"/>
        </w:rPr>
        <w:t>s</w:t>
      </w:r>
      <w:r w:rsidR="00DB71CF">
        <w:rPr>
          <w:lang w:eastAsia="de-DE"/>
        </w:rPr>
        <w:t xml:space="preserve">, a </w:t>
      </w:r>
      <w:r>
        <w:rPr>
          <w:lang w:eastAsia="de-DE"/>
        </w:rPr>
        <w:t xml:space="preserve">technical </w:t>
      </w:r>
      <w:r w:rsidR="00DB71CF">
        <w:rPr>
          <w:lang w:eastAsia="de-DE"/>
        </w:rPr>
        <w:t>service refers to a set of related software functionalities that can be reused for different purposes together with policies that govern and control its usage.</w:t>
      </w:r>
      <w:r w:rsidR="00DB71CF" w:rsidRPr="00E82ECA">
        <w:t xml:space="preserve"> A technical service is a service offered by an electronic device to another electronic device.</w:t>
      </w:r>
      <w:r w:rsidR="00DB71CF">
        <w:t xml:space="preserve"> </w:t>
      </w:r>
      <w:r w:rsidR="00DB71CF" w:rsidRPr="00E82ECA">
        <w:t>Often operational services are implemented by electronic devices that offer several technical services to use the operational service.</w:t>
      </w:r>
    </w:p>
    <w:p w14:paraId="6F94AB18" w14:textId="6564C274" w:rsidR="00DB71CF" w:rsidRDefault="00DB71CF" w:rsidP="00DB71CF">
      <w:pPr>
        <w:pStyle w:val="BodyText"/>
        <w:rPr>
          <w:lang w:eastAsia="de-DE"/>
        </w:rPr>
      </w:pPr>
      <w:r>
        <w:rPr>
          <w:lang w:eastAsia="de-DE"/>
        </w:rPr>
        <w:t xml:space="preserve">A </w:t>
      </w:r>
      <w:r w:rsidR="00F63738">
        <w:rPr>
          <w:lang w:eastAsia="de-DE"/>
        </w:rPr>
        <w:t>technical e-N</w:t>
      </w:r>
      <w:r>
        <w:rPr>
          <w:lang w:eastAsia="de-DE"/>
        </w:rPr>
        <w:t xml:space="preserve">avigation service should </w:t>
      </w:r>
      <w:r w:rsidR="00952EC4">
        <w:rPr>
          <w:lang w:eastAsia="de-DE"/>
        </w:rPr>
        <w:t xml:space="preserve">be formally specified and documented as described by </w:t>
      </w:r>
      <w:r w:rsidR="00F63738">
        <w:rPr>
          <w:lang w:eastAsia="de-DE"/>
        </w:rPr>
        <w:t xml:space="preserve">this guideline. </w:t>
      </w:r>
      <w:r>
        <w:rPr>
          <w:lang w:eastAsia="de-DE"/>
        </w:rPr>
        <w:t xml:space="preserve">This guideline aims at improving the visibility and accessibility of available </w:t>
      </w:r>
      <w:r w:rsidR="00F63738">
        <w:rPr>
          <w:lang w:eastAsia="de-DE"/>
        </w:rPr>
        <w:t>e-N</w:t>
      </w:r>
      <w:r>
        <w:rPr>
          <w:lang w:eastAsia="de-DE"/>
        </w:rPr>
        <w:t xml:space="preserve">avigation technical services and information provided by them. This enables service providers, consumers, and regulatory authorities to share a common understanding of </w:t>
      </w:r>
      <w:r w:rsidR="007E4EFB">
        <w:rPr>
          <w:lang w:eastAsia="de-DE"/>
        </w:rPr>
        <w:t xml:space="preserve">a technical </w:t>
      </w:r>
      <w:r>
        <w:rPr>
          <w:lang w:eastAsia="de-DE"/>
        </w:rPr>
        <w:t xml:space="preserve">service </w:t>
      </w:r>
      <w:r w:rsidR="007E4EFB">
        <w:rPr>
          <w:lang w:eastAsia="de-DE"/>
        </w:rPr>
        <w:t>and how to implement and use it</w:t>
      </w:r>
      <w:r>
        <w:rPr>
          <w:lang w:eastAsia="de-DE"/>
        </w:rPr>
        <w:t xml:space="preserve">. </w:t>
      </w:r>
    </w:p>
    <w:p w14:paraId="2003E649" w14:textId="133B85A0" w:rsidR="006F7B5A" w:rsidRDefault="00CB3D51" w:rsidP="006F7B5A">
      <w:pPr>
        <w:pStyle w:val="BodyText"/>
        <w:rPr>
          <w:lang w:eastAsia="de-DE"/>
        </w:rPr>
      </w:pPr>
      <w:r>
        <w:rPr>
          <w:lang w:eastAsia="de-DE"/>
        </w:rPr>
        <w:t>This G</w:t>
      </w:r>
      <w:r w:rsidR="006F7B5A">
        <w:rPr>
          <w:lang w:eastAsia="de-DE"/>
        </w:rPr>
        <w:t>uideline is intended for service architects, system engineers and devel</w:t>
      </w:r>
      <w:r w:rsidR="00017B56">
        <w:rPr>
          <w:lang w:eastAsia="de-DE"/>
        </w:rPr>
        <w:t>opers in charge of designing and</w:t>
      </w:r>
      <w:r w:rsidR="006F7B5A">
        <w:rPr>
          <w:lang w:eastAsia="de-DE"/>
        </w:rPr>
        <w:t xml:space="preserve"> developing </w:t>
      </w:r>
      <w:r w:rsidR="00017B56">
        <w:rPr>
          <w:lang w:eastAsia="de-DE"/>
        </w:rPr>
        <w:t xml:space="preserve">a technical </w:t>
      </w:r>
      <w:r w:rsidR="006F7B5A">
        <w:rPr>
          <w:lang w:eastAsia="de-DE"/>
        </w:rPr>
        <w:t>service</w:t>
      </w:r>
      <w:r w:rsidR="00017B56">
        <w:rPr>
          <w:lang w:eastAsia="de-DE"/>
        </w:rPr>
        <w:t xml:space="preserve"> or design and developing a device to use it</w:t>
      </w:r>
      <w:r w:rsidR="006F7B5A">
        <w:rPr>
          <w:lang w:eastAsia="de-DE"/>
        </w:rPr>
        <w:t>.</w:t>
      </w:r>
    </w:p>
    <w:p w14:paraId="5A012948" w14:textId="21BEF68E" w:rsidR="006F7B5A" w:rsidRDefault="006F7B5A" w:rsidP="006F7B5A">
      <w:pPr>
        <w:pStyle w:val="BodyText"/>
        <w:rPr>
          <w:lang w:eastAsia="de-DE"/>
        </w:rPr>
      </w:pPr>
      <w:r>
        <w:rPr>
          <w:lang w:eastAsia="de-DE"/>
        </w:rPr>
        <w:t xml:space="preserve">Furthermore, this </w:t>
      </w:r>
      <w:r w:rsidR="00017B56">
        <w:rPr>
          <w:lang w:eastAsia="de-DE"/>
        </w:rPr>
        <w:t>guideline</w:t>
      </w:r>
      <w:r>
        <w:rPr>
          <w:lang w:eastAsia="de-DE"/>
        </w:rPr>
        <w:t xml:space="preserve"> is intended to be read by enterprise architects, service architects, information architects, system engineers and developers in pursuing architecting, design and development activities of other related services.</w:t>
      </w:r>
    </w:p>
    <w:p w14:paraId="7E7CCEFB" w14:textId="4F2ECF08" w:rsidR="007E4EFB" w:rsidRDefault="00554790" w:rsidP="00554790">
      <w:pPr>
        <w:pStyle w:val="BodyText"/>
      </w:pPr>
      <w:r w:rsidRPr="00632484">
        <w:t>This document provides meta-information explaining how services shall be described and documented. The guidelines</w:t>
      </w:r>
      <w:r>
        <w:t>,</w:t>
      </w:r>
      <w:r w:rsidRPr="00632484">
        <w:t xml:space="preserve"> help providing specifications, design documents and </w:t>
      </w:r>
      <w:r>
        <w:t>instance</w:t>
      </w:r>
      <w:r w:rsidRPr="00632484">
        <w:t xml:space="preserve"> descriptions for any kind of </w:t>
      </w:r>
      <w:r w:rsidR="00F63738">
        <w:t>e-Navigation technical service</w:t>
      </w:r>
      <w:r w:rsidRPr="00632484">
        <w:t xml:space="preserve"> in a standardized way. Any </w:t>
      </w:r>
      <w:r w:rsidR="00F63738">
        <w:t xml:space="preserve">technical </w:t>
      </w:r>
      <w:r w:rsidRPr="00632484">
        <w:t xml:space="preserve">service documentation in the context of </w:t>
      </w:r>
      <w:r>
        <w:t>e-Navigation</w:t>
      </w:r>
      <w:r w:rsidRPr="00632484">
        <w:t xml:space="preserve"> should comply with </w:t>
      </w:r>
      <w:r w:rsidR="007E4EFB" w:rsidRPr="00632484">
        <w:t>th</w:t>
      </w:r>
      <w:r w:rsidR="007E4EFB">
        <w:t>is</w:t>
      </w:r>
      <w:r w:rsidR="007E4EFB" w:rsidRPr="00632484">
        <w:t xml:space="preserve"> </w:t>
      </w:r>
      <w:r w:rsidRPr="00632484">
        <w:t>guideline.</w:t>
      </w:r>
      <w:r w:rsidR="007E4EFB">
        <w:t xml:space="preserve"> </w:t>
      </w:r>
    </w:p>
    <w:p w14:paraId="60E22C54" w14:textId="294999CE" w:rsidR="00554790" w:rsidRPr="00632484" w:rsidRDefault="00554790" w:rsidP="00410968">
      <w:pPr>
        <w:pStyle w:val="Heading2"/>
        <w:rPr>
          <w:sz w:val="22"/>
        </w:rPr>
      </w:pPr>
      <w:bookmarkStart w:id="4" w:name="_Toc477343181"/>
      <w:r>
        <w:t>Link to S-100</w:t>
      </w:r>
      <w:bookmarkEnd w:id="4"/>
      <w:r w:rsidR="00AD0CE4">
        <w:t xml:space="preserve"> and Product Specifications</w:t>
      </w:r>
    </w:p>
    <w:p w14:paraId="5FCB6ED3" w14:textId="77777777" w:rsidR="00554790" w:rsidRPr="00F55AD7" w:rsidRDefault="00554790" w:rsidP="00554790">
      <w:pPr>
        <w:pStyle w:val="Heading2separationline"/>
      </w:pPr>
    </w:p>
    <w:p w14:paraId="5EF15933" w14:textId="33D11A6F" w:rsidR="00AD0CE4" w:rsidRDefault="00554790" w:rsidP="00554790">
      <w:pPr>
        <w:pStyle w:val="BodyText"/>
      </w:pPr>
      <w:r w:rsidRPr="00632484">
        <w:t xml:space="preserve">Service specification and design artefacts described in this document include the </w:t>
      </w:r>
      <w:r w:rsidR="00AD0CE4">
        <w:t xml:space="preserve">reference </w:t>
      </w:r>
      <w:r w:rsidRPr="00632484">
        <w:t>of data models. It has to be mentioned that</w:t>
      </w:r>
      <w:r w:rsidR="00AD0CE4">
        <w:t>, when available</w:t>
      </w:r>
      <w:r w:rsidRPr="00632484">
        <w:t>,</w:t>
      </w:r>
      <w:r w:rsidR="00AD0CE4">
        <w:t xml:space="preserve"> the appropriate Product Specification shall be used. In case there is no related Product specification available make, whenever possible, use of the concepts of S-100. </w:t>
      </w:r>
    </w:p>
    <w:p w14:paraId="1A678C77" w14:textId="43EDD01C" w:rsidR="00F63738" w:rsidRDefault="00554790" w:rsidP="00554790">
      <w:pPr>
        <w:pStyle w:val="BodyText"/>
      </w:pPr>
      <w:r w:rsidRPr="00632484">
        <w:t xml:space="preserve">This means, service descriptions following this guideline document shall provide references to the appropriate S-100 features and attributes in their data models. </w:t>
      </w:r>
    </w:p>
    <w:p w14:paraId="1CAD5E86" w14:textId="77777777" w:rsidR="00F63738" w:rsidRDefault="00F63738">
      <w:pPr>
        <w:spacing w:after="200" w:line="276" w:lineRule="auto"/>
        <w:rPr>
          <w:sz w:val="22"/>
        </w:rPr>
      </w:pPr>
      <w:r>
        <w:br w:type="page"/>
      </w:r>
    </w:p>
    <w:p w14:paraId="118475B8" w14:textId="77777777" w:rsidR="00554790" w:rsidRPr="00F55AD7" w:rsidRDefault="00554790" w:rsidP="00554790">
      <w:pPr>
        <w:pStyle w:val="Heading1"/>
        <w:tabs>
          <w:tab w:val="clear" w:pos="0"/>
          <w:tab w:val="num" w:pos="142"/>
        </w:tabs>
        <w:ind w:left="851"/>
      </w:pPr>
      <w:r>
        <w:lastRenderedPageBreak/>
        <w:t xml:space="preserve"> </w:t>
      </w:r>
      <w:bookmarkStart w:id="5" w:name="_Toc477343182"/>
      <w:r>
        <w:t>Overview</w:t>
      </w:r>
      <w:bookmarkEnd w:id="5"/>
    </w:p>
    <w:p w14:paraId="21A4C812" w14:textId="77777777" w:rsidR="00554790" w:rsidRPr="00F55AD7" w:rsidRDefault="00554790" w:rsidP="00554790">
      <w:pPr>
        <w:pStyle w:val="Heading2separationline"/>
      </w:pPr>
    </w:p>
    <w:p w14:paraId="499C252B" w14:textId="77777777" w:rsidR="00554790" w:rsidRDefault="00554790" w:rsidP="00410968">
      <w:pPr>
        <w:pStyle w:val="Heading2"/>
      </w:pPr>
      <w:bookmarkStart w:id="6" w:name="_Toc477343183"/>
      <w:r>
        <w:t>Service Management Overview</w:t>
      </w:r>
      <w:bookmarkEnd w:id="6"/>
    </w:p>
    <w:p w14:paraId="064AB92B" w14:textId="77777777" w:rsidR="00554790" w:rsidRDefault="00554790" w:rsidP="00554790">
      <w:pPr>
        <w:pStyle w:val="Heading2separationline"/>
      </w:pPr>
    </w:p>
    <w:p w14:paraId="7BAE523A" w14:textId="6DE59445" w:rsidR="00554790" w:rsidRDefault="00554790" w:rsidP="00554790">
      <w:pPr>
        <w:pStyle w:val="BodyText"/>
      </w:pPr>
      <w:r>
        <w:t xml:space="preserve">A service management concept can be visualised as shown in </w:t>
      </w:r>
      <w:r>
        <w:fldChar w:fldCharType="begin"/>
      </w:r>
      <w:r>
        <w:instrText xml:space="preserve"> REF _Ref475364823 \r \h </w:instrText>
      </w:r>
      <w:r>
        <w:fldChar w:fldCharType="separate"/>
      </w:r>
      <w:r>
        <w:t>Figure 1</w:t>
      </w:r>
      <w:r>
        <w:fldChar w:fldCharType="end"/>
      </w:r>
      <w:r>
        <w:t xml:space="preserve">. </w:t>
      </w:r>
      <w:r w:rsidRPr="00843C8F">
        <w:t>Both, service specifications as well as information about service instanc</w:t>
      </w:r>
      <w:r w:rsidR="002E655A">
        <w:t>es can be</w:t>
      </w:r>
      <w:r w:rsidRPr="00843C8F">
        <w:t xml:space="preserve"> published in </w:t>
      </w:r>
      <w:r w:rsidR="002E655A">
        <w:t>a</w:t>
      </w:r>
      <w:r w:rsidRPr="00843C8F">
        <w:t xml:space="preserve"> service registry.</w:t>
      </w:r>
      <w:r>
        <w:t xml:space="preserve"> The service registry can simply be a collection of documents, or could be implemented as a service itself that would have an API for automatic interfacing to the registry (lookup, updating, deleting etc.).</w:t>
      </w:r>
    </w:p>
    <w:p w14:paraId="69957055" w14:textId="77777777" w:rsidR="00554790" w:rsidRDefault="00554790" w:rsidP="00554790">
      <w:pPr>
        <w:pStyle w:val="BodyText"/>
        <w:keepNext/>
      </w:pPr>
    </w:p>
    <w:p w14:paraId="2503510F" w14:textId="77777777" w:rsidR="00554790" w:rsidRDefault="00554790" w:rsidP="00554790">
      <w:pPr>
        <w:pStyle w:val="BodyText"/>
        <w:keepNext/>
        <w:jc w:val="center"/>
      </w:pPr>
      <w:r>
        <w:rPr>
          <w:noProof/>
          <w:lang w:eastAsia="en-GB"/>
        </w:rPr>
        <w:drawing>
          <wp:inline distT="0" distB="0" distL="0" distR="0" wp14:anchorId="383B150E" wp14:editId="4DA38D2E">
            <wp:extent cx="4153612" cy="2945201"/>
            <wp:effectExtent l="0" t="0" r="0" b="7620"/>
            <wp:docPr id="4" name="Picture 4" descr="service_registry_conceptual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ice_registry_conceptual_model.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72798" cy="2958805"/>
                    </a:xfrm>
                    <a:prstGeom prst="rect">
                      <a:avLst/>
                    </a:prstGeom>
                    <a:noFill/>
                    <a:ln>
                      <a:noFill/>
                    </a:ln>
                  </pic:spPr>
                </pic:pic>
              </a:graphicData>
            </a:graphic>
          </wp:inline>
        </w:drawing>
      </w:r>
    </w:p>
    <w:p w14:paraId="0B4980AC" w14:textId="77777777" w:rsidR="00554790" w:rsidRDefault="00554790" w:rsidP="00554790">
      <w:pPr>
        <w:pStyle w:val="Figurecaption"/>
        <w:jc w:val="center"/>
      </w:pPr>
      <w:bookmarkStart w:id="7" w:name="_Ref475364823"/>
      <w:bookmarkStart w:id="8" w:name="_Toc477343231"/>
      <w:r>
        <w:t>Service Management Concept</w:t>
      </w:r>
      <w:bookmarkEnd w:id="7"/>
      <w:bookmarkEnd w:id="8"/>
    </w:p>
    <w:p w14:paraId="1DDA0042" w14:textId="77777777" w:rsidR="00554790" w:rsidRPr="000A26D8" w:rsidRDefault="00554790" w:rsidP="00554790">
      <w:pPr>
        <w:pStyle w:val="BodyText"/>
      </w:pPr>
      <w:r>
        <w:fldChar w:fldCharType="begin"/>
      </w:r>
      <w:r>
        <w:instrText xml:space="preserve"> REF _Ref475365458 \r \h </w:instrText>
      </w:r>
      <w:r>
        <w:fldChar w:fldCharType="separate"/>
      </w:r>
      <w:r>
        <w:t>Figure 2</w:t>
      </w:r>
      <w:r>
        <w:fldChar w:fldCharType="end"/>
      </w:r>
      <w:r>
        <w:t xml:space="preserve"> </w:t>
      </w:r>
      <w:r w:rsidRPr="000A26D8">
        <w:t xml:space="preserve">provides more insight in the distinction between service specification, service technical design and service implementation. The service specification describes one dedicated service at logical level in a technology-agnostic manner, by providing, for </w:t>
      </w:r>
      <w:r>
        <w:t>example</w:t>
      </w:r>
      <w:r w:rsidRPr="000A26D8">
        <w:t>:</w:t>
      </w:r>
    </w:p>
    <w:p w14:paraId="4F48992D" w14:textId="77777777" w:rsidR="00554790" w:rsidRPr="000A26D8" w:rsidRDefault="00554790" w:rsidP="00554790">
      <w:pPr>
        <w:pStyle w:val="Bullet1"/>
      </w:pPr>
      <w:r w:rsidRPr="000A26D8">
        <w:t>the operational context of the service (e.g., requirements, use cases),</w:t>
      </w:r>
    </w:p>
    <w:p w14:paraId="2F292BD7" w14:textId="77777777" w:rsidR="00554790" w:rsidRPr="000A26D8" w:rsidRDefault="00554790" w:rsidP="00554790">
      <w:pPr>
        <w:pStyle w:val="Bullet1"/>
      </w:pPr>
      <w:r w:rsidRPr="000A26D8">
        <w:t>the service interface descriptions (operations, parameters),</w:t>
      </w:r>
    </w:p>
    <w:p w14:paraId="59839E70" w14:textId="77777777" w:rsidR="00554790" w:rsidRPr="000A26D8" w:rsidRDefault="00554790" w:rsidP="00554790">
      <w:pPr>
        <w:pStyle w:val="Bullet1"/>
      </w:pPr>
      <w:r w:rsidRPr="000A26D8">
        <w:t>the data structures used by the service (the service data model),</w:t>
      </w:r>
    </w:p>
    <w:p w14:paraId="29620588" w14:textId="77777777" w:rsidR="00554790" w:rsidRPr="000A26D8" w:rsidRDefault="00554790" w:rsidP="00554790">
      <w:pPr>
        <w:pStyle w:val="Bullet1"/>
      </w:pPr>
      <w:r w:rsidRPr="000A26D8">
        <w:t>the dynamic behaviour of the service (sequence of operations),</w:t>
      </w:r>
    </w:p>
    <w:p w14:paraId="307AF9E4" w14:textId="77777777" w:rsidR="00554790" w:rsidRPr="000A26D8" w:rsidRDefault="00554790" w:rsidP="00554790">
      <w:pPr>
        <w:pStyle w:val="Bullet1"/>
      </w:pPr>
      <w:r w:rsidRPr="000A26D8">
        <w:t>author of the service specification (organisation, contact person)</w:t>
      </w:r>
    </w:p>
    <w:p w14:paraId="78D15E3E" w14:textId="77777777" w:rsidR="00554790" w:rsidRPr="000A26D8" w:rsidRDefault="00554790" w:rsidP="00554790">
      <w:pPr>
        <w:pStyle w:val="BodyText"/>
      </w:pPr>
      <w:r w:rsidRPr="000A26D8">
        <w:t>The service specification shall not describe the details of a specific service implementation. For that purpose, a service technical design description has to be provided, where the actual realisation of the service with a dedicated technology shall be described.</w:t>
      </w:r>
    </w:p>
    <w:p w14:paraId="13195621" w14:textId="77777777" w:rsidR="00554790" w:rsidRPr="000A26D8" w:rsidRDefault="00554790" w:rsidP="00554790">
      <w:pPr>
        <w:pStyle w:val="BodyText"/>
      </w:pPr>
      <w:r w:rsidRPr="000A26D8">
        <w:t>It is possible to provide different technical designs (by using same or different technologies), all being compliant with the same service specification. It is also possible to provide one technical design that conforms to several service specifications, e.g., to allow backward compatibility to older versions of a certain specification.</w:t>
      </w:r>
    </w:p>
    <w:p w14:paraId="4E09EF27" w14:textId="77777777" w:rsidR="00554790" w:rsidRPr="000A26D8" w:rsidRDefault="00554790" w:rsidP="00554790">
      <w:pPr>
        <w:pStyle w:val="BodyText"/>
      </w:pPr>
      <w:r w:rsidRPr="000A26D8">
        <w:t xml:space="preserve">Each service technical design shall be documented by providing, for </w:t>
      </w:r>
      <w:r>
        <w:t>example</w:t>
      </w:r>
      <w:r w:rsidRPr="000A26D8">
        <w:t>:</w:t>
      </w:r>
    </w:p>
    <w:p w14:paraId="6E2889BA" w14:textId="77777777" w:rsidR="00554790" w:rsidRPr="000A26D8" w:rsidRDefault="00554790" w:rsidP="00554790">
      <w:pPr>
        <w:pStyle w:val="Bullet1"/>
      </w:pPr>
      <w:r w:rsidRPr="000A26D8">
        <w:t>reference to the service specification,</w:t>
      </w:r>
    </w:p>
    <w:p w14:paraId="24388741" w14:textId="77777777" w:rsidR="00554790" w:rsidRPr="000A26D8" w:rsidRDefault="00554790" w:rsidP="00554790">
      <w:pPr>
        <w:pStyle w:val="Bullet1"/>
      </w:pPr>
      <w:r w:rsidRPr="000A26D8">
        <w:t>description of the chosen technology,</w:t>
      </w:r>
    </w:p>
    <w:p w14:paraId="27A984A2" w14:textId="77777777" w:rsidR="00554790" w:rsidRPr="000A26D8" w:rsidRDefault="00554790" w:rsidP="00554790">
      <w:pPr>
        <w:pStyle w:val="Bullet1"/>
      </w:pPr>
      <w:r w:rsidRPr="000A26D8">
        <w:lastRenderedPageBreak/>
        <w:t>detailed description of the used data structures (service physical data model),</w:t>
      </w:r>
    </w:p>
    <w:p w14:paraId="2D520149" w14:textId="77777777" w:rsidR="00554790" w:rsidRPr="000A26D8" w:rsidRDefault="00554790" w:rsidP="00554790">
      <w:pPr>
        <w:pStyle w:val="Bullet1"/>
      </w:pPr>
      <w:r w:rsidRPr="000A26D8">
        <w:t>mapping of the used data structures to the service specification’s service data model,</w:t>
      </w:r>
    </w:p>
    <w:p w14:paraId="3E081D78" w14:textId="77777777" w:rsidR="00554790" w:rsidRPr="000A26D8" w:rsidRDefault="00554790" w:rsidP="00554790">
      <w:pPr>
        <w:pStyle w:val="Bullet1"/>
      </w:pPr>
      <w:r w:rsidRPr="000A26D8">
        <w:t>author of the technical design (organisation, contact person)</w:t>
      </w:r>
    </w:p>
    <w:p w14:paraId="585F572A" w14:textId="77777777" w:rsidR="00554790" w:rsidRPr="000A26D8" w:rsidRDefault="00554790" w:rsidP="00554790">
      <w:pPr>
        <w:pStyle w:val="BodyText"/>
      </w:pPr>
      <w:r w:rsidRPr="000A26D8">
        <w:t xml:space="preserve">A service </w:t>
      </w:r>
      <w:r>
        <w:t>instance</w:t>
      </w:r>
      <w:r w:rsidRPr="000A26D8">
        <w:t xml:space="preserve"> (implemented according to a given technical design) may be deployed at different locations by different service providers. For each such service instance a service instance description shall be provided.</w:t>
      </w:r>
    </w:p>
    <w:p w14:paraId="5C9FC68A" w14:textId="77777777" w:rsidR="00554790" w:rsidRPr="000A26D8" w:rsidRDefault="00554790" w:rsidP="00554790">
      <w:pPr>
        <w:pStyle w:val="BodyText"/>
      </w:pPr>
      <w:r w:rsidRPr="000A26D8">
        <w:t xml:space="preserve">Each service instance shall be documented by providing, for </w:t>
      </w:r>
      <w:r>
        <w:t>example</w:t>
      </w:r>
      <w:r w:rsidRPr="000A26D8">
        <w:t>:</w:t>
      </w:r>
    </w:p>
    <w:p w14:paraId="789085A1" w14:textId="77777777" w:rsidR="00554790" w:rsidRPr="000A26D8" w:rsidRDefault="00554790" w:rsidP="00554790">
      <w:pPr>
        <w:pStyle w:val="Bullet1"/>
      </w:pPr>
      <w:r w:rsidRPr="000A26D8">
        <w:t>reference to the service technical design (and thus, implicitly, to the service specification),</w:t>
      </w:r>
    </w:p>
    <w:p w14:paraId="5B636819" w14:textId="77777777" w:rsidR="00554790" w:rsidRPr="000A26D8" w:rsidRDefault="00554790" w:rsidP="00554790">
      <w:pPr>
        <w:pStyle w:val="Bullet1"/>
      </w:pPr>
      <w:r w:rsidRPr="000A26D8">
        <w:t>information about service provider,</w:t>
      </w:r>
    </w:p>
    <w:p w14:paraId="0F9D759B" w14:textId="77777777" w:rsidR="00554790" w:rsidRPr="000A26D8" w:rsidRDefault="00554790" w:rsidP="00554790">
      <w:pPr>
        <w:pStyle w:val="Bullet1"/>
      </w:pPr>
      <w:r w:rsidRPr="000A26D8">
        <w:t>coverage information,</w:t>
      </w:r>
    </w:p>
    <w:p w14:paraId="26B56BB7" w14:textId="77777777" w:rsidR="00554790" w:rsidRPr="000A26D8" w:rsidRDefault="00554790" w:rsidP="00554790">
      <w:pPr>
        <w:pStyle w:val="Bullet1"/>
      </w:pPr>
      <w:r w:rsidRPr="000A26D8">
        <w:t>etc.</w:t>
      </w:r>
    </w:p>
    <w:p w14:paraId="18F20BFF" w14:textId="77777777" w:rsidR="00554790" w:rsidRDefault="00554790" w:rsidP="00554790">
      <w:pPr>
        <w:pStyle w:val="BodyText"/>
        <w:keepNext/>
      </w:pPr>
      <w:r>
        <w:rPr>
          <w:noProof/>
          <w:lang w:eastAsia="en-GB"/>
        </w:rPr>
        <w:drawing>
          <wp:inline distT="0" distB="0" distL="0" distR="0" wp14:anchorId="166C0869" wp14:editId="498B70CC">
            <wp:extent cx="5943600" cy="29635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943600" cy="2963545"/>
                    </a:xfrm>
                    <a:prstGeom prst="rect">
                      <a:avLst/>
                    </a:prstGeom>
                  </pic:spPr>
                </pic:pic>
              </a:graphicData>
            </a:graphic>
          </wp:inline>
        </w:drawing>
      </w:r>
    </w:p>
    <w:p w14:paraId="18C2F82D" w14:textId="77777777" w:rsidR="00554790" w:rsidRDefault="00554790" w:rsidP="00554790">
      <w:pPr>
        <w:pStyle w:val="Figurecaption"/>
        <w:jc w:val="center"/>
      </w:pPr>
      <w:bookmarkStart w:id="9" w:name="_Ref475365458"/>
      <w:bookmarkStart w:id="10" w:name="_Toc477343232"/>
      <w:r w:rsidRPr="000A26D8">
        <w:t>Distinction between Service Specification, Service Technical Design and Service Instance</w:t>
      </w:r>
      <w:bookmarkEnd w:id="9"/>
      <w:bookmarkEnd w:id="10"/>
    </w:p>
    <w:p w14:paraId="0AB79537" w14:textId="77777777" w:rsidR="00554790" w:rsidRPr="00482D3D" w:rsidRDefault="00554790" w:rsidP="00554790"/>
    <w:p w14:paraId="1E5CAB44" w14:textId="77777777" w:rsidR="00360576" w:rsidRDefault="00360576">
      <w:pPr>
        <w:spacing w:after="200" w:line="276" w:lineRule="auto"/>
        <w:rPr>
          <w:rFonts w:asciiTheme="majorHAnsi" w:eastAsiaTheme="majorEastAsia" w:hAnsiTheme="majorHAnsi" w:cstheme="majorBidi"/>
          <w:b/>
          <w:bCs/>
          <w:caps/>
          <w:color w:val="407EC9"/>
          <w:sz w:val="24"/>
          <w:szCs w:val="24"/>
        </w:rPr>
      </w:pPr>
      <w:bookmarkStart w:id="11" w:name="_Toc477343184"/>
      <w:r>
        <w:br w:type="page"/>
      </w:r>
    </w:p>
    <w:p w14:paraId="3FE421AB" w14:textId="64BF6A44" w:rsidR="00554790" w:rsidRDefault="00554790" w:rsidP="00410968">
      <w:pPr>
        <w:pStyle w:val="Heading2"/>
      </w:pPr>
      <w:r>
        <w:lastRenderedPageBreak/>
        <w:t>Service Documentation Overview</w:t>
      </w:r>
      <w:bookmarkEnd w:id="11"/>
    </w:p>
    <w:p w14:paraId="2DEC69ED" w14:textId="77777777" w:rsidR="00554790" w:rsidRPr="00F55AD7" w:rsidRDefault="00554790" w:rsidP="00554790">
      <w:pPr>
        <w:pStyle w:val="Heading2separationline"/>
      </w:pPr>
    </w:p>
    <w:p w14:paraId="61A8638A" w14:textId="77777777" w:rsidR="00554790" w:rsidRDefault="00554790" w:rsidP="00554790">
      <w:pPr>
        <w:pStyle w:val="BodyText"/>
        <w:keepNext/>
      </w:pPr>
      <w:r>
        <w:object w:dxaOrig="10823" w:dyaOrig="12648" w14:anchorId="6B537A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550.2pt" o:ole="">
            <v:imagedata r:id="rId24" o:title=""/>
          </v:shape>
          <o:OLEObject Type="Embed" ProgID="Visio.Drawing.15" ShapeID="_x0000_i1025" DrawAspect="Content" ObjectID="_1551190184" r:id="rId25"/>
        </w:object>
      </w:r>
    </w:p>
    <w:p w14:paraId="13FF990D" w14:textId="77777777" w:rsidR="00554790" w:rsidRDefault="00554790" w:rsidP="00554790">
      <w:pPr>
        <w:pStyle w:val="Figurecaption"/>
        <w:jc w:val="center"/>
      </w:pPr>
      <w:bookmarkStart w:id="12" w:name="_Ref475366423"/>
      <w:bookmarkStart w:id="13" w:name="_Toc477343233"/>
      <w:r>
        <w:t>Service Documentation Overview</w:t>
      </w:r>
      <w:bookmarkEnd w:id="12"/>
      <w:bookmarkEnd w:id="13"/>
    </w:p>
    <w:p w14:paraId="4F9F3B1F" w14:textId="77777777" w:rsidR="00554790" w:rsidRPr="00392438" w:rsidRDefault="00554790" w:rsidP="00554790">
      <w:pPr>
        <w:pStyle w:val="BodyText"/>
      </w:pPr>
      <w:r>
        <w:fldChar w:fldCharType="begin"/>
      </w:r>
      <w:r>
        <w:instrText xml:space="preserve"> REF _Ref475366423 \r \h </w:instrText>
      </w:r>
      <w:r>
        <w:fldChar w:fldCharType="separate"/>
      </w:r>
      <w:r>
        <w:t>Figure 3</w:t>
      </w:r>
      <w:r>
        <w:fldChar w:fldCharType="end"/>
      </w:r>
      <w:r>
        <w:t xml:space="preserve"> </w:t>
      </w:r>
      <w:r w:rsidRPr="00392438">
        <w:t>provides an overview about the service documentation artefacts. The upper rectangle contains meta-information explaining how to describe services. This meta-information consists of:</w:t>
      </w:r>
    </w:p>
    <w:p w14:paraId="2AAC0555" w14:textId="77777777" w:rsidR="00554790" w:rsidRPr="00392438" w:rsidRDefault="00554790" w:rsidP="00554790">
      <w:pPr>
        <w:pStyle w:val="Bullet1"/>
        <w:rPr>
          <w:lang w:val="fr-FR"/>
        </w:rPr>
      </w:pPr>
      <w:r w:rsidRPr="00392438">
        <w:rPr>
          <w:lang w:val="fr-FR"/>
        </w:rPr>
        <w:t>service documentation guidelines: this document;</w:t>
      </w:r>
    </w:p>
    <w:p w14:paraId="24554507" w14:textId="77777777" w:rsidR="00554790" w:rsidRPr="00392438" w:rsidRDefault="00554790" w:rsidP="00554790">
      <w:pPr>
        <w:pStyle w:val="Bullet1"/>
      </w:pPr>
      <w:r w:rsidRPr="00392438">
        <w:t>service specification template: a word document providing the framework for a textual description of a service specification;</w:t>
      </w:r>
    </w:p>
    <w:p w14:paraId="7645EB64" w14:textId="77777777" w:rsidR="00554790" w:rsidRPr="00392438" w:rsidRDefault="00554790" w:rsidP="00554790">
      <w:pPr>
        <w:pStyle w:val="Bullet1"/>
      </w:pPr>
      <w:r w:rsidRPr="00392438">
        <w:lastRenderedPageBreak/>
        <w:t>service specification XSD: an XML schema definition for the formal description of a service specification;</w:t>
      </w:r>
    </w:p>
    <w:p w14:paraId="736450F6" w14:textId="77777777" w:rsidR="00554790" w:rsidRPr="00392438" w:rsidRDefault="00554790" w:rsidP="00554790">
      <w:pPr>
        <w:pStyle w:val="Bullet1"/>
      </w:pPr>
      <w:r w:rsidRPr="00392438">
        <w:t>service design description XSD: an XML schema definition for the formal description of the service technical design;</w:t>
      </w:r>
    </w:p>
    <w:p w14:paraId="6A82F476" w14:textId="77777777" w:rsidR="00554790" w:rsidRPr="00392438" w:rsidRDefault="00554790" w:rsidP="00554790">
      <w:pPr>
        <w:pStyle w:val="Bullet1"/>
      </w:pPr>
      <w:r w:rsidRPr="00392438">
        <w:t>service design description template: a word document providing the framework for a textual description of the service technical design;</w:t>
      </w:r>
    </w:p>
    <w:p w14:paraId="3CE93FE3" w14:textId="77777777" w:rsidR="00554790" w:rsidRPr="00392438" w:rsidRDefault="00554790" w:rsidP="00554790">
      <w:pPr>
        <w:pStyle w:val="Bullet1"/>
      </w:pPr>
      <w:r w:rsidRPr="00392438">
        <w:t>service instance description XSD: an XML schema definition for the formal description of a service instance;</w:t>
      </w:r>
    </w:p>
    <w:p w14:paraId="5B44CC51" w14:textId="77777777" w:rsidR="00554790" w:rsidRPr="00392438" w:rsidRDefault="00554790" w:rsidP="00554790">
      <w:pPr>
        <w:pStyle w:val="Bullet1"/>
      </w:pPr>
      <w:r w:rsidRPr="00392438">
        <w:t xml:space="preserve">service </w:t>
      </w:r>
      <w:r>
        <w:t>instance</w:t>
      </w:r>
      <w:r w:rsidRPr="00392438">
        <w:t xml:space="preserve"> description template: a word document providing the framework for a textual description of the service </w:t>
      </w:r>
      <w:r>
        <w:t>instance</w:t>
      </w:r>
      <w:r w:rsidRPr="00392438">
        <w:t>.</w:t>
      </w:r>
    </w:p>
    <w:p w14:paraId="795F2BFE" w14:textId="77777777" w:rsidR="00554790" w:rsidRPr="00392438" w:rsidRDefault="00554790" w:rsidP="00554790">
      <w:pPr>
        <w:pStyle w:val="BodyText"/>
      </w:pPr>
      <w:r w:rsidRPr="00392438">
        <w:t xml:space="preserve">The middle part of </w:t>
      </w:r>
      <w:r>
        <w:fldChar w:fldCharType="begin"/>
      </w:r>
      <w:r>
        <w:instrText xml:space="preserve"> REF _Ref475366423 \r \h </w:instrText>
      </w:r>
      <w:r>
        <w:fldChar w:fldCharType="separate"/>
      </w:r>
      <w:r>
        <w:t>Figure 3</w:t>
      </w:r>
      <w:r>
        <w:fldChar w:fldCharType="end"/>
      </w:r>
      <w:r w:rsidRPr="00392438">
        <w:t xml:space="preserve"> contains the artefacts for describing the specification and technical design of a dedicated service. </w:t>
      </w:r>
    </w:p>
    <w:p w14:paraId="5327B70B" w14:textId="77777777" w:rsidR="00554790" w:rsidRPr="00392438" w:rsidRDefault="00554790" w:rsidP="00554790">
      <w:pPr>
        <w:pStyle w:val="BodyText"/>
      </w:pPr>
      <w:r w:rsidRPr="00392438">
        <w:t>The service specification describes the “What”-aspects of a service, e.g., what are the characteristics of a Weather Forecast Service. This service specification consists of</w:t>
      </w:r>
    </w:p>
    <w:p w14:paraId="35A5FFEE" w14:textId="0AB6A526" w:rsidR="00554790" w:rsidRPr="00392438" w:rsidRDefault="00554790" w:rsidP="00554790">
      <w:pPr>
        <w:pStyle w:val="Bullet1"/>
      </w:pPr>
      <w:r w:rsidRPr="00392438">
        <w:t>service specification document: a word document (complying with the service specification template</w:t>
      </w:r>
      <w:r w:rsidR="00360576">
        <w:t xml:space="preserve"> </w:t>
      </w:r>
      <w:r w:rsidR="00360576">
        <w:fldChar w:fldCharType="begin"/>
      </w:r>
      <w:r w:rsidR="00360576">
        <w:instrText xml:space="preserve"> REF _Ref477343603 \r \h </w:instrText>
      </w:r>
      <w:r w:rsidR="00360576">
        <w:fldChar w:fldCharType="separate"/>
      </w:r>
      <w:r w:rsidR="00360576">
        <w:t>ANNEX E</w:t>
      </w:r>
      <w:r w:rsidR="00360576">
        <w:fldChar w:fldCharType="end"/>
      </w:r>
      <w:r w:rsidRPr="00392438">
        <w:t>) detailing the service specification in textual form supporting the readability for human beings;</w:t>
      </w:r>
    </w:p>
    <w:p w14:paraId="3C582C9F" w14:textId="77777777" w:rsidR="00554790" w:rsidRPr="00392438" w:rsidRDefault="00554790" w:rsidP="00554790">
      <w:pPr>
        <w:pStyle w:val="Bullet1"/>
      </w:pPr>
      <w:r w:rsidRPr="00392438">
        <w:t>service specification XML: an XML file (following the service specification XSD schema), describing the service specification in a more formal manner;</w:t>
      </w:r>
    </w:p>
    <w:p w14:paraId="1DB49D77" w14:textId="77777777" w:rsidR="00554790" w:rsidRPr="00392438" w:rsidRDefault="00554790" w:rsidP="00554790">
      <w:pPr>
        <w:pStyle w:val="Bullet1"/>
      </w:pPr>
      <w:r w:rsidRPr="00392438">
        <w:t>service data model XSD: an XML schema definition describing the data model used in the service; the service data model XSD is included in the service specification XML.</w:t>
      </w:r>
    </w:p>
    <w:p w14:paraId="35099F92" w14:textId="77777777" w:rsidR="00554790" w:rsidRPr="00392438" w:rsidRDefault="00554790" w:rsidP="00554790">
      <w:pPr>
        <w:pStyle w:val="BodyText"/>
      </w:pPr>
      <w:r w:rsidRPr="00392438">
        <w:t>The service technical design comprises the “How”-aspects of a service, e.g., how in detail is a Weather Forecast service instance implemented and accessible. Several different technical designs may exist at the same time for one service specification. A service technical design consists of:</w:t>
      </w:r>
    </w:p>
    <w:p w14:paraId="4D3B6680" w14:textId="10A71570" w:rsidR="00554790" w:rsidRPr="00392438" w:rsidRDefault="00554790" w:rsidP="00554790">
      <w:pPr>
        <w:pStyle w:val="Bullet1"/>
      </w:pPr>
      <w:r w:rsidRPr="00392438">
        <w:t>service design description: a document describing the technical service design. The provision of this document is optional and it is up to the implementer to choose a suitable format for this document, e.g., by using the service design description template</w:t>
      </w:r>
      <w:r w:rsidR="00360576">
        <w:t xml:space="preserve"> </w:t>
      </w:r>
      <w:r w:rsidR="00360576">
        <w:fldChar w:fldCharType="begin"/>
      </w:r>
      <w:r w:rsidR="00360576">
        <w:instrText xml:space="preserve"> REF _Ref477343631 \r \h </w:instrText>
      </w:r>
      <w:r w:rsidR="00360576">
        <w:fldChar w:fldCharType="separate"/>
      </w:r>
      <w:r w:rsidR="00360576">
        <w:t>ANNEX F</w:t>
      </w:r>
      <w:r w:rsidR="00360576">
        <w:fldChar w:fldCharType="end"/>
      </w:r>
      <w:r w:rsidRPr="00392438">
        <w:t>. If provided, the document shall refer to the service specification document;</w:t>
      </w:r>
    </w:p>
    <w:p w14:paraId="7AD81AC2" w14:textId="77777777" w:rsidR="00554790" w:rsidRPr="00392438" w:rsidRDefault="00554790" w:rsidP="00554790">
      <w:pPr>
        <w:pStyle w:val="Bullet1"/>
      </w:pPr>
      <w:r w:rsidRPr="00392438">
        <w:t>service design description XML: an XML file (following the service design description XSD), describing the service technical design in a formal manner, e.g., by providing information needed for the registration in the service registry;</w:t>
      </w:r>
    </w:p>
    <w:p w14:paraId="4F8771A5" w14:textId="77777777" w:rsidR="00554790" w:rsidRPr="00392438" w:rsidRDefault="00554790" w:rsidP="00554790">
      <w:pPr>
        <w:pStyle w:val="Bullet1"/>
      </w:pPr>
      <w:r w:rsidRPr="00392438">
        <w:t>technology dependent formal description: additional service description files as appropriate for the chosen technology (e.g., WSDL, XSD, YAML, JSON, etc.), describing the details (syntax, protocol, etc.) of the exchanged data. The contents of this formal description must be mapped to the service data model. The means of how such mapping has to be performed is not prescribed, as they heavily depend on the chosen technology and actual service technical design. In some cases the mapping is implicitly given (e.g., if the service technical design re-uses the service data model in a 1:1 manner). In other cases a mapping table may be provided (e.g., as part of the service design description document), mapping each single data element of the service instance to a corresponding data element of the service data model.</w:t>
      </w:r>
    </w:p>
    <w:p w14:paraId="1A1FB9CF" w14:textId="77777777" w:rsidR="00554790" w:rsidRPr="00392438" w:rsidRDefault="00554790" w:rsidP="00554790">
      <w:pPr>
        <w:pStyle w:val="BodyText"/>
      </w:pPr>
      <w:r w:rsidRPr="00392438">
        <w:t>The lower part of the figure contains the artefacts for a dedicated instance</w:t>
      </w:r>
      <w:r>
        <w:t xml:space="preserve"> (implementation</w:t>
      </w:r>
      <w:r w:rsidRPr="00392438">
        <w:t>) of a service. The service instance comprises the “Where”-aspects of a service, e.g., the actual access address (URL) of a weather forecast service and the geographical coverage of it. Several service instances may exist at the same time, all implementing the same service technical design. A service instance consists of:</w:t>
      </w:r>
    </w:p>
    <w:p w14:paraId="4E27FF22" w14:textId="77777777" w:rsidR="00554790" w:rsidRPr="00392438" w:rsidRDefault="00554790" w:rsidP="00554790">
      <w:pPr>
        <w:pStyle w:val="Bullet1"/>
      </w:pPr>
      <w:r w:rsidRPr="00392438">
        <w:t>deployed service provider software implementation: this is the actual service implementation. This is not part of the description, but it is the “subject” that shall be described. It consists of all the software and configuration artefacts needed for providing the service;</w:t>
      </w:r>
    </w:p>
    <w:p w14:paraId="6F739962" w14:textId="77777777" w:rsidR="00554790" w:rsidRPr="00392438" w:rsidRDefault="00554790" w:rsidP="00554790">
      <w:pPr>
        <w:pStyle w:val="Bullet1"/>
      </w:pPr>
      <w:r w:rsidRPr="00392438">
        <w:lastRenderedPageBreak/>
        <w:t xml:space="preserve">service </w:t>
      </w:r>
      <w:r>
        <w:t>instance</w:t>
      </w:r>
      <w:r w:rsidRPr="00392438">
        <w:t xml:space="preserve"> description: a document describing the actual service implementation</w:t>
      </w:r>
      <w:r>
        <w:t xml:space="preserve"> and instantiation</w:t>
      </w:r>
      <w:r w:rsidRPr="00392438">
        <w:t xml:space="preserve">. The provision of this document is optional and it is up to the implementer to choose a suitable format for this document, e.g., by using the service </w:t>
      </w:r>
      <w:r>
        <w:t>instance</w:t>
      </w:r>
      <w:r w:rsidRPr="00392438">
        <w:t xml:space="preserve"> description template. If provided, the document shall refer to the service technical design description document;</w:t>
      </w:r>
    </w:p>
    <w:p w14:paraId="40D0433B" w14:textId="77777777" w:rsidR="00554790" w:rsidRPr="00392438" w:rsidRDefault="00554790" w:rsidP="00554790">
      <w:pPr>
        <w:pStyle w:val="Bullet1"/>
      </w:pPr>
      <w:r w:rsidRPr="00392438">
        <w:t>service instance description XML: an XML file (following the service instance description XSD), describing the service instance in a formal manner, e.g., by providing information needed for the registration in the service registry.</w:t>
      </w:r>
      <w:r w:rsidRPr="00392438">
        <w:br/>
        <w:t>Note that one service implementation (</w:t>
      </w:r>
      <w:r>
        <w:t>the same software</w:t>
      </w:r>
      <w:r w:rsidRPr="00392438">
        <w:t>) may be deployed several times at different access points. In this case, several service instance description XML files have to be produced – one for each deployed instance.</w:t>
      </w:r>
    </w:p>
    <w:p w14:paraId="10B00760" w14:textId="77777777" w:rsidR="00554790" w:rsidRDefault="00554790" w:rsidP="00410968">
      <w:pPr>
        <w:pStyle w:val="Heading2"/>
      </w:pPr>
      <w:bookmarkStart w:id="14" w:name="_Toc477343185"/>
      <w:r>
        <w:t>Process Considerations</w:t>
      </w:r>
      <w:bookmarkEnd w:id="14"/>
    </w:p>
    <w:p w14:paraId="4C17B8A7" w14:textId="77777777" w:rsidR="00554790" w:rsidRPr="00F55AD7" w:rsidRDefault="00554790" w:rsidP="00554790">
      <w:pPr>
        <w:pStyle w:val="Heading2separationline"/>
      </w:pPr>
    </w:p>
    <w:p w14:paraId="4513C326" w14:textId="77777777" w:rsidR="00554790" w:rsidRPr="00A13C13" w:rsidRDefault="00554790" w:rsidP="00554790">
      <w:pPr>
        <w:pStyle w:val="BodyText"/>
      </w:pPr>
      <w:r w:rsidRPr="00A13C13">
        <w:t xml:space="preserve">This document describes how the service documentation shall look like in the context of </w:t>
      </w:r>
      <w:r>
        <w:t>e-Navigation</w:t>
      </w:r>
      <w:r w:rsidRPr="00A13C13">
        <w:t xml:space="preserve">. However, this document intentionally does not prescribe any process to be followed when generating such documentation. In particular, this document does not identify any governance rules for service technical design and implementation (see also Section </w:t>
      </w:r>
      <w:r>
        <w:fldChar w:fldCharType="begin"/>
      </w:r>
      <w:r>
        <w:instrText xml:space="preserve"> REF _Ref475629998 \r \h </w:instrText>
      </w:r>
      <w:r>
        <w:fldChar w:fldCharType="separate"/>
      </w:r>
      <w:r>
        <w:t>6</w:t>
      </w:r>
      <w:r>
        <w:fldChar w:fldCharType="end"/>
      </w:r>
      <w:r w:rsidRPr="00A13C13">
        <w:t>).</w:t>
      </w:r>
    </w:p>
    <w:p w14:paraId="22325289" w14:textId="77777777" w:rsidR="00554790" w:rsidRPr="00A13C13" w:rsidRDefault="00554790" w:rsidP="00554790">
      <w:pPr>
        <w:pStyle w:val="BodyText"/>
      </w:pPr>
      <w:r w:rsidRPr="00A13C13">
        <w:t>This means, the two sub-sections below shall be just seen as proposals, not meaning that these are the only valid approaches.</w:t>
      </w:r>
    </w:p>
    <w:p w14:paraId="7F95216A" w14:textId="77777777" w:rsidR="00554790" w:rsidRDefault="00554790" w:rsidP="00554790">
      <w:pPr>
        <w:pStyle w:val="Heading3"/>
      </w:pPr>
      <w:bookmarkStart w:id="15" w:name="_Toc477343186"/>
      <w:r>
        <w:t>Top-Down Service Development</w:t>
      </w:r>
      <w:bookmarkEnd w:id="15"/>
    </w:p>
    <w:p w14:paraId="172FE2EF" w14:textId="77777777" w:rsidR="00554790" w:rsidRPr="005D55A5" w:rsidRDefault="00554790" w:rsidP="00554790">
      <w:pPr>
        <w:pStyle w:val="BodyText"/>
      </w:pPr>
      <w:r w:rsidRPr="005D55A5">
        <w:t>In a top-down approach, the necessity of a new service and its basic outline would be first identified and described in an operational requirements document. This step is optional, and out of scope of this service documentation guidelines document.</w:t>
      </w:r>
    </w:p>
    <w:p w14:paraId="2321B561" w14:textId="77777777" w:rsidR="00554790" w:rsidRPr="005D55A5" w:rsidRDefault="00554790" w:rsidP="00554790">
      <w:pPr>
        <w:pStyle w:val="BodyText"/>
      </w:pPr>
      <w:r w:rsidRPr="005D55A5">
        <w:t>Once the decision for building a service has been taken, a service architect (in the role of a service specification producer) creates the service specification by producing the service specification document and the service specification XML including the service data model. If an operational requirements document exists, the service specification refers to it; otherwise the requirements are documented in the service specification.</w:t>
      </w:r>
    </w:p>
    <w:p w14:paraId="5F3819D0" w14:textId="77777777" w:rsidR="00554790" w:rsidRPr="005D55A5" w:rsidRDefault="00554790" w:rsidP="00554790">
      <w:pPr>
        <w:pStyle w:val="BodyText"/>
      </w:pPr>
      <w:r w:rsidRPr="005D55A5">
        <w:t>As soon as the service specification has reached sufficient maturity, it is published in the service registry.</w:t>
      </w:r>
    </w:p>
    <w:p w14:paraId="064316A9" w14:textId="77777777" w:rsidR="00554790" w:rsidRPr="005D55A5" w:rsidRDefault="00554790" w:rsidP="00554790">
      <w:pPr>
        <w:pStyle w:val="BodyText"/>
      </w:pPr>
      <w:r w:rsidRPr="005D55A5">
        <w:t>An interested service provider or implementer (there could also be more than one) takes the service specification and elaborates a technical design for it. During this step, technology decisions are taken and documented in the service technical design. The service technical design may already be published in the service registry before the service is actually implemented and deployed. This is useful for developers of service consumer software, as they can already base their development on the service design description while the service provider software is still under development.</w:t>
      </w:r>
    </w:p>
    <w:p w14:paraId="56C8F98E" w14:textId="77777777" w:rsidR="00554790" w:rsidRPr="005D55A5" w:rsidRDefault="00554790" w:rsidP="00554790">
      <w:pPr>
        <w:pStyle w:val="BodyText"/>
      </w:pPr>
      <w:r w:rsidRPr="005D55A5">
        <w:t xml:space="preserve">Having the service technical design in place, service implementers will develop the software required for service provision. </w:t>
      </w:r>
    </w:p>
    <w:p w14:paraId="771AA435" w14:textId="77777777" w:rsidR="00554790" w:rsidRPr="005D55A5" w:rsidRDefault="00554790" w:rsidP="00554790">
      <w:pPr>
        <w:pStyle w:val="BodyText"/>
      </w:pPr>
      <w:r w:rsidRPr="005D55A5">
        <w:t>When the service software is sufficiently mature, the service provider deploys it and publishes the access information (URL) and coverage area in the service instance description in the service registry.</w:t>
      </w:r>
    </w:p>
    <w:p w14:paraId="541A8D79" w14:textId="77777777" w:rsidR="00554790" w:rsidRPr="005D55A5" w:rsidRDefault="00554790" w:rsidP="00554790">
      <w:pPr>
        <w:pStyle w:val="BodyText"/>
      </w:pPr>
      <w:r w:rsidRPr="005D55A5">
        <w:t>Interested service consumers can obtain service specifications and service technical design descriptions from the service registry and build the required client software.</w:t>
      </w:r>
    </w:p>
    <w:p w14:paraId="19B23D7E" w14:textId="77777777" w:rsidR="00554790" w:rsidRDefault="00554790" w:rsidP="00554790">
      <w:pPr>
        <w:pStyle w:val="BodyText"/>
      </w:pPr>
      <w:r w:rsidRPr="005D55A5">
        <w:t>Interested service consumers with existing clients look up the service registry for service instances (complying with their choice of technology) in order to get the access points for the provided services in their respective geographical area.</w:t>
      </w:r>
    </w:p>
    <w:p w14:paraId="65EDB8C7" w14:textId="77777777" w:rsidR="00554790" w:rsidRDefault="00554790" w:rsidP="00554790">
      <w:pPr>
        <w:pStyle w:val="Heading3"/>
      </w:pPr>
      <w:bookmarkStart w:id="16" w:name="_Toc477343187"/>
      <w:r>
        <w:lastRenderedPageBreak/>
        <w:t>Bottom-Up Service Documentation</w:t>
      </w:r>
      <w:bookmarkEnd w:id="16"/>
    </w:p>
    <w:p w14:paraId="6BD6985C" w14:textId="77777777" w:rsidR="00554790" w:rsidRPr="005D55A5" w:rsidRDefault="00554790" w:rsidP="00554790">
      <w:pPr>
        <w:pStyle w:val="BodyText"/>
      </w:pPr>
      <w:r w:rsidRPr="005D55A5">
        <w:t>Already existing services may be documented in a bottom-up approach. In order to publish the service in the service registry, all of the following information shall be provided: a service instance description, a service design description and a service specification.</w:t>
      </w:r>
    </w:p>
    <w:p w14:paraId="229FFB1C" w14:textId="77777777" w:rsidR="00554790" w:rsidRPr="005D55A5" w:rsidRDefault="00554790" w:rsidP="00554790">
      <w:pPr>
        <w:pStyle w:val="BodyText"/>
      </w:pPr>
      <w:r w:rsidRPr="005D55A5">
        <w:t>Assuming the service already exists, it should be easy to provide the service design description and service instance description in the structure/format described in this guidelines document. In this case, it is assumed that the technology specific data model already exists and can be directly taken as part of the service design description.</w:t>
      </w:r>
    </w:p>
    <w:p w14:paraId="6E71140C" w14:textId="77777777" w:rsidR="00554790" w:rsidRPr="005D55A5" w:rsidRDefault="00554790" w:rsidP="00554790">
      <w:pPr>
        <w:pStyle w:val="BodyText"/>
      </w:pPr>
      <w:r w:rsidRPr="005D55A5">
        <w:t>The service data model (part of the service specification) can be derived by abstracting the existing data model from technology-specific details.</w:t>
      </w:r>
    </w:p>
    <w:p w14:paraId="031AF704" w14:textId="77777777" w:rsidR="00554790" w:rsidRPr="005D55A5" w:rsidRDefault="00554790" w:rsidP="00554790">
      <w:pPr>
        <w:pStyle w:val="BodyText"/>
      </w:pPr>
      <w:r w:rsidRPr="005D55A5">
        <w:t>The rest of the service specification (interface and operation descriptions as well as requirements) has to be newly created.</w:t>
      </w:r>
    </w:p>
    <w:p w14:paraId="3C83023C" w14:textId="77777777" w:rsidR="00554790" w:rsidRDefault="00554790" w:rsidP="00554790">
      <w:pPr>
        <w:pStyle w:val="BodyText"/>
      </w:pPr>
      <w:r w:rsidRPr="005D55A5">
        <w:t>Once the service instance description, the service design description and the service specification are sufficiently mature, they shall be published in the service registry and interested consumers may look them up.</w:t>
      </w:r>
    </w:p>
    <w:p w14:paraId="08F990F8" w14:textId="77777777" w:rsidR="00554790" w:rsidRDefault="00554790" w:rsidP="00554790">
      <w:pPr>
        <w:pStyle w:val="Heading1"/>
        <w:tabs>
          <w:tab w:val="clear" w:pos="0"/>
          <w:tab w:val="num" w:pos="142"/>
        </w:tabs>
        <w:ind w:left="851"/>
      </w:pPr>
      <w:bookmarkStart w:id="17" w:name="_Toc477343188"/>
      <w:r>
        <w:t>Service Specification</w:t>
      </w:r>
      <w:bookmarkEnd w:id="17"/>
    </w:p>
    <w:p w14:paraId="693B240D" w14:textId="77777777" w:rsidR="00554790" w:rsidRPr="00F55AD7" w:rsidRDefault="00554790" w:rsidP="00554790">
      <w:pPr>
        <w:pStyle w:val="Heading2separationline"/>
      </w:pPr>
    </w:p>
    <w:p w14:paraId="1CE2FC23" w14:textId="77777777" w:rsidR="00554790" w:rsidRPr="00377840" w:rsidRDefault="00554790" w:rsidP="00554790">
      <w:pPr>
        <w:pStyle w:val="BodyText"/>
      </w:pPr>
      <w:r w:rsidRPr="00377840">
        <w:t>The purpose of the service specification is to collect the results of service identification and service design activities. The aim is to document the key aspects of a dedicated service at the logical level:</w:t>
      </w:r>
    </w:p>
    <w:p w14:paraId="4AEF9664" w14:textId="77777777" w:rsidR="00554790" w:rsidRPr="00377840" w:rsidRDefault="00554790" w:rsidP="00554790">
      <w:pPr>
        <w:pStyle w:val="Bullet1"/>
      </w:pPr>
      <w:r w:rsidRPr="00377840">
        <w:t>the operational and business context of the service</w:t>
      </w:r>
    </w:p>
    <w:p w14:paraId="646965B3" w14:textId="77777777" w:rsidR="00554790" w:rsidRPr="00377840" w:rsidRDefault="00554790" w:rsidP="00554790">
      <w:pPr>
        <w:pStyle w:val="Bullet2"/>
      </w:pPr>
      <w:r w:rsidRPr="00377840">
        <w:t>requirements for the service (e.g., information exchange requirements)</w:t>
      </w:r>
    </w:p>
    <w:p w14:paraId="3A6F6908" w14:textId="77777777" w:rsidR="00554790" w:rsidRPr="00377840" w:rsidRDefault="00554790" w:rsidP="00554790">
      <w:pPr>
        <w:pStyle w:val="Bullet2"/>
      </w:pPr>
      <w:r w:rsidRPr="00377840">
        <w:t>involved nodes: which operational components provide/consume the service</w:t>
      </w:r>
    </w:p>
    <w:p w14:paraId="5F1D2C0D" w14:textId="77777777" w:rsidR="00554790" w:rsidRPr="00377840" w:rsidRDefault="00554790" w:rsidP="00554790">
      <w:pPr>
        <w:pStyle w:val="Bullet2"/>
      </w:pPr>
      <w:r w:rsidRPr="00377840">
        <w:t>operational activities supported by the service</w:t>
      </w:r>
    </w:p>
    <w:p w14:paraId="7D2FC7E2" w14:textId="77777777" w:rsidR="00554790" w:rsidRPr="00377840" w:rsidRDefault="00554790" w:rsidP="00554790">
      <w:pPr>
        <w:pStyle w:val="Bullet2"/>
      </w:pPr>
      <w:r w:rsidRPr="00377840">
        <w:t>relation of the service to other services</w:t>
      </w:r>
    </w:p>
    <w:p w14:paraId="2D142F26" w14:textId="77777777" w:rsidR="00554790" w:rsidRPr="00377840" w:rsidRDefault="00554790" w:rsidP="00554790">
      <w:pPr>
        <w:pStyle w:val="Bullet1"/>
      </w:pPr>
      <w:r w:rsidRPr="00377840">
        <w:t>the service description</w:t>
      </w:r>
    </w:p>
    <w:p w14:paraId="7A619CFE" w14:textId="77777777" w:rsidR="00554790" w:rsidRDefault="00554790" w:rsidP="00554790">
      <w:pPr>
        <w:pStyle w:val="Bullet2"/>
      </w:pPr>
      <w:r w:rsidRPr="00377840">
        <w:t xml:space="preserve">service interfaces </w:t>
      </w:r>
    </w:p>
    <w:p w14:paraId="0DD0B476" w14:textId="77777777" w:rsidR="00554790" w:rsidRDefault="00554790" w:rsidP="00554790">
      <w:pPr>
        <w:pStyle w:val="Bullet2"/>
      </w:pPr>
      <w:r w:rsidRPr="00377840">
        <w:t>service interface operations</w:t>
      </w:r>
    </w:p>
    <w:p w14:paraId="1AA7D3D5" w14:textId="77777777" w:rsidR="00554790" w:rsidRDefault="00554790" w:rsidP="00554790">
      <w:pPr>
        <w:pStyle w:val="Bullet2"/>
      </w:pPr>
      <w:r w:rsidRPr="00377840">
        <w:t>service payload definition</w:t>
      </w:r>
    </w:p>
    <w:p w14:paraId="3376585D" w14:textId="77777777" w:rsidR="00554790" w:rsidRPr="00377840" w:rsidRDefault="00554790" w:rsidP="00554790">
      <w:pPr>
        <w:pStyle w:val="Bullet2"/>
      </w:pPr>
      <w:r w:rsidRPr="00377840">
        <w:t>service dynamic behaviour description</w:t>
      </w:r>
    </w:p>
    <w:p w14:paraId="5E28B449" w14:textId="77777777" w:rsidR="00554790" w:rsidRPr="00377840" w:rsidRDefault="00554790" w:rsidP="00554790">
      <w:pPr>
        <w:pStyle w:val="Bullet1"/>
      </w:pPr>
      <w:r w:rsidRPr="00377840">
        <w:t xml:space="preserve">service provision and validation aspects </w:t>
      </w:r>
    </w:p>
    <w:p w14:paraId="5A993FD1" w14:textId="77777777" w:rsidR="00554790" w:rsidRPr="00377840" w:rsidRDefault="00554790" w:rsidP="00554790">
      <w:pPr>
        <w:pStyle w:val="BodyText"/>
      </w:pPr>
      <w:r w:rsidRPr="00377840">
        <w:t>The purpose of the service specification is to provide a holistic overview of a particular service and its building blocks at logical level. The service specification consists of</w:t>
      </w:r>
    </w:p>
    <w:p w14:paraId="443212F6" w14:textId="77777777" w:rsidR="00554790" w:rsidRPr="00377840" w:rsidRDefault="00554790" w:rsidP="00554790">
      <w:pPr>
        <w:pStyle w:val="Bullet1"/>
      </w:pPr>
      <w:r w:rsidRPr="00377840">
        <w:t>(mandatory) a service specification document:</w:t>
      </w:r>
      <w:r w:rsidRPr="00377840">
        <w:br/>
        <w:t>a human readable documentation of the service key aspects;</w:t>
      </w:r>
    </w:p>
    <w:p w14:paraId="500E3FA2" w14:textId="77777777" w:rsidR="00554790" w:rsidRPr="00377840" w:rsidRDefault="00554790" w:rsidP="00554790">
      <w:pPr>
        <w:pStyle w:val="Bullet1"/>
      </w:pPr>
      <w:r w:rsidRPr="00377840">
        <w:t>(mandatory) a service specification XML:</w:t>
      </w:r>
      <w:r w:rsidRPr="00377840">
        <w:br/>
        <w:t>a formal description of the service specification in a more formal manner, including a formal definition of the service data model;</w:t>
      </w:r>
    </w:p>
    <w:p w14:paraId="4DAC02A4" w14:textId="77777777" w:rsidR="00554790" w:rsidRPr="00377840" w:rsidRDefault="00554790" w:rsidP="00554790">
      <w:pPr>
        <w:pStyle w:val="Bullet1"/>
      </w:pPr>
      <w:r w:rsidRPr="00377840">
        <w:t>(optional) a model based description:</w:t>
      </w:r>
      <w:r w:rsidRPr="00377840">
        <w:br/>
        <w:t>e.g., UML model describing the service interfaces, operations and data structures. The service specification document as well as the service specification XML might re-use artefacts produced in the model based description.</w:t>
      </w:r>
    </w:p>
    <w:p w14:paraId="5AEE30C8" w14:textId="77777777" w:rsidR="00554790" w:rsidRPr="00377840" w:rsidRDefault="00554790" w:rsidP="00554790">
      <w:pPr>
        <w:pStyle w:val="BodyText"/>
      </w:pPr>
      <w:r w:rsidRPr="00377840">
        <w:lastRenderedPageBreak/>
        <w:t>Note that the service specification is intended to be technology-agnostic. The service specification shall not describe the details of a specific service implementation. For that purpose, a service design description has to be provided as well, where the actual realisation of the service with a dedicated technology shall be described.</w:t>
      </w:r>
    </w:p>
    <w:p w14:paraId="7ED25560" w14:textId="77777777" w:rsidR="00554790" w:rsidRDefault="00554790" w:rsidP="00410968">
      <w:pPr>
        <w:pStyle w:val="Heading2"/>
      </w:pPr>
      <w:bookmarkStart w:id="18" w:name="_Toc477343189"/>
      <w:r>
        <w:t>Service Specification Document</w:t>
      </w:r>
      <w:bookmarkEnd w:id="18"/>
    </w:p>
    <w:p w14:paraId="66223337" w14:textId="77777777" w:rsidR="00554790" w:rsidRPr="00F55AD7" w:rsidRDefault="00554790" w:rsidP="00554790">
      <w:pPr>
        <w:pStyle w:val="Heading2separationline"/>
      </w:pPr>
    </w:p>
    <w:p w14:paraId="4913C22F" w14:textId="77777777" w:rsidR="00554790" w:rsidRPr="00377840" w:rsidRDefault="00554790" w:rsidP="00554790">
      <w:pPr>
        <w:pStyle w:val="BodyText"/>
      </w:pPr>
      <w:r w:rsidRPr="00377840">
        <w:t xml:space="preserve">The purpose of the service specification document is to document in human readable manner all the information comprising a service specification. It should be noted that a service specification document describes one dedicated version of one dedicated service in detail at logical level. </w:t>
      </w:r>
    </w:p>
    <w:p w14:paraId="160D72EC" w14:textId="77777777" w:rsidR="00554790" w:rsidRPr="00377840" w:rsidRDefault="00554790" w:rsidP="00554790">
      <w:pPr>
        <w:pStyle w:val="BodyText"/>
      </w:pPr>
      <w:r w:rsidRPr="00377840">
        <w:t>The service specification document describes a well-defined baseline of the service and clearly identifies the service version. In this way, it supports the configuration management process.</w:t>
      </w:r>
    </w:p>
    <w:p w14:paraId="1CFE8627" w14:textId="77777777" w:rsidR="00554790" w:rsidRPr="00377840" w:rsidRDefault="00554790" w:rsidP="00554790">
      <w:pPr>
        <w:pStyle w:val="BodyText"/>
      </w:pPr>
      <w:r w:rsidRPr="00377840">
        <w:t>The service specification document provides also the foundation material for the future standardisation process.</w:t>
      </w:r>
    </w:p>
    <w:p w14:paraId="6B6D4568" w14:textId="77777777" w:rsidR="00554790" w:rsidRDefault="00554790" w:rsidP="00554790">
      <w:pPr>
        <w:pStyle w:val="BodyText"/>
      </w:pPr>
      <w:r w:rsidRPr="00377840">
        <w:t>A template is available in order to assure a certain uniformity of service specification documents produced by different authors.</w:t>
      </w:r>
    </w:p>
    <w:p w14:paraId="5A0C8C4F" w14:textId="77777777" w:rsidR="00554790" w:rsidRDefault="00554790" w:rsidP="00410968">
      <w:pPr>
        <w:pStyle w:val="Heading2"/>
      </w:pPr>
      <w:bookmarkStart w:id="19" w:name="_Toc477343190"/>
      <w:r>
        <w:t>Service Specification Template</w:t>
      </w:r>
      <w:bookmarkEnd w:id="19"/>
    </w:p>
    <w:p w14:paraId="2E6F9156" w14:textId="77777777" w:rsidR="00554790" w:rsidRPr="00F55AD7" w:rsidRDefault="00554790" w:rsidP="00554790">
      <w:pPr>
        <w:pStyle w:val="Heading2separationline"/>
      </w:pPr>
    </w:p>
    <w:p w14:paraId="09275388" w14:textId="783964BB" w:rsidR="00554790" w:rsidRPr="00377840" w:rsidRDefault="00554790" w:rsidP="00554790">
      <w:pPr>
        <w:pStyle w:val="BodyText"/>
      </w:pPr>
      <w:r w:rsidRPr="00377840">
        <w:t>The service specification template</w:t>
      </w:r>
      <w:r w:rsidR="0011290D">
        <w:t xml:space="preserve"> </w:t>
      </w:r>
      <w:r w:rsidR="0011290D">
        <w:fldChar w:fldCharType="begin"/>
      </w:r>
      <w:r w:rsidR="0011290D">
        <w:instrText xml:space="preserve"> REF _Ref477343603 \r \h </w:instrText>
      </w:r>
      <w:r w:rsidR="0011290D">
        <w:fldChar w:fldCharType="separate"/>
      </w:r>
      <w:r w:rsidR="0011290D">
        <w:t>ANNEX E</w:t>
      </w:r>
      <w:r w:rsidR="0011290D">
        <w:fldChar w:fldCharType="end"/>
      </w:r>
      <w:r w:rsidRPr="00377840">
        <w:t xml:space="preserve"> shall support the service architects in creating a document based description of the services at a high level of abstraction. The template prescribes a structure of chapters (to be completed by the author of the service specification), and for each section descriptive instructions for the intended content.</w:t>
      </w:r>
    </w:p>
    <w:p w14:paraId="44BC403A" w14:textId="77777777" w:rsidR="00554790" w:rsidRPr="00377840" w:rsidRDefault="00554790" w:rsidP="00554790">
      <w:pPr>
        <w:pStyle w:val="BodyText"/>
      </w:pPr>
      <w:r w:rsidRPr="00377840">
        <w:t>The basic structure of the service specification template is replicated in the subsections below.</w:t>
      </w:r>
    </w:p>
    <w:p w14:paraId="04F8D747" w14:textId="77777777" w:rsidR="00554790" w:rsidRDefault="00554790" w:rsidP="00554790">
      <w:pPr>
        <w:pStyle w:val="Heading3"/>
      </w:pPr>
      <w:bookmarkStart w:id="20" w:name="_Toc477343191"/>
      <w:r>
        <w:t>Introduction</w:t>
      </w:r>
      <w:bookmarkEnd w:id="20"/>
    </w:p>
    <w:p w14:paraId="596768FA" w14:textId="77777777" w:rsidR="00554790" w:rsidRPr="00AB6DB7" w:rsidRDefault="00554790" w:rsidP="00554790">
      <w:pPr>
        <w:pStyle w:val="BodyText"/>
      </w:pPr>
      <w:r w:rsidRPr="00AB6DB7">
        <w:t>The introduction section contains the usual basic information, such as purpose of the document, intended readership, etc.</w:t>
      </w:r>
    </w:p>
    <w:p w14:paraId="6F3322C6" w14:textId="77777777" w:rsidR="00554790" w:rsidRDefault="00554790" w:rsidP="00554790">
      <w:pPr>
        <w:pStyle w:val="Heading3"/>
      </w:pPr>
      <w:bookmarkStart w:id="21" w:name="_Toc477343192"/>
      <w:r>
        <w:t>Service Identification</w:t>
      </w:r>
      <w:bookmarkEnd w:id="21"/>
    </w:p>
    <w:p w14:paraId="17C9EB9C" w14:textId="77777777" w:rsidR="00554790" w:rsidRPr="00AB22A5" w:rsidRDefault="00554790" w:rsidP="00554790">
      <w:pPr>
        <w:pStyle w:val="BodyText"/>
      </w:pPr>
      <w:r w:rsidRPr="00AB22A5">
        <w:t>The service identification section provides a tabular overview of mainly administrative attributes needed for identification and lookup of the service. Examples: name, identifier, version, author, key words of the service specification.</w:t>
      </w:r>
    </w:p>
    <w:p w14:paraId="386085E1" w14:textId="6039F91C" w:rsidR="00554790" w:rsidRPr="00AB22A5" w:rsidRDefault="00554790" w:rsidP="00554790">
      <w:pPr>
        <w:pStyle w:val="BodyText"/>
      </w:pPr>
      <w:r w:rsidRPr="00AB22A5">
        <w:t>The service identifier shall be in form of an MRN (Maritime Resource Name).</w:t>
      </w:r>
    </w:p>
    <w:p w14:paraId="69FCEA25" w14:textId="77777777" w:rsidR="00554790" w:rsidRDefault="00554790" w:rsidP="00554790">
      <w:pPr>
        <w:pStyle w:val="Heading3"/>
      </w:pPr>
      <w:bookmarkStart w:id="22" w:name="_Toc477343193"/>
      <w:r>
        <w:t>Operational Context</w:t>
      </w:r>
      <w:bookmarkEnd w:id="22"/>
    </w:p>
    <w:p w14:paraId="26AF6C61" w14:textId="4C20C86D" w:rsidR="00554790" w:rsidRDefault="00554790" w:rsidP="00554790">
      <w:pPr>
        <w:pStyle w:val="BodyText"/>
      </w:pPr>
      <w:r w:rsidRPr="00AB22A5">
        <w:t>The operational context section describes the context of the service from an operational perspective.</w:t>
      </w:r>
    </w:p>
    <w:p w14:paraId="2FDA983E" w14:textId="0D17A345" w:rsidR="007A0318" w:rsidRDefault="00554790" w:rsidP="00554790">
      <w:pPr>
        <w:pStyle w:val="BodyText"/>
      </w:pPr>
      <w:r w:rsidRPr="00AB22A5">
        <w:t>The operational context description should be based on the description of the operational model, consisting of a structure of operational nodes.</w:t>
      </w:r>
    </w:p>
    <w:p w14:paraId="5EDF3B3F" w14:textId="162E7015" w:rsidR="00624494" w:rsidRPr="00AB22A5" w:rsidRDefault="00624494" w:rsidP="00554790">
      <w:pPr>
        <w:pStyle w:val="BodyText"/>
      </w:pPr>
      <w:r>
        <w:t xml:space="preserve">If the service is part of one or more MSP’s </w:t>
      </w:r>
      <w:r>
        <w:fldChar w:fldCharType="begin"/>
      </w:r>
      <w:r>
        <w:instrText xml:space="preserve"> REF _Ref477351963 \r \h </w:instrText>
      </w:r>
      <w:r>
        <w:fldChar w:fldCharType="separate"/>
      </w:r>
      <w:r>
        <w:t>[3]</w:t>
      </w:r>
      <w:r>
        <w:fldChar w:fldCharType="end"/>
      </w:r>
      <w:r>
        <w:t xml:space="preserve"> they should be referenced in this section.</w:t>
      </w:r>
    </w:p>
    <w:p w14:paraId="7638ECF8" w14:textId="77777777" w:rsidR="00554790" w:rsidRPr="00AB22A5" w:rsidRDefault="00554790" w:rsidP="00554790">
      <w:pPr>
        <w:pStyle w:val="BodyText"/>
      </w:pPr>
      <w:r w:rsidRPr="00AB22A5">
        <w:t>Optionally, a simple high level use case, described in layman’s terms, could be provided as an introduction to this section.</w:t>
      </w:r>
    </w:p>
    <w:p w14:paraId="00E7CDCC" w14:textId="77777777" w:rsidR="00554790" w:rsidRPr="00AB22A5" w:rsidRDefault="00554790" w:rsidP="00554790">
      <w:pPr>
        <w:pStyle w:val="BodyText"/>
      </w:pPr>
      <w:r w:rsidRPr="00AB22A5">
        <w:t>The operational context shall be a description of how the service supports interaction among operational nodes. This can be achieved in two different levels of granularity:</w:t>
      </w:r>
    </w:p>
    <w:p w14:paraId="57CECD92" w14:textId="77777777" w:rsidR="00554790" w:rsidRPr="00AB22A5" w:rsidRDefault="00554790" w:rsidP="00554790">
      <w:pPr>
        <w:pStyle w:val="Bullet1"/>
      </w:pPr>
      <w:r w:rsidRPr="00AB22A5">
        <w:t>A description of how the service supports the interaction between operational nodes. This basically consists of an overview about which operational nodes shall provide the service and which operational nodes will consume the service.</w:t>
      </w:r>
    </w:p>
    <w:p w14:paraId="33B1384D" w14:textId="77777777" w:rsidR="00554790" w:rsidRPr="00AB22A5" w:rsidRDefault="00554790" w:rsidP="00554790">
      <w:pPr>
        <w:pStyle w:val="Bullet1"/>
      </w:pPr>
      <w:r w:rsidRPr="00AB22A5">
        <w:t>A more detailed description stating what operational activities the service supports in a process model.</w:t>
      </w:r>
    </w:p>
    <w:p w14:paraId="30C9B43F" w14:textId="77777777" w:rsidR="00554790" w:rsidRPr="00AB22A5" w:rsidRDefault="00554790" w:rsidP="00554790">
      <w:pPr>
        <w:pStyle w:val="BodyText"/>
      </w:pPr>
    </w:p>
    <w:p w14:paraId="4514994C" w14:textId="77777777" w:rsidR="00554790" w:rsidRPr="00AB22A5" w:rsidRDefault="00554790" w:rsidP="00554790">
      <w:pPr>
        <w:pStyle w:val="BodyText"/>
      </w:pPr>
      <w:r w:rsidRPr="00AB22A5">
        <w:lastRenderedPageBreak/>
        <w:t>Moreover, the operational context shall describe any requirement the service shall fulfil or adhere to. This refers to functional as well as non-functional requirements at high level (business/regulatory requirements, system requirements, user requirements). Especially, information exchange requirements are of much interest since the major objective of services is to support interaction between operational nodes.</w:t>
      </w:r>
    </w:p>
    <w:p w14:paraId="4249CC3B" w14:textId="77777777" w:rsidR="00554790" w:rsidRPr="00AB22A5" w:rsidRDefault="00554790" w:rsidP="00554790">
      <w:pPr>
        <w:pStyle w:val="BodyText"/>
      </w:pPr>
      <w:r w:rsidRPr="00AB22A5">
        <w:t>The source material for the operational context description should ideally be provided by operational users and is usually expressed in dedicated requirements documentation. Any applicable documents shall be mentioned in the References section. If no requirements documents are available, then the basic requirements for the service shall be defined in the service specification document in tabular form.</w:t>
      </w:r>
    </w:p>
    <w:p w14:paraId="242CC22F" w14:textId="77777777" w:rsidR="00554790" w:rsidRPr="00AB22A5" w:rsidRDefault="00554790" w:rsidP="00554790">
      <w:pPr>
        <w:pStyle w:val="BodyText"/>
      </w:pPr>
      <w:r w:rsidRPr="00AB22A5">
        <w:t>The service shall be linked to at least one requirement.</w:t>
      </w:r>
    </w:p>
    <w:p w14:paraId="64225B3D" w14:textId="77777777" w:rsidR="00554790" w:rsidRDefault="00554790" w:rsidP="00554790">
      <w:pPr>
        <w:pStyle w:val="Heading3"/>
      </w:pPr>
      <w:bookmarkStart w:id="23" w:name="_Toc477343194"/>
      <w:r>
        <w:t>Service Overview</w:t>
      </w:r>
      <w:bookmarkEnd w:id="23"/>
    </w:p>
    <w:p w14:paraId="15132F05" w14:textId="77777777" w:rsidR="00554790" w:rsidRPr="00AB22A5" w:rsidRDefault="00554790" w:rsidP="00554790">
      <w:pPr>
        <w:pStyle w:val="BodyText"/>
      </w:pPr>
      <w:r w:rsidRPr="00AB22A5">
        <w:t>This chapter aims at providing an overview of the main elements of the service. The elements in this view are all usually created by means of an UML modelling tool.</w:t>
      </w:r>
    </w:p>
    <w:p w14:paraId="1BFF8FF6" w14:textId="77777777" w:rsidR="00554790" w:rsidRPr="00AB22A5" w:rsidRDefault="00554790" w:rsidP="00554790">
      <w:pPr>
        <w:pStyle w:val="BodyText"/>
      </w:pPr>
      <w:r w:rsidRPr="00AB22A5">
        <w:t>Architectural elements applicable for this description are:</w:t>
      </w:r>
    </w:p>
    <w:p w14:paraId="36428C3C" w14:textId="77777777" w:rsidR="00554790" w:rsidRPr="00AB22A5" w:rsidRDefault="00554790" w:rsidP="00554790">
      <w:pPr>
        <w:pStyle w:val="Bullet1"/>
      </w:pPr>
      <w:r w:rsidRPr="00AB22A5">
        <w:t xml:space="preserve">Service: </w:t>
      </w:r>
      <w:r w:rsidRPr="00AB22A5">
        <w:br/>
        <w:t>the element representing the service as a whole.</w:t>
      </w:r>
    </w:p>
    <w:p w14:paraId="320AB8A8" w14:textId="77777777" w:rsidR="00554790" w:rsidRDefault="00554790" w:rsidP="00554790">
      <w:pPr>
        <w:pStyle w:val="Bullet1"/>
      </w:pPr>
      <w:r w:rsidRPr="00AB22A5">
        <w:t xml:space="preserve">Service Interfaces: </w:t>
      </w:r>
      <w:r w:rsidRPr="00AB22A5">
        <w:br/>
        <w:t>the communication mechanisms of the service, i.e., interaction mechanisms between service provider and service consumer. Defined by allocating service operations to either the provider or the consumer of the service.</w:t>
      </w:r>
    </w:p>
    <w:p w14:paraId="605ADD38" w14:textId="77777777" w:rsidR="00554790" w:rsidRDefault="00554790" w:rsidP="00554790">
      <w:pPr>
        <w:pStyle w:val="Bullet1"/>
      </w:pPr>
      <w:r w:rsidRPr="00AB22A5">
        <w:t xml:space="preserve">Service Operations: </w:t>
      </w:r>
      <w:r w:rsidRPr="00AB22A5">
        <w:br/>
        <w:t>describe the logical operations used to access the service.</w:t>
      </w:r>
    </w:p>
    <w:p w14:paraId="18E5A588" w14:textId="77777777" w:rsidR="00554790" w:rsidRPr="00AB22A5" w:rsidRDefault="00554790" w:rsidP="00554790">
      <w:pPr>
        <w:pStyle w:val="Bullet1"/>
      </w:pPr>
      <w:r w:rsidRPr="00AB22A5">
        <w:t xml:space="preserve">Service Operations Parameter Definitions: </w:t>
      </w:r>
      <w:r w:rsidRPr="00AB22A5">
        <w:br/>
        <w:t>identify data structures being exchanged via Service Operations.</w:t>
      </w:r>
    </w:p>
    <w:p w14:paraId="3D0C135F" w14:textId="77777777" w:rsidR="00554790" w:rsidRPr="00AB22A5" w:rsidRDefault="00554790" w:rsidP="00554790">
      <w:pPr>
        <w:pStyle w:val="BodyText"/>
      </w:pPr>
      <w:r w:rsidRPr="00AB22A5">
        <w:t>The above elements may be depicted in one or several diagrams. Which and how many diagrams are needed depends on the chosen architecture description framework and complexity of the service.</w:t>
      </w:r>
    </w:p>
    <w:p w14:paraId="134FE97F" w14:textId="77777777" w:rsidR="00554790" w:rsidRPr="00AB22A5" w:rsidRDefault="00554790" w:rsidP="00554790">
      <w:pPr>
        <w:pStyle w:val="BodyText"/>
      </w:pPr>
      <w:r w:rsidRPr="00AB22A5">
        <w:t>The service overview may be described by using an UML diagram</w:t>
      </w:r>
      <w:r w:rsidRPr="00AB22A5">
        <w:rPr>
          <w:vertAlign w:val="superscript"/>
        </w:rPr>
        <w:footnoteReference w:id="1"/>
      </w:r>
      <w:r w:rsidRPr="00AB22A5">
        <w:t xml:space="preserve"> that illustrates the service interfaces with their operations and their allocation to service provider and service consumer. This information should also be provided in tabular form.</w:t>
      </w:r>
    </w:p>
    <w:p w14:paraId="7BBD79A3" w14:textId="77777777" w:rsidR="00554790" w:rsidRPr="00AB22A5" w:rsidRDefault="00554790" w:rsidP="00554790">
      <w:pPr>
        <w:pStyle w:val="BodyText"/>
      </w:pPr>
      <w:r w:rsidRPr="00AB22A5">
        <w:t xml:space="preserve">It is also recommended to describe the considerations resulting in the selection of a certain Message Exchange Pattern (MEP) for the service interfaces. </w:t>
      </w:r>
    </w:p>
    <w:p w14:paraId="2EF04D83" w14:textId="77777777" w:rsidR="00554790" w:rsidRPr="00AB22A5" w:rsidRDefault="00554790" w:rsidP="00554790">
      <w:pPr>
        <w:pStyle w:val="BodyText"/>
      </w:pPr>
      <w:r w:rsidRPr="00AB22A5">
        <w:t xml:space="preserve">A service interface supports one or several service operations. Depending on the Message Exchange Pattern, service operations are either to be implemented by the service provider (e.g., in a Request/Response MEP, query operations are provided by the service provider – the service consumer uses them in order to submit query requests to the service provider), or by the service consumer (e.g., in a Publish/Subscribe MEP, publication operations are provided by the service consumer – the service provider uses them to submit publications to the service consumer). This distinction shall be clearly visualised. For each service interface it shall be stated whether it is provided or requested by the service. A service provides at least one service interface. </w:t>
      </w:r>
    </w:p>
    <w:p w14:paraId="53DA78A0" w14:textId="77777777" w:rsidR="00554790" w:rsidRDefault="00554790" w:rsidP="00554790">
      <w:pPr>
        <w:pStyle w:val="Heading3"/>
      </w:pPr>
      <w:bookmarkStart w:id="24" w:name="_Toc477343195"/>
      <w:r>
        <w:t>Service Data Model</w:t>
      </w:r>
      <w:bookmarkEnd w:id="24"/>
    </w:p>
    <w:p w14:paraId="7F526A63" w14:textId="77777777" w:rsidR="00554790" w:rsidRPr="00AB22A5" w:rsidRDefault="00554790" w:rsidP="00554790">
      <w:pPr>
        <w:pStyle w:val="BodyText"/>
      </w:pPr>
      <w:r w:rsidRPr="00AB22A5">
        <w:t xml:space="preserve">This section shall describe the data structures to be exchanged between service providers and consumers. The data model shall provide enough information allowing to implement the service based on this information, but on the other hand it should describe the data structures sufficiently abstract; this means, it should be avoided to list all details or to define technology-specific data types. It is recommended to visualise the data structures by means </w:t>
      </w:r>
      <w:r w:rsidRPr="00AB22A5">
        <w:lastRenderedPageBreak/>
        <w:t xml:space="preserve">of UML diagrams. The complete </w:t>
      </w:r>
      <w:r w:rsidRPr="00AB22A5">
        <w:rPr>
          <w:b/>
        </w:rPr>
        <w:t>logical data structure</w:t>
      </w:r>
      <w:r w:rsidRPr="00AB22A5">
        <w:t xml:space="preserve"> should be shown using diagram(s) and explanatory tables. It is mandatory to give a description of each entity item (class), its attributes and the relations between entity items after each diagram that shows data items. </w:t>
      </w:r>
    </w:p>
    <w:p w14:paraId="17C8571F" w14:textId="77777777" w:rsidR="00554790" w:rsidRPr="00AB22A5" w:rsidRDefault="00554790" w:rsidP="00554790">
      <w:pPr>
        <w:pStyle w:val="BodyText"/>
      </w:pPr>
      <w:r w:rsidRPr="00AB22A5">
        <w:t>If the service data model is related to an external data model (e.g., being a subset of a standard data model, e.g. typically based on an S-100 specification), then the service data model shall refer to it: each data item of the service data model shall be mapped to a data item defined in the external data model. This mapping may be added in the same table that describes the data items and their attributes and associations. The idea is: when reading the service specification (including the logical service data model), the reader must clearly understand the payload structures. If the service re-uses structures of an external data model, then these structures can be referred to rather than replicated in the service specification. The tabular presentation of the payload allows to provide references to an externally defined model.</w:t>
      </w:r>
    </w:p>
    <w:p w14:paraId="7BC2FD2D" w14:textId="5E70B4D0" w:rsidR="00554790" w:rsidRPr="00AB22A5" w:rsidRDefault="00554790" w:rsidP="00554790">
      <w:pPr>
        <w:pStyle w:val="BodyText"/>
      </w:pPr>
      <w:r w:rsidRPr="00AB22A5">
        <w:t xml:space="preserve">An XML schema description of the service data model shall be attached to the service specification document in an annex. The primary reason for the XML schema for the logical data model is not the possibility of data validation. The idea is to provide some kind of formalism already at the logical level, in order to enforce some uniformity across different service specifications. Note </w:t>
      </w:r>
      <w:r w:rsidR="003A307B">
        <w:t>that the S-100 specification</w:t>
      </w:r>
      <w:r w:rsidRPr="00AB22A5">
        <w:t xml:space="preserve"> describes in its Appendix 9-B how S-100 based data models shall be formulated in XML schema format. </w:t>
      </w:r>
    </w:p>
    <w:p w14:paraId="02779B0B" w14:textId="77777777" w:rsidR="00554790" w:rsidRPr="00AB22A5" w:rsidRDefault="00554790" w:rsidP="00554790">
      <w:pPr>
        <w:pStyle w:val="BodyText"/>
      </w:pPr>
      <w:r w:rsidRPr="00AB22A5">
        <w:t>In addition to the data model exchanged between service providers and consumers, this section may optionally also contain a description of the internal data model, as it seems appropriate to the service provider and/or the service consumer side. Such a description might be helpful for the understanding as it provides additional information of how the service might be built. However, this internal service data model has to be declared as exemplary only – it is not an authoritative part of the service specification</w:t>
      </w:r>
    </w:p>
    <w:p w14:paraId="4183937E" w14:textId="77777777" w:rsidR="00554790" w:rsidRDefault="00554790" w:rsidP="00554790">
      <w:pPr>
        <w:pStyle w:val="Heading3"/>
      </w:pPr>
      <w:bookmarkStart w:id="25" w:name="_Ref475541691"/>
      <w:bookmarkStart w:id="26" w:name="_Toc477343196"/>
      <w:r>
        <w:t>Service Interface Specification</w:t>
      </w:r>
      <w:bookmarkEnd w:id="25"/>
      <w:bookmarkEnd w:id="26"/>
    </w:p>
    <w:p w14:paraId="6FBE1FD7" w14:textId="77777777" w:rsidR="00554790" w:rsidRPr="00462CEA" w:rsidRDefault="00554790" w:rsidP="00554790">
      <w:pPr>
        <w:pStyle w:val="BodyText"/>
      </w:pPr>
      <w:r w:rsidRPr="00462CEA">
        <w:t>This chapter describes the details of each service interface. The static interface description provided in this section – together with the service data model provided in previous section – is one of the core parts of the service specification since it describes how the interfaces shall be constructed.</w:t>
      </w:r>
    </w:p>
    <w:p w14:paraId="6BD86E7E" w14:textId="77777777" w:rsidR="00554790" w:rsidRPr="00462CEA" w:rsidRDefault="00554790" w:rsidP="00554790">
      <w:pPr>
        <w:pStyle w:val="BodyText"/>
      </w:pPr>
      <w:r w:rsidRPr="00462CEA">
        <w:t>Architectural elements applicable for this description are:</w:t>
      </w:r>
    </w:p>
    <w:p w14:paraId="6913CD7C" w14:textId="77777777" w:rsidR="00554790" w:rsidRDefault="00554790" w:rsidP="00554790">
      <w:pPr>
        <w:pStyle w:val="Bullet1"/>
      </w:pPr>
      <w:r w:rsidRPr="00462CEA">
        <w:t>Service Interfaces</w:t>
      </w:r>
    </w:p>
    <w:p w14:paraId="37BEF5AC" w14:textId="77777777" w:rsidR="00554790" w:rsidRDefault="00554790" w:rsidP="00554790">
      <w:pPr>
        <w:pStyle w:val="Bullet1"/>
      </w:pPr>
      <w:r w:rsidRPr="00462CEA">
        <w:t>Service Operations</w:t>
      </w:r>
      <w:r w:rsidRPr="00462CEA">
        <w:br/>
        <w:t>Functions or procedures which enable programmatic communication with a Service via a Service interface.</w:t>
      </w:r>
    </w:p>
    <w:p w14:paraId="33E3A957" w14:textId="77777777" w:rsidR="00554790" w:rsidRPr="00462CEA" w:rsidRDefault="00554790" w:rsidP="00554790">
      <w:pPr>
        <w:pStyle w:val="Bullet1"/>
      </w:pPr>
      <w:r w:rsidRPr="00462CEA">
        <w:t>Parameters</w:t>
      </w:r>
      <w:r w:rsidRPr="00462CEA">
        <w:br/>
        <w:t>Constants or variables passed into or out of a service interface as part of the execution of a service operation</w:t>
      </w:r>
    </w:p>
    <w:p w14:paraId="3FE450FD" w14:textId="77777777" w:rsidR="00554790" w:rsidRPr="00462CEA" w:rsidRDefault="00554790" w:rsidP="00554790">
      <w:pPr>
        <w:pStyle w:val="BodyText"/>
      </w:pPr>
      <w:r w:rsidRPr="00462CEA">
        <w:t>A service may have one or more service interfaces. Each of them shall be described in a separate sub-section. The sub-section title shall contain the service interface name.</w:t>
      </w:r>
    </w:p>
    <w:p w14:paraId="3503C058" w14:textId="77777777" w:rsidR="00554790" w:rsidRPr="00462CEA" w:rsidRDefault="00554790" w:rsidP="00554790">
      <w:pPr>
        <w:pStyle w:val="BodyText"/>
      </w:pPr>
      <w:r w:rsidRPr="00462CEA">
        <w:t xml:space="preserve">For each service interface, the purpose, message exchange pattern and architecture of the Interface shall be described. </w:t>
      </w:r>
    </w:p>
    <w:p w14:paraId="6BF6BFEA" w14:textId="77777777" w:rsidR="00554790" w:rsidRPr="00462CEA" w:rsidRDefault="00554790" w:rsidP="00554790">
      <w:pPr>
        <w:pStyle w:val="BodyText"/>
      </w:pPr>
      <w:r w:rsidRPr="00462CEA">
        <w:t>A service interface supports one or several service operations. Each of them shall be described in a separate sub-section. The sub-section title shall contain the name of the operation. Each service operation sub-section shall contain the following information:</w:t>
      </w:r>
    </w:p>
    <w:p w14:paraId="742D6CF0" w14:textId="77777777" w:rsidR="00554790" w:rsidRPr="00462CEA" w:rsidRDefault="00554790" w:rsidP="00554790">
      <w:pPr>
        <w:pStyle w:val="Bullet1"/>
      </w:pPr>
      <w:r w:rsidRPr="00462CEA">
        <w:t xml:space="preserve">Functionality: </w:t>
      </w:r>
      <w:r w:rsidRPr="00462CEA">
        <w:br/>
        <w:t>shall include a textual description of the operation functionality. In most instances this will be the same as the operation description taken from the UML modelling tool.</w:t>
      </w:r>
    </w:p>
    <w:p w14:paraId="0DB939FD" w14:textId="77777777" w:rsidR="00554790" w:rsidRPr="00462CEA" w:rsidRDefault="00554790" w:rsidP="00554790">
      <w:pPr>
        <w:pStyle w:val="Bullet1"/>
      </w:pPr>
      <w:r w:rsidRPr="00462CEA">
        <w:t xml:space="preserve">Parameters: </w:t>
      </w:r>
      <w:r w:rsidRPr="00462CEA">
        <w:br/>
        <w:t xml:space="preserve">shall describe the logical data structure of input and output parameters of the operation (payload) by using UML diagrams (which are usually sub-sets of the service data model described in previous section above) and explanatory tables. </w:t>
      </w:r>
      <w:r w:rsidRPr="00462CEA">
        <w:br/>
      </w:r>
      <w:r w:rsidRPr="00462CEA">
        <w:lastRenderedPageBreak/>
        <w:t xml:space="preserve">It is mandatory to provide a table with a clear description of each service operation parameter, and the information about which data types defined in the service data model are used by the service operation in its input and output parameters. </w:t>
      </w:r>
      <w:r w:rsidRPr="00462CEA">
        <w:br/>
        <w:t xml:space="preserve">Note: While the descriptions provided in the service data model shall explain the data types in a neutral format, the descriptions provided here shall explicitly explain the purpose of the parameters for the operation. </w:t>
      </w:r>
    </w:p>
    <w:p w14:paraId="15F249B2" w14:textId="77777777" w:rsidR="00554790" w:rsidRDefault="00554790" w:rsidP="00554790">
      <w:pPr>
        <w:pStyle w:val="Heading3"/>
      </w:pPr>
      <w:bookmarkStart w:id="27" w:name="_Toc477343197"/>
      <w:r>
        <w:t>Service Dynamic Behaviour</w:t>
      </w:r>
      <w:bookmarkEnd w:id="27"/>
    </w:p>
    <w:p w14:paraId="0B0200A4" w14:textId="77777777" w:rsidR="00554790" w:rsidRPr="00462CEA" w:rsidRDefault="00554790" w:rsidP="00554790">
      <w:pPr>
        <w:pStyle w:val="BodyText"/>
      </w:pPr>
      <w:r w:rsidRPr="00462CEA">
        <w:t>This chapter describes the interactive behaviour between service interfaces (interaction specification) and, if required, between different services (orchestration). Architectural elements applicable for this description are:</w:t>
      </w:r>
    </w:p>
    <w:p w14:paraId="66DF5849" w14:textId="77777777" w:rsidR="00554790" w:rsidRPr="00462CEA" w:rsidRDefault="00554790" w:rsidP="00554790">
      <w:pPr>
        <w:pStyle w:val="Bullet1"/>
      </w:pPr>
      <w:r w:rsidRPr="00462CEA">
        <w:t>Service interaction specifications</w:t>
      </w:r>
    </w:p>
    <w:p w14:paraId="214AD804" w14:textId="77777777" w:rsidR="00554790" w:rsidRDefault="00554790" w:rsidP="00554790">
      <w:pPr>
        <w:pStyle w:val="Bullet1"/>
      </w:pPr>
      <w:r w:rsidRPr="00462CEA">
        <w:t>Service state machines</w:t>
      </w:r>
    </w:p>
    <w:p w14:paraId="4F4DCFB8" w14:textId="77777777" w:rsidR="00554790" w:rsidRPr="00462CEA" w:rsidRDefault="00554790" w:rsidP="00554790">
      <w:pPr>
        <w:pStyle w:val="Bullet1"/>
      </w:pPr>
      <w:r w:rsidRPr="00462CEA">
        <w:t>Service orchestration</w:t>
      </w:r>
    </w:p>
    <w:p w14:paraId="77269D82" w14:textId="77777777" w:rsidR="00554790" w:rsidRPr="00462CEA" w:rsidRDefault="00554790" w:rsidP="00554790">
      <w:pPr>
        <w:pStyle w:val="BodyText"/>
      </w:pPr>
      <w:r w:rsidRPr="00462CEA">
        <w:t>Following types of views and UML diagrams can be used to describe the dynamic behaviour</w:t>
      </w:r>
      <w:r w:rsidRPr="00462CEA">
        <w:rPr>
          <w:vertAlign w:val="superscript"/>
        </w:rPr>
        <w:footnoteReference w:id="2"/>
      </w:r>
      <w:r w:rsidRPr="00462CEA">
        <w:t>:</w:t>
      </w:r>
    </w:p>
    <w:p w14:paraId="1F757200" w14:textId="77777777" w:rsidR="00554790" w:rsidRDefault="00554790" w:rsidP="00554790">
      <w:pPr>
        <w:pStyle w:val="Bullet1"/>
      </w:pPr>
      <w:r w:rsidRPr="00462CEA">
        <w:t>Sequence diagrams</w:t>
      </w:r>
    </w:p>
    <w:p w14:paraId="77A32185" w14:textId="77777777" w:rsidR="00554790" w:rsidRDefault="00554790" w:rsidP="00554790">
      <w:pPr>
        <w:pStyle w:val="Bullet1"/>
      </w:pPr>
      <w:r w:rsidRPr="00462CEA">
        <w:t>Interaction diagrams</w:t>
      </w:r>
    </w:p>
    <w:p w14:paraId="4849DC02" w14:textId="77777777" w:rsidR="00554790" w:rsidRPr="00462CEA" w:rsidRDefault="00554790" w:rsidP="00554790">
      <w:pPr>
        <w:pStyle w:val="Bullet1"/>
      </w:pPr>
      <w:r w:rsidRPr="00462CEA">
        <w:t>State machine diagrams</w:t>
      </w:r>
    </w:p>
    <w:p w14:paraId="548A19C2" w14:textId="77777777" w:rsidR="00554790" w:rsidRPr="00462CEA" w:rsidRDefault="00554790" w:rsidP="00554790">
      <w:pPr>
        <w:pStyle w:val="BodyText"/>
      </w:pPr>
      <w:r w:rsidRPr="00462CEA">
        <w:t>A separate sub-section shall be provided for each service interface. The minimum content of such sub-section is some information about the dynamic aspects of the service interface. Each operation shall be exposed on at least one diagram.</w:t>
      </w:r>
    </w:p>
    <w:p w14:paraId="510B09EE" w14:textId="77777777" w:rsidR="00554790" w:rsidRDefault="00554790" w:rsidP="00554790">
      <w:pPr>
        <w:pStyle w:val="Heading3"/>
      </w:pPr>
      <w:bookmarkStart w:id="28" w:name="_Toc477343198"/>
      <w:r>
        <w:t>Service Provisioning (optional)</w:t>
      </w:r>
      <w:bookmarkEnd w:id="28"/>
    </w:p>
    <w:p w14:paraId="2F88E33A" w14:textId="77777777" w:rsidR="00554790" w:rsidRPr="00462CEA" w:rsidRDefault="00554790" w:rsidP="00554790">
      <w:pPr>
        <w:pStyle w:val="BodyText"/>
      </w:pPr>
      <w:r w:rsidRPr="00462CEA">
        <w:t>This chapter should describe the way services are planned to be provided and consumed. It is labelled optional since one of the key aspects of service-orientation is to increase flexibility of the overall system by separating the definition of services from their implementation. This means that a service can be provided in several different contexts that are not necessarily known at the time, when the service is designed.</w:t>
      </w:r>
    </w:p>
    <w:p w14:paraId="3181F3E6" w14:textId="77777777" w:rsidR="00554790" w:rsidRDefault="00554790" w:rsidP="00554790">
      <w:pPr>
        <w:pStyle w:val="Heading3"/>
      </w:pPr>
      <w:bookmarkStart w:id="29" w:name="_Toc477343199"/>
      <w:r>
        <w:t>References</w:t>
      </w:r>
      <w:bookmarkEnd w:id="29"/>
    </w:p>
    <w:p w14:paraId="61769180" w14:textId="77777777" w:rsidR="00554790" w:rsidRPr="00462CEA" w:rsidRDefault="00554790" w:rsidP="00554790">
      <w:pPr>
        <w:pStyle w:val="BodyText"/>
      </w:pPr>
      <w:r w:rsidRPr="00462CEA">
        <w:t>The References section contains a list of all documents referred to by the service specification (e.g., requirements documents, if any).</w:t>
      </w:r>
    </w:p>
    <w:p w14:paraId="05D5AE36" w14:textId="77777777" w:rsidR="009248FD" w:rsidRDefault="009248FD">
      <w:pPr>
        <w:spacing w:after="200" w:line="276" w:lineRule="auto"/>
        <w:rPr>
          <w:rFonts w:asciiTheme="majorHAnsi" w:eastAsiaTheme="majorEastAsia" w:hAnsiTheme="majorHAnsi" w:cstheme="majorBidi"/>
          <w:b/>
          <w:bCs/>
          <w:caps/>
          <w:color w:val="407EC9"/>
          <w:sz w:val="24"/>
          <w:szCs w:val="24"/>
        </w:rPr>
      </w:pPr>
      <w:bookmarkStart w:id="30" w:name="_Toc477343200"/>
      <w:r>
        <w:br w:type="page"/>
      </w:r>
    </w:p>
    <w:p w14:paraId="1CB8B844" w14:textId="1FE3EBB1" w:rsidR="00554790" w:rsidRDefault="00554790" w:rsidP="00410968">
      <w:pPr>
        <w:pStyle w:val="Heading2"/>
      </w:pPr>
      <w:r>
        <w:lastRenderedPageBreak/>
        <w:t>Service Specification XSD Structure</w:t>
      </w:r>
      <w:bookmarkEnd w:id="30"/>
    </w:p>
    <w:p w14:paraId="7581B73B" w14:textId="77777777" w:rsidR="00554790" w:rsidRPr="00F55AD7" w:rsidRDefault="00554790" w:rsidP="00554790">
      <w:pPr>
        <w:pStyle w:val="Heading2separationline"/>
      </w:pPr>
    </w:p>
    <w:p w14:paraId="0C5F4AEC" w14:textId="77777777" w:rsidR="00554790" w:rsidRDefault="00554790" w:rsidP="00554790">
      <w:pPr>
        <w:pStyle w:val="BodyText"/>
        <w:jc w:val="center"/>
      </w:pPr>
      <w:r>
        <w:rPr>
          <w:noProof/>
          <w:lang w:eastAsia="en-GB"/>
        </w:rPr>
        <w:drawing>
          <wp:inline distT="0" distB="0" distL="0" distR="0" wp14:anchorId="057314FC" wp14:editId="2AF8B6FA">
            <wp:extent cx="5943600" cy="381444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814445"/>
                    </a:xfrm>
                    <a:prstGeom prst="rect">
                      <a:avLst/>
                    </a:prstGeom>
                  </pic:spPr>
                </pic:pic>
              </a:graphicData>
            </a:graphic>
          </wp:inline>
        </w:drawing>
      </w:r>
    </w:p>
    <w:p w14:paraId="3EC9F635" w14:textId="77777777" w:rsidR="00554790" w:rsidRDefault="00554790" w:rsidP="00554790">
      <w:pPr>
        <w:pStyle w:val="Figurecaption"/>
        <w:jc w:val="center"/>
      </w:pPr>
      <w:bookmarkStart w:id="31" w:name="_Ref475540496"/>
      <w:bookmarkStart w:id="32" w:name="_Toc477343234"/>
      <w:r>
        <w:t>Structure of the Service Specification</w:t>
      </w:r>
      <w:bookmarkEnd w:id="31"/>
      <w:bookmarkEnd w:id="32"/>
    </w:p>
    <w:p w14:paraId="64F72B1D" w14:textId="77777777" w:rsidR="00554790" w:rsidRPr="00EB38E6" w:rsidRDefault="00554790" w:rsidP="00554790">
      <w:pPr>
        <w:pStyle w:val="BodyText"/>
      </w:pPr>
      <w:r>
        <w:fldChar w:fldCharType="begin"/>
      </w:r>
      <w:r>
        <w:instrText xml:space="preserve"> REF _Ref475540496 \r \h </w:instrText>
      </w:r>
      <w:r>
        <w:fldChar w:fldCharType="separate"/>
      </w:r>
      <w:r>
        <w:t>Figure 4</w:t>
      </w:r>
      <w:r>
        <w:fldChar w:fldCharType="end"/>
      </w:r>
      <w:r>
        <w:t xml:space="preserve"> </w:t>
      </w:r>
      <w:r w:rsidRPr="00EB38E6">
        <w:t>gives an overview about the formal description of the service specification. The individual items are described in the table below.</w:t>
      </w:r>
    </w:p>
    <w:p w14:paraId="793DEBE5" w14:textId="77777777" w:rsidR="00554790" w:rsidRPr="00EB38E6" w:rsidRDefault="00554790" w:rsidP="00554790">
      <w:pPr>
        <w:pStyle w:val="BodyText"/>
      </w:pPr>
      <w:r w:rsidRPr="00EB38E6">
        <w:t>Note that this formal description of a service specification is intentionally kept simple and plain. For most described objects lots of more attributes could be added and standardized, but in order to get as much adoption as possible the entry barrier should be low.</w:t>
      </w:r>
    </w:p>
    <w:p w14:paraId="578FB3C4" w14:textId="6F850F33" w:rsidR="00554790" w:rsidRPr="00EB38E6" w:rsidRDefault="00554790" w:rsidP="00554790">
      <w:pPr>
        <w:pStyle w:val="BodyText"/>
      </w:pPr>
      <w:r w:rsidRPr="00EB38E6">
        <w:t>The service specification XSD file is presented in</w:t>
      </w:r>
      <w:r w:rsidR="009248FD">
        <w:t xml:space="preserve"> </w:t>
      </w:r>
      <w:r w:rsidR="009248FD">
        <w:fldChar w:fldCharType="begin"/>
      </w:r>
      <w:r w:rsidR="009248FD">
        <w:instrText xml:space="preserve"> REF _Ref475540538 \r \h </w:instrText>
      </w:r>
      <w:r w:rsidR="009248FD">
        <w:fldChar w:fldCharType="separate"/>
      </w:r>
      <w:r w:rsidR="009248FD">
        <w:t>ANNEX A</w:t>
      </w:r>
      <w:r w:rsidR="009248FD">
        <w:fldChar w:fldCharType="end"/>
      </w:r>
      <w:r w:rsidRPr="00EB38E6">
        <w:t xml:space="preserve">. </w:t>
      </w:r>
    </w:p>
    <w:p w14:paraId="3EF03E8B" w14:textId="77777777" w:rsidR="00554790" w:rsidRDefault="00554790" w:rsidP="00554790">
      <w:pPr>
        <w:pStyle w:val="Tablecaption"/>
        <w:ind w:left="851" w:hanging="851"/>
        <w:jc w:val="center"/>
      </w:pPr>
      <w:bookmarkStart w:id="33" w:name="_Toc477343227"/>
      <w:r w:rsidRPr="00950FFF">
        <w:t>Information elements of the Service Specification</w:t>
      </w:r>
      <w:bookmarkEnd w:id="33"/>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554790" w:rsidRPr="00EB38E6" w14:paraId="4E01CFC2" w14:textId="77777777" w:rsidTr="00AB608C">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19C3A42" w14:textId="77777777" w:rsidR="00554790" w:rsidRPr="00EB38E6" w:rsidRDefault="00554790" w:rsidP="00AB608C">
            <w:pPr>
              <w:pStyle w:val="TableHeader"/>
              <w:keepNext/>
              <w:rPr>
                <w:sz w:val="20"/>
                <w:szCs w:val="20"/>
              </w:rPr>
            </w:pPr>
            <w:r w:rsidRPr="00EB38E6">
              <w:rPr>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173AEB4" w14:textId="77777777" w:rsidR="00554790" w:rsidRPr="00EB38E6" w:rsidRDefault="00554790" w:rsidP="00AB608C">
            <w:pPr>
              <w:pStyle w:val="TableHeader"/>
              <w:keepNext/>
              <w:rPr>
                <w:sz w:val="20"/>
                <w:szCs w:val="20"/>
              </w:rPr>
            </w:pPr>
            <w:r w:rsidRPr="00EB38E6">
              <w:rPr>
                <w:sz w:val="20"/>
                <w:szCs w:val="20"/>
              </w:rPr>
              <w:t>Description</w:t>
            </w:r>
          </w:p>
        </w:tc>
      </w:tr>
      <w:tr w:rsidR="00554790" w:rsidRPr="00EB38E6" w14:paraId="73220271"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68C314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ServiceSpecification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B4C248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A service specification describes one dedicated service at logical level in a technology-independent way. The service specification identifies a service by its id and version. The service specification refers to requirements for the service, defines a service data model at logical level, defines the service interface(s) and provides information about the author(s). </w:t>
            </w:r>
          </w:p>
        </w:tc>
      </w:tr>
      <w:tr w:rsidR="00554790" w:rsidRPr="00EB38E6" w14:paraId="12446D53"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AC49A1D" w14:textId="77777777" w:rsidR="00554790" w:rsidRPr="00EB38E6"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3594E7B" w14:textId="77777777" w:rsidR="00554790" w:rsidRPr="00EB38E6" w:rsidRDefault="00554790" w:rsidP="00AB608C">
            <w:pPr>
              <w:pStyle w:val="TableHeader"/>
              <w:rPr>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424BFF0" w14:textId="77777777" w:rsidR="00554790" w:rsidRPr="00EB38E6" w:rsidRDefault="00554790" w:rsidP="00AB608C">
            <w:pPr>
              <w:pStyle w:val="TableHeader"/>
              <w:rPr>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0E452AC" w14:textId="77777777" w:rsidR="00554790" w:rsidRPr="00EB38E6" w:rsidRDefault="00554790" w:rsidP="00AB608C">
            <w:pPr>
              <w:pStyle w:val="TableHeader"/>
              <w:rPr>
                <w:sz w:val="20"/>
                <w:szCs w:val="20"/>
              </w:rPr>
            </w:pPr>
            <w:r w:rsidRPr="00EB38E6">
              <w:rPr>
                <w:sz w:val="20"/>
                <w:szCs w:val="20"/>
              </w:rPr>
              <w:t>Description</w:t>
            </w:r>
          </w:p>
        </w:tc>
      </w:tr>
      <w:tr w:rsidR="00554790" w:rsidRPr="00EB38E6" w14:paraId="2C2BCC1B" w14:textId="77777777" w:rsidTr="00AB608C">
        <w:trPr>
          <w:cantSplit/>
          <w:trHeight w:val="2"/>
        </w:trPr>
        <w:tc>
          <w:tcPr>
            <w:tcW w:w="540" w:type="dxa"/>
            <w:vMerge/>
            <w:tcBorders>
              <w:left w:val="single" w:sz="2" w:space="0" w:color="auto"/>
              <w:right w:val="single" w:sz="2" w:space="0" w:color="auto"/>
            </w:tcBorders>
            <w:shd w:val="clear" w:color="auto" w:fill="FFFFFF"/>
          </w:tcPr>
          <w:p w14:paraId="6622BEA6"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DF8DAA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E9AF5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F82838" w14:textId="77777777" w:rsidR="00554790" w:rsidRPr="00EB38E6" w:rsidRDefault="00554790" w:rsidP="00AB608C">
            <w:pPr>
              <w:pStyle w:val="Table"/>
              <w:rPr>
                <w:rFonts w:asciiTheme="minorHAnsi" w:hAnsiTheme="minorHAnsi"/>
                <w:color w:val="auto"/>
                <w:sz w:val="20"/>
                <w:szCs w:val="20"/>
              </w:rPr>
            </w:pPr>
            <w:r w:rsidRPr="00EB38E6">
              <w:rPr>
                <w:rFonts w:asciiTheme="minorHAnsi" w:hAnsiTheme="minorHAnsi"/>
                <w:sz w:val="20"/>
                <w:szCs w:val="20"/>
              </w:rPr>
              <w:t>The human readable service name.</w:t>
            </w:r>
            <w:r w:rsidRPr="00EB38E6">
              <w:rPr>
                <w:rFonts w:asciiTheme="minorHAnsi" w:hAnsiTheme="minorHAnsi"/>
                <w:color w:val="auto"/>
                <w:sz w:val="20"/>
                <w:szCs w:val="20"/>
              </w:rPr>
              <w:t xml:space="preserve"> </w:t>
            </w:r>
            <w:r w:rsidRPr="00EB38E6">
              <w:rPr>
                <w:rFonts w:asciiTheme="minorHAnsi" w:hAnsiTheme="minorHAnsi"/>
                <w:sz w:val="20"/>
                <w:szCs w:val="20"/>
              </w:rPr>
              <w:t>The service name should be at maximum a one line brief label for the service. Newer versions of the same service specification should not change the name.</w:t>
            </w:r>
          </w:p>
        </w:tc>
      </w:tr>
      <w:tr w:rsidR="00554790" w:rsidRPr="00EB38E6" w14:paraId="61ED9846" w14:textId="77777777" w:rsidTr="00AB608C">
        <w:trPr>
          <w:cantSplit/>
          <w:trHeight w:val="2"/>
        </w:trPr>
        <w:tc>
          <w:tcPr>
            <w:tcW w:w="540" w:type="dxa"/>
            <w:vMerge/>
            <w:tcBorders>
              <w:left w:val="single" w:sz="2" w:space="0" w:color="auto"/>
              <w:right w:val="single" w:sz="2" w:space="0" w:color="auto"/>
            </w:tcBorders>
            <w:shd w:val="clear" w:color="auto" w:fill="FFFFFF"/>
          </w:tcPr>
          <w:p w14:paraId="2741E088"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54F882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7269289"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DD07A39"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Globally unique identification of the service. Newer versions of the same service specification shall not change the id.</w:t>
            </w:r>
          </w:p>
        </w:tc>
      </w:tr>
      <w:tr w:rsidR="00554790" w:rsidRPr="00EB38E6" w14:paraId="6489984D" w14:textId="77777777" w:rsidTr="00AB608C">
        <w:trPr>
          <w:cantSplit/>
          <w:trHeight w:val="2"/>
        </w:trPr>
        <w:tc>
          <w:tcPr>
            <w:tcW w:w="540" w:type="dxa"/>
            <w:vMerge/>
            <w:tcBorders>
              <w:left w:val="single" w:sz="2" w:space="0" w:color="auto"/>
              <w:right w:val="single" w:sz="2" w:space="0" w:color="auto"/>
            </w:tcBorders>
            <w:shd w:val="clear" w:color="auto" w:fill="FFFFFF"/>
          </w:tcPr>
          <w:p w14:paraId="72F79EC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9320F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7649A7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987A9C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Version of the service specification. A service specification is uniquely identified by its id and version. Any change in the service data model or in the service interface definition requires a new version of the service specification</w:t>
            </w:r>
          </w:p>
        </w:tc>
      </w:tr>
      <w:tr w:rsidR="00554790" w:rsidRPr="00EB38E6" w14:paraId="11F05826" w14:textId="77777777" w:rsidTr="00AB608C">
        <w:trPr>
          <w:cantSplit/>
          <w:trHeight w:val="2"/>
        </w:trPr>
        <w:tc>
          <w:tcPr>
            <w:tcW w:w="540" w:type="dxa"/>
            <w:vMerge/>
            <w:tcBorders>
              <w:left w:val="single" w:sz="2" w:space="0" w:color="auto"/>
              <w:right w:val="single" w:sz="2" w:space="0" w:color="auto"/>
            </w:tcBorders>
            <w:shd w:val="clear" w:color="auto" w:fill="FFFFFF"/>
          </w:tcPr>
          <w:p w14:paraId="0DA4ADCC"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1AC2D33"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54EB8F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19F753"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Status of the service specification. The status field has one of the following values: </w:t>
            </w:r>
          </w:p>
          <w:p w14:paraId="17323313" w14:textId="77777777" w:rsidR="00554790" w:rsidRPr="00EB38E6" w:rsidRDefault="00554790" w:rsidP="00F70F67">
            <w:pPr>
              <w:pStyle w:val="Table"/>
              <w:numPr>
                <w:ilvl w:val="0"/>
                <w:numId w:val="35"/>
              </w:numPr>
              <w:rPr>
                <w:rFonts w:asciiTheme="minorHAnsi" w:hAnsiTheme="minorHAnsi"/>
                <w:sz w:val="20"/>
                <w:szCs w:val="20"/>
              </w:rPr>
            </w:pPr>
            <w:r w:rsidRPr="00EB38E6">
              <w:rPr>
                <w:rFonts w:asciiTheme="minorHAnsi" w:hAnsiTheme="minorHAnsi"/>
                <w:sz w:val="20"/>
                <w:szCs w:val="20"/>
              </w:rPr>
              <w:t>provisional,</w:t>
            </w:r>
          </w:p>
          <w:p w14:paraId="7BDE268E" w14:textId="77777777" w:rsidR="00554790" w:rsidRPr="00EB38E6" w:rsidRDefault="00554790" w:rsidP="00F70F67">
            <w:pPr>
              <w:pStyle w:val="Table"/>
              <w:numPr>
                <w:ilvl w:val="0"/>
                <w:numId w:val="35"/>
              </w:numPr>
              <w:rPr>
                <w:rFonts w:asciiTheme="minorHAnsi" w:hAnsiTheme="minorHAnsi"/>
                <w:sz w:val="20"/>
                <w:szCs w:val="20"/>
              </w:rPr>
            </w:pPr>
            <w:r w:rsidRPr="00EB38E6">
              <w:rPr>
                <w:rFonts w:asciiTheme="minorHAnsi" w:hAnsiTheme="minorHAnsi"/>
                <w:sz w:val="20"/>
                <w:szCs w:val="20"/>
              </w:rPr>
              <w:t>released,</w:t>
            </w:r>
          </w:p>
          <w:p w14:paraId="147A20CE" w14:textId="77777777" w:rsidR="00554790" w:rsidRPr="00EB38E6" w:rsidRDefault="00554790" w:rsidP="00F70F67">
            <w:pPr>
              <w:pStyle w:val="Table"/>
              <w:numPr>
                <w:ilvl w:val="0"/>
                <w:numId w:val="35"/>
              </w:numPr>
              <w:rPr>
                <w:rFonts w:asciiTheme="minorHAnsi" w:hAnsiTheme="minorHAnsi"/>
                <w:sz w:val="20"/>
                <w:szCs w:val="20"/>
              </w:rPr>
            </w:pPr>
            <w:r w:rsidRPr="00EB38E6">
              <w:rPr>
                <w:rFonts w:asciiTheme="minorHAnsi" w:hAnsiTheme="minorHAnsi"/>
                <w:sz w:val="20"/>
                <w:szCs w:val="20"/>
              </w:rPr>
              <w:t>deprecated,</w:t>
            </w:r>
          </w:p>
          <w:p w14:paraId="2C494532" w14:textId="77777777" w:rsidR="00554790" w:rsidRPr="00EB38E6" w:rsidRDefault="00554790" w:rsidP="00F70F67">
            <w:pPr>
              <w:pStyle w:val="Table"/>
              <w:numPr>
                <w:ilvl w:val="0"/>
                <w:numId w:val="35"/>
              </w:numPr>
              <w:rPr>
                <w:rFonts w:asciiTheme="minorHAnsi" w:hAnsiTheme="minorHAnsi"/>
                <w:sz w:val="20"/>
                <w:szCs w:val="20"/>
              </w:rPr>
            </w:pPr>
            <w:r w:rsidRPr="00EB38E6">
              <w:rPr>
                <w:rFonts w:asciiTheme="minorHAnsi" w:hAnsiTheme="minorHAnsi"/>
                <w:sz w:val="20"/>
                <w:szCs w:val="20"/>
              </w:rPr>
              <w:t>deleted.</w:t>
            </w:r>
          </w:p>
        </w:tc>
      </w:tr>
      <w:tr w:rsidR="00554790" w:rsidRPr="00EB38E6" w14:paraId="03D718FC" w14:textId="77777777" w:rsidTr="00AB608C">
        <w:trPr>
          <w:cantSplit/>
          <w:trHeight w:val="2"/>
        </w:trPr>
        <w:tc>
          <w:tcPr>
            <w:tcW w:w="540" w:type="dxa"/>
            <w:vMerge/>
            <w:tcBorders>
              <w:left w:val="single" w:sz="2" w:space="0" w:color="auto"/>
              <w:right w:val="single" w:sz="2" w:space="0" w:color="auto"/>
            </w:tcBorders>
            <w:shd w:val="clear" w:color="auto" w:fill="FFFFFF"/>
          </w:tcPr>
          <w:p w14:paraId="4C725A22"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9F8AA4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3A8930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51C257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 human readable short description of the service. The description shall contain an abstract of what a service implementing this specification would actually do.</w:t>
            </w:r>
          </w:p>
        </w:tc>
      </w:tr>
      <w:tr w:rsidR="00554790" w:rsidRPr="00EB38E6" w14:paraId="75A77EC1" w14:textId="77777777" w:rsidTr="00AB608C">
        <w:trPr>
          <w:cantSplit/>
          <w:trHeight w:val="2"/>
        </w:trPr>
        <w:tc>
          <w:tcPr>
            <w:tcW w:w="540" w:type="dxa"/>
            <w:vMerge/>
            <w:tcBorders>
              <w:left w:val="single" w:sz="2" w:space="0" w:color="auto"/>
              <w:right w:val="single" w:sz="2" w:space="0" w:color="auto"/>
            </w:tcBorders>
            <w:shd w:val="clear" w:color="auto" w:fill="FFFFFF"/>
          </w:tcPr>
          <w:p w14:paraId="6DE6369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3C91DC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588AD9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7795B1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 list of keywords associated to the service.</w:t>
            </w:r>
          </w:p>
        </w:tc>
      </w:tr>
      <w:tr w:rsidR="00554790" w:rsidRPr="00EB38E6" w14:paraId="13F8338C" w14:textId="77777777" w:rsidTr="00AB608C">
        <w:trPr>
          <w:cantSplit/>
          <w:trHeight w:val="2"/>
        </w:trPr>
        <w:tc>
          <w:tcPr>
            <w:tcW w:w="540" w:type="dxa"/>
            <w:vMerge/>
            <w:tcBorders>
              <w:left w:val="single" w:sz="2" w:space="0" w:color="auto"/>
              <w:right w:val="single" w:sz="2" w:space="0" w:color="auto"/>
            </w:tcBorders>
            <w:shd w:val="clear" w:color="auto" w:fill="FFFFFF"/>
          </w:tcPr>
          <w:p w14:paraId="35B69B50"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97126C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isSpatialExclusive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EA5F0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E4CD0E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Flag to indicate whether the service shall be “spatial exclusive”. “Spatial exclusiveness” means that just one service instance of the same service specification providing the same technical design is allowed to be registered for a certain geographical area.</w:t>
            </w:r>
          </w:p>
        </w:tc>
      </w:tr>
      <w:tr w:rsidR="00554790" w:rsidRPr="00EB38E6" w14:paraId="50DB2825" w14:textId="77777777" w:rsidTr="00AB608C">
        <w:trPr>
          <w:cantSplit/>
          <w:trHeight w:val="2"/>
        </w:trPr>
        <w:tc>
          <w:tcPr>
            <w:tcW w:w="540" w:type="dxa"/>
            <w:vMerge/>
            <w:tcBorders>
              <w:left w:val="single" w:sz="2" w:space="0" w:color="auto"/>
              <w:right w:val="single" w:sz="2" w:space="0" w:color="auto"/>
            </w:tcBorders>
            <w:shd w:val="clear" w:color="auto" w:fill="FFFFFF"/>
          </w:tcPr>
          <w:p w14:paraId="33DE49B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1BED2B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requirements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0A76DA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Requirement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26AD81"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Refers to requirements specifications for the service. Business requirements, functional and non-functional requirements should be listed here. At least one requirement is mandatory.</w:t>
            </w:r>
          </w:p>
        </w:tc>
      </w:tr>
      <w:tr w:rsidR="00554790" w:rsidRPr="00EB38E6" w14:paraId="7A8BE96E" w14:textId="77777777" w:rsidTr="00AB608C">
        <w:trPr>
          <w:cantSplit/>
          <w:trHeight w:val="2"/>
        </w:trPr>
        <w:tc>
          <w:tcPr>
            <w:tcW w:w="540" w:type="dxa"/>
            <w:vMerge/>
            <w:tcBorders>
              <w:left w:val="single" w:sz="2" w:space="0" w:color="auto"/>
              <w:right w:val="single" w:sz="2" w:space="0" w:color="auto"/>
            </w:tcBorders>
            <w:shd w:val="clear" w:color="auto" w:fill="FFFFFF"/>
          </w:tcPr>
          <w:p w14:paraId="029FFE12"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EE297D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authorInfos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5E8A9E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9CB626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Refers to administrative information about the authors of the service. It is mandatory to provide at least one author information.</w:t>
            </w:r>
          </w:p>
        </w:tc>
      </w:tr>
      <w:tr w:rsidR="00554790" w:rsidRPr="00EB38E6" w14:paraId="18B19AF3" w14:textId="77777777" w:rsidTr="00AB608C">
        <w:trPr>
          <w:cantSplit/>
          <w:trHeight w:val="2"/>
        </w:trPr>
        <w:tc>
          <w:tcPr>
            <w:tcW w:w="540" w:type="dxa"/>
            <w:vMerge/>
            <w:tcBorders>
              <w:left w:val="single" w:sz="2" w:space="0" w:color="auto"/>
              <w:right w:val="single" w:sz="2" w:space="0" w:color="auto"/>
            </w:tcBorders>
            <w:shd w:val="clear" w:color="auto" w:fill="FFFFFF"/>
          </w:tcPr>
          <w:p w14:paraId="64870823"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B500533"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serviceInterfaces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E4513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ServiceInterface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0D779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Refers to the definition of service interfaces. At least one service interface shall be defined.</w:t>
            </w:r>
          </w:p>
        </w:tc>
      </w:tr>
      <w:tr w:rsidR="00554790" w:rsidRPr="00EB38E6" w14:paraId="75B09531"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0920D81"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1CF4A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serviceDataModel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7E2FFB1"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ServiceDataModel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A77EC49"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Mandatory reference to the definition of the logical service data model. </w:t>
            </w:r>
          </w:p>
        </w:tc>
      </w:tr>
      <w:tr w:rsidR="00554790" w:rsidRPr="00EB38E6" w14:paraId="2671C38C"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2586F7E"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B9DD75"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671385CF"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756796DE"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Requirement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2213A7A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A requirement that the service shall fulfil. </w:t>
            </w:r>
          </w:p>
        </w:tc>
      </w:tr>
      <w:tr w:rsidR="00554790" w:rsidRPr="00EB38E6" w14:paraId="692E215B"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30155B9" w14:textId="77777777" w:rsidR="00554790" w:rsidRPr="00EB38E6"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542A042" w14:textId="77777777" w:rsidR="00554790" w:rsidRPr="00EB38E6" w:rsidRDefault="00554790" w:rsidP="00AB608C">
            <w:pPr>
              <w:pStyle w:val="TableHeader"/>
              <w:rPr>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80AB5CE" w14:textId="77777777" w:rsidR="00554790" w:rsidRPr="00EB38E6" w:rsidRDefault="00554790" w:rsidP="00AB608C">
            <w:pPr>
              <w:pStyle w:val="TableHeader"/>
              <w:rPr>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DED71A9" w14:textId="77777777" w:rsidR="00554790" w:rsidRPr="00EB38E6" w:rsidRDefault="00554790" w:rsidP="00AB608C">
            <w:pPr>
              <w:pStyle w:val="TableHeader"/>
              <w:rPr>
                <w:sz w:val="20"/>
                <w:szCs w:val="20"/>
              </w:rPr>
            </w:pPr>
            <w:r w:rsidRPr="00EB38E6">
              <w:rPr>
                <w:sz w:val="20"/>
                <w:szCs w:val="20"/>
              </w:rPr>
              <w:t>Description</w:t>
            </w:r>
          </w:p>
        </w:tc>
      </w:tr>
      <w:tr w:rsidR="00554790" w:rsidRPr="00EB38E6" w14:paraId="1C15299E" w14:textId="77777777" w:rsidTr="00AB608C">
        <w:trPr>
          <w:cantSplit/>
          <w:trHeight w:val="2"/>
        </w:trPr>
        <w:tc>
          <w:tcPr>
            <w:tcW w:w="540" w:type="dxa"/>
            <w:vMerge/>
            <w:tcBorders>
              <w:left w:val="single" w:sz="2" w:space="0" w:color="auto"/>
              <w:right w:val="single" w:sz="2" w:space="0" w:color="auto"/>
            </w:tcBorders>
            <w:shd w:val="clear" w:color="auto" w:fill="FFFFFF"/>
          </w:tcPr>
          <w:p w14:paraId="29C28C68"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913E49"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A0F3B7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68AF2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Globally unique requirement identification</w:t>
            </w:r>
          </w:p>
        </w:tc>
      </w:tr>
      <w:tr w:rsidR="00554790" w:rsidRPr="00EB38E6" w14:paraId="02E8B390" w14:textId="77777777" w:rsidTr="00AB608C">
        <w:trPr>
          <w:cantSplit/>
          <w:trHeight w:val="2"/>
        </w:trPr>
        <w:tc>
          <w:tcPr>
            <w:tcW w:w="540" w:type="dxa"/>
            <w:vMerge/>
            <w:tcBorders>
              <w:left w:val="single" w:sz="2" w:space="0" w:color="auto"/>
              <w:right w:val="single" w:sz="2" w:space="0" w:color="auto"/>
            </w:tcBorders>
            <w:shd w:val="clear" w:color="auto" w:fill="FFFFFF"/>
          </w:tcPr>
          <w:p w14:paraId="72EA44D3"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05F35D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FA1FF4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4CB362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requirement name/summary. Shall not be longer than one line.</w:t>
            </w:r>
          </w:p>
        </w:tc>
      </w:tr>
      <w:tr w:rsidR="00554790" w:rsidRPr="00EB38E6" w14:paraId="05D7C6A5" w14:textId="77777777" w:rsidTr="00AB608C">
        <w:trPr>
          <w:cantSplit/>
          <w:trHeight w:val="2"/>
        </w:trPr>
        <w:tc>
          <w:tcPr>
            <w:tcW w:w="540" w:type="dxa"/>
            <w:vMerge/>
            <w:tcBorders>
              <w:left w:val="single" w:sz="2" w:space="0" w:color="auto"/>
              <w:right w:val="single" w:sz="2" w:space="0" w:color="auto"/>
            </w:tcBorders>
            <w:shd w:val="clear" w:color="auto" w:fill="FFFFFF"/>
          </w:tcPr>
          <w:p w14:paraId="343D3C6F"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C442CB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text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E754B4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4D54C2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The human readable requirement text. Usually formulated in form of a “shall”-statement.</w:t>
            </w:r>
          </w:p>
        </w:tc>
      </w:tr>
      <w:tr w:rsidR="00554790" w:rsidRPr="00EB38E6" w14:paraId="3D756C3A" w14:textId="77777777" w:rsidTr="00AB608C">
        <w:trPr>
          <w:cantSplit/>
          <w:trHeight w:val="2"/>
        </w:trPr>
        <w:tc>
          <w:tcPr>
            <w:tcW w:w="540" w:type="dxa"/>
            <w:vMerge/>
            <w:tcBorders>
              <w:left w:val="single" w:sz="2" w:space="0" w:color="auto"/>
              <w:right w:val="single" w:sz="2" w:space="0" w:color="auto"/>
            </w:tcBorders>
            <w:shd w:val="clear" w:color="auto" w:fill="FFFFFF"/>
          </w:tcPr>
          <w:p w14:paraId="41EC642F"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CC3A6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rationale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9E9B81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648446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Rationale for this requirement. Textual explanation of why this requirement exists. Provides background information about the need of the service.</w:t>
            </w:r>
          </w:p>
        </w:tc>
      </w:tr>
      <w:tr w:rsidR="00554790" w:rsidRPr="00EB38E6" w14:paraId="691BF38B" w14:textId="77777777" w:rsidTr="00AB608C">
        <w:trPr>
          <w:cantSplit/>
          <w:trHeight w:val="2"/>
        </w:trPr>
        <w:tc>
          <w:tcPr>
            <w:tcW w:w="540" w:type="dxa"/>
            <w:vMerge/>
            <w:tcBorders>
              <w:left w:val="single" w:sz="2" w:space="0" w:color="auto"/>
              <w:right w:val="single" w:sz="2" w:space="0" w:color="auto"/>
            </w:tcBorders>
            <w:shd w:val="clear" w:color="auto" w:fill="FFFFFF"/>
          </w:tcPr>
          <w:p w14:paraId="5CC5BF1E"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41B7C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33BA2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07A9111"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Optional information about where the requirement was originally stated. If the requirement comes from external documents, this attribute shall refer to this source.</w:t>
            </w:r>
          </w:p>
        </w:tc>
      </w:tr>
      <w:tr w:rsidR="00554790" w:rsidRPr="00EB38E6" w14:paraId="618C04C3"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05B0870"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F5FB4E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author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5AD259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AuthorInfo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E87F9E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Optional reference(s) to administrative information about the author(s) of the requirement.</w:t>
            </w:r>
          </w:p>
        </w:tc>
      </w:tr>
      <w:tr w:rsidR="00554790" w:rsidRPr="00EB38E6" w14:paraId="27C03121"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39F9CDB"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D516C9B"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5D74C865"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3298905"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AuthorInfo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B7A49F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Describes an author of a service specification or requirement. </w:t>
            </w:r>
          </w:p>
        </w:tc>
      </w:tr>
      <w:tr w:rsidR="00554790" w:rsidRPr="00EB38E6" w14:paraId="429A7BE4"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438BCF5" w14:textId="77777777" w:rsidR="00554790" w:rsidRPr="00EB38E6" w:rsidRDefault="00554790" w:rsidP="00AB608C">
            <w:pPr>
              <w:pStyle w:val="Table"/>
              <w:rPr>
                <w:rFonts w:asciiTheme="minorHAnsi" w:hAnsi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FB5DCEA"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EE8FC03"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B18D46F"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244A8E39" w14:textId="77777777" w:rsidTr="00AB608C">
        <w:trPr>
          <w:cantSplit/>
          <w:trHeight w:val="2"/>
        </w:trPr>
        <w:tc>
          <w:tcPr>
            <w:tcW w:w="540" w:type="dxa"/>
            <w:vMerge/>
            <w:tcBorders>
              <w:left w:val="single" w:sz="2" w:space="0" w:color="auto"/>
              <w:right w:val="single" w:sz="2" w:space="0" w:color="auto"/>
            </w:tcBorders>
            <w:shd w:val="clear" w:color="auto" w:fill="FFFFFF"/>
          </w:tcPr>
          <w:p w14:paraId="3B8FC44D"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56A9C1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F2B0D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A77E2F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Unique identifier of the author.</w:t>
            </w:r>
          </w:p>
        </w:tc>
      </w:tr>
      <w:tr w:rsidR="00554790" w:rsidRPr="00EB38E6" w14:paraId="3A2AE8B7" w14:textId="77777777" w:rsidTr="00AB608C">
        <w:trPr>
          <w:cantSplit/>
          <w:trHeight w:val="2"/>
        </w:trPr>
        <w:tc>
          <w:tcPr>
            <w:tcW w:w="540" w:type="dxa"/>
            <w:vMerge/>
            <w:tcBorders>
              <w:left w:val="single" w:sz="2" w:space="0" w:color="auto"/>
              <w:right w:val="single" w:sz="2" w:space="0" w:color="auto"/>
            </w:tcBorders>
            <w:shd w:val="clear" w:color="auto" w:fill="FFFFFF"/>
          </w:tcPr>
          <w:p w14:paraId="5B3EE38B"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6AC263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543A45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F05521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name of the author.</w:t>
            </w:r>
          </w:p>
        </w:tc>
      </w:tr>
      <w:tr w:rsidR="00554790" w:rsidRPr="00EB38E6" w14:paraId="790F9515" w14:textId="77777777" w:rsidTr="00AB608C">
        <w:trPr>
          <w:cantSplit/>
          <w:trHeight w:val="2"/>
        </w:trPr>
        <w:tc>
          <w:tcPr>
            <w:tcW w:w="540" w:type="dxa"/>
            <w:vMerge/>
            <w:tcBorders>
              <w:left w:val="single" w:sz="2" w:space="0" w:color="auto"/>
              <w:right w:val="single" w:sz="2" w:space="0" w:color="auto"/>
            </w:tcBorders>
            <w:shd w:val="clear" w:color="auto" w:fill="FFFFFF"/>
          </w:tcPr>
          <w:p w14:paraId="1B2E7C5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164D07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39F8F7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B50E28A"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description of the author.</w:t>
            </w:r>
          </w:p>
        </w:tc>
      </w:tr>
      <w:tr w:rsidR="00554790" w:rsidRPr="00EB38E6" w14:paraId="1DE97106" w14:textId="77777777" w:rsidTr="00AB608C">
        <w:trPr>
          <w:cantSplit/>
          <w:trHeight w:val="2"/>
        </w:trPr>
        <w:tc>
          <w:tcPr>
            <w:tcW w:w="540" w:type="dxa"/>
            <w:vMerge/>
            <w:tcBorders>
              <w:left w:val="single" w:sz="2" w:space="0" w:color="auto"/>
              <w:right w:val="single" w:sz="2" w:space="0" w:color="auto"/>
            </w:tcBorders>
            <w:shd w:val="clear" w:color="auto" w:fill="FFFFFF"/>
          </w:tcPr>
          <w:p w14:paraId="65D7355F"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C27695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F00CA5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5EDA4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contact information of the author.</w:t>
            </w:r>
          </w:p>
        </w:tc>
      </w:tr>
      <w:tr w:rsidR="00554790" w:rsidRPr="00EB38E6" w14:paraId="5FDE1381"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FA1BDBC"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F8A4E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FD9D51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D13B5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Unique identifier of the organization, the author belongs to.</w:t>
            </w:r>
          </w:p>
        </w:tc>
      </w:tr>
      <w:tr w:rsidR="00554790" w:rsidRPr="00EB38E6" w14:paraId="4DC32765"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9F1DCB"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446DE19"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450F768A"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52CB1E04"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ServiceInterface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554B4E8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Specification of a service interface. One service can offer several interfaces, e.g. both a request/response interface and a publish/subscribe interface at the same time. Different interfaces will usually provide different service operations. </w:t>
            </w:r>
          </w:p>
        </w:tc>
      </w:tr>
      <w:tr w:rsidR="00554790" w:rsidRPr="00EB38E6" w14:paraId="25069A54"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D437780" w14:textId="77777777" w:rsidR="00554790" w:rsidRPr="00EB38E6" w:rsidRDefault="00554790" w:rsidP="00AB608C">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04C74DE"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02C3CCB"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C2510EA"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70EEDE80" w14:textId="77777777" w:rsidTr="00AB608C">
        <w:trPr>
          <w:cantSplit/>
          <w:trHeight w:val="2"/>
        </w:trPr>
        <w:tc>
          <w:tcPr>
            <w:tcW w:w="540" w:type="dxa"/>
            <w:vMerge/>
            <w:tcBorders>
              <w:left w:val="single" w:sz="2" w:space="0" w:color="auto"/>
              <w:right w:val="single" w:sz="2" w:space="0" w:color="auto"/>
            </w:tcBorders>
            <w:shd w:val="clear" w:color="auto" w:fill="FFFFFF"/>
          </w:tcPr>
          <w:p w14:paraId="095B60A3"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196F1B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6C371D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F30AB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service interface name. The name shall be no longer than one line.</w:t>
            </w:r>
          </w:p>
        </w:tc>
      </w:tr>
      <w:tr w:rsidR="00554790" w:rsidRPr="00EB38E6" w14:paraId="0DD95462" w14:textId="77777777" w:rsidTr="00AB608C">
        <w:trPr>
          <w:cantSplit/>
          <w:trHeight w:val="2"/>
        </w:trPr>
        <w:tc>
          <w:tcPr>
            <w:tcW w:w="540" w:type="dxa"/>
            <w:vMerge/>
            <w:tcBorders>
              <w:left w:val="single" w:sz="2" w:space="0" w:color="auto"/>
              <w:right w:val="single" w:sz="2" w:space="0" w:color="auto"/>
            </w:tcBorders>
            <w:shd w:val="clear" w:color="auto" w:fill="FFFFFF"/>
          </w:tcPr>
          <w:p w14:paraId="16DAD468"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134FA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3E3AA8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0112C3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description of the service interface</w:t>
            </w:r>
          </w:p>
        </w:tc>
      </w:tr>
      <w:tr w:rsidR="00554790" w:rsidRPr="00EB38E6" w14:paraId="52C73FBE" w14:textId="77777777" w:rsidTr="00AB608C">
        <w:trPr>
          <w:cantSplit/>
          <w:trHeight w:val="2"/>
        </w:trPr>
        <w:tc>
          <w:tcPr>
            <w:tcW w:w="540" w:type="dxa"/>
            <w:vMerge/>
            <w:tcBorders>
              <w:left w:val="single" w:sz="2" w:space="0" w:color="auto"/>
              <w:right w:val="single" w:sz="2" w:space="0" w:color="auto"/>
            </w:tcBorders>
            <w:shd w:val="clear" w:color="auto" w:fill="FFFFFF"/>
          </w:tcPr>
          <w:p w14:paraId="6586DB63"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19B501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dataExchangePattern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E5D38A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9527F5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Message exchange pattern can be one of</w:t>
            </w:r>
          </w:p>
          <w:p w14:paraId="0CECCFEE" w14:textId="77777777" w:rsidR="00554790" w:rsidRPr="00EB38E6" w:rsidRDefault="00554790" w:rsidP="00F70F67">
            <w:pPr>
              <w:pStyle w:val="Table"/>
              <w:numPr>
                <w:ilvl w:val="0"/>
                <w:numId w:val="34"/>
              </w:numPr>
              <w:rPr>
                <w:rFonts w:asciiTheme="minorHAnsi" w:hAnsiTheme="minorHAnsi"/>
                <w:sz w:val="20"/>
                <w:szCs w:val="20"/>
              </w:rPr>
            </w:pPr>
            <w:r w:rsidRPr="00EB38E6">
              <w:rPr>
                <w:rFonts w:asciiTheme="minorHAnsi" w:hAnsiTheme="minorHAnsi"/>
                <w:sz w:val="20"/>
                <w:szCs w:val="20"/>
              </w:rPr>
              <w:t>ONE_WAY</w:t>
            </w:r>
            <w:r w:rsidRPr="00EB38E6">
              <w:rPr>
                <w:rFonts w:asciiTheme="minorHAnsi" w:hAnsiTheme="minorHAnsi"/>
                <w:sz w:val="20"/>
                <w:szCs w:val="20"/>
              </w:rPr>
              <w:br/>
              <w:t>data are sent in one direction, from service consumer to service provider, without confirmation;</w:t>
            </w:r>
          </w:p>
          <w:p w14:paraId="73F19953" w14:textId="77777777" w:rsidR="00554790" w:rsidRPr="00EB38E6" w:rsidRDefault="00554790" w:rsidP="00F70F67">
            <w:pPr>
              <w:pStyle w:val="Table"/>
              <w:numPr>
                <w:ilvl w:val="0"/>
                <w:numId w:val="34"/>
              </w:numPr>
              <w:rPr>
                <w:rFonts w:asciiTheme="minorHAnsi" w:hAnsiTheme="minorHAnsi"/>
                <w:sz w:val="20"/>
                <w:szCs w:val="20"/>
              </w:rPr>
            </w:pPr>
            <w:r w:rsidRPr="00EB38E6">
              <w:rPr>
                <w:rFonts w:asciiTheme="minorHAnsi" w:hAnsiTheme="minorHAnsi"/>
                <w:sz w:val="20"/>
                <w:szCs w:val="20"/>
              </w:rPr>
              <w:t>REQUEST_RESPONSE</w:t>
            </w:r>
            <w:r w:rsidRPr="00EB38E6">
              <w:rPr>
                <w:rFonts w:asciiTheme="minorHAnsi" w:hAnsiTheme="minorHAnsi"/>
                <w:sz w:val="20"/>
                <w:szCs w:val="20"/>
              </w:rPr>
              <w:br/>
              <w:t>service consumer sends request to service provider and expects to receive a response from the service provider;</w:t>
            </w:r>
          </w:p>
          <w:p w14:paraId="16940A61" w14:textId="77777777" w:rsidR="00554790" w:rsidRPr="00EB38E6" w:rsidRDefault="00554790" w:rsidP="00F70F67">
            <w:pPr>
              <w:pStyle w:val="Table"/>
              <w:numPr>
                <w:ilvl w:val="0"/>
                <w:numId w:val="34"/>
              </w:numPr>
              <w:rPr>
                <w:rFonts w:asciiTheme="minorHAnsi" w:hAnsiTheme="minorHAnsi"/>
                <w:sz w:val="20"/>
                <w:szCs w:val="20"/>
              </w:rPr>
            </w:pPr>
            <w:r w:rsidRPr="00EB38E6">
              <w:rPr>
                <w:rFonts w:asciiTheme="minorHAnsi" w:hAnsiTheme="minorHAnsi"/>
                <w:sz w:val="20"/>
                <w:szCs w:val="20"/>
              </w:rPr>
              <w:t>REQUEST_CALLBACK</w:t>
            </w:r>
            <w:r w:rsidRPr="00EB38E6">
              <w:rPr>
                <w:rFonts w:asciiTheme="minorHAnsi" w:hAnsiTheme="minorHAnsi"/>
                <w:sz w:val="20"/>
                <w:szCs w:val="20"/>
              </w:rPr>
              <w:br/>
              <w:t>(asynchronous REQUEST_RESPONSE) service consumer sends a request to service provider; response is provided asynchronously in an independent call to the service;</w:t>
            </w:r>
          </w:p>
          <w:p w14:paraId="485EDD37" w14:textId="77777777" w:rsidR="00554790" w:rsidRPr="00EB38E6" w:rsidRDefault="00554790" w:rsidP="00F70F67">
            <w:pPr>
              <w:pStyle w:val="Table"/>
              <w:numPr>
                <w:ilvl w:val="0"/>
                <w:numId w:val="34"/>
              </w:numPr>
              <w:rPr>
                <w:rFonts w:asciiTheme="minorHAnsi" w:hAnsiTheme="minorHAnsi"/>
                <w:sz w:val="20"/>
                <w:szCs w:val="20"/>
              </w:rPr>
            </w:pPr>
            <w:r w:rsidRPr="00EB38E6">
              <w:rPr>
                <w:rFonts w:asciiTheme="minorHAnsi" w:hAnsiTheme="minorHAnsi"/>
                <w:sz w:val="20"/>
                <w:szCs w:val="20"/>
              </w:rPr>
              <w:t>PUBLISH_SUBSCRIBE</w:t>
            </w:r>
            <w:r w:rsidRPr="00EB38E6">
              <w:rPr>
                <w:rFonts w:asciiTheme="minorHAnsi" w:hAnsiTheme="minorHAnsi"/>
                <w:sz w:val="20"/>
                <w:szCs w:val="20"/>
              </w:rPr>
              <w:br/>
              <w:t>service consumer subscribes at service provider for receiving publications sent out by the service provider;</w:t>
            </w:r>
          </w:p>
          <w:p w14:paraId="7A5966BC" w14:textId="77777777" w:rsidR="00554790" w:rsidRPr="00EB38E6" w:rsidRDefault="00554790" w:rsidP="00F70F67">
            <w:pPr>
              <w:pStyle w:val="Table"/>
              <w:numPr>
                <w:ilvl w:val="0"/>
                <w:numId w:val="34"/>
              </w:numPr>
              <w:rPr>
                <w:rFonts w:asciiTheme="minorHAnsi" w:hAnsiTheme="minorHAnsi"/>
                <w:sz w:val="20"/>
                <w:szCs w:val="20"/>
              </w:rPr>
            </w:pPr>
            <w:r w:rsidRPr="00EB38E6">
              <w:rPr>
                <w:rFonts w:asciiTheme="minorHAnsi" w:hAnsiTheme="minorHAnsi"/>
                <w:sz w:val="20"/>
                <w:szCs w:val="20"/>
              </w:rPr>
              <w:t>BROADCAST</w:t>
            </w:r>
            <w:r w:rsidRPr="00EB38E6">
              <w:rPr>
                <w:rFonts w:asciiTheme="minorHAnsi" w:hAnsiTheme="minorHAnsi"/>
                <w:sz w:val="20"/>
                <w:szCs w:val="20"/>
              </w:rPr>
              <w:br/>
              <w:t>service provider distributes information independently of any consumers.</w:t>
            </w:r>
          </w:p>
        </w:tc>
      </w:tr>
      <w:tr w:rsidR="00554790" w:rsidRPr="00EB38E6" w14:paraId="645A4053" w14:textId="77777777" w:rsidTr="00AB608C">
        <w:trPr>
          <w:cantSplit/>
          <w:trHeight w:val="2"/>
        </w:trPr>
        <w:tc>
          <w:tcPr>
            <w:tcW w:w="540" w:type="dxa"/>
            <w:vMerge/>
            <w:tcBorders>
              <w:left w:val="single" w:sz="2" w:space="0" w:color="auto"/>
              <w:right w:val="single" w:sz="2" w:space="0" w:color="auto"/>
            </w:tcBorders>
            <w:shd w:val="clear" w:color="auto" w:fill="FFFFFF"/>
          </w:tcPr>
          <w:p w14:paraId="40E54932"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35CF9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669B83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CBC53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Refers to the specification of service operations supported by the service interface. At least one operation shall be defined.</w:t>
            </w:r>
          </w:p>
        </w:tc>
      </w:tr>
      <w:tr w:rsidR="00554790" w:rsidRPr="00EB38E6" w14:paraId="730E5621"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5628C76"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0B382AD"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consumerInterfaces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1A911C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ConsumerInterface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E1B942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Optional reference to an interface definition that has to be provided by the service consumer in order to complement the service interface. Especially if a publish/subscribe service interface is designed, it is necessary to describe what the service expects to be available on the subscriber side.</w:t>
            </w:r>
          </w:p>
        </w:tc>
      </w:tr>
      <w:tr w:rsidR="00554790" w:rsidRPr="00EB38E6" w14:paraId="06066E9D"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0B2D46"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FD47E85"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31D55D05"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FCE3CA6"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ConsumerInterface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65F98E4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Interface specification that is expected to be provided by the service consumer. For example, if a publish/subscribe service interface is designed, it is necessary to describe what the service expects to be available on the subscriber side.</w:t>
            </w:r>
          </w:p>
        </w:tc>
      </w:tr>
      <w:tr w:rsidR="00554790" w:rsidRPr="00EB38E6" w14:paraId="733E02B1"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15E4701" w14:textId="77777777" w:rsidR="00554790" w:rsidRPr="00EB38E6" w:rsidRDefault="00554790" w:rsidP="00AB608C">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8D6E86C"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79F6920"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990CE0F"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3A7AD57C" w14:textId="77777777" w:rsidTr="00AB608C">
        <w:trPr>
          <w:cantSplit/>
          <w:trHeight w:val="2"/>
        </w:trPr>
        <w:tc>
          <w:tcPr>
            <w:tcW w:w="540" w:type="dxa"/>
            <w:vMerge/>
            <w:tcBorders>
              <w:left w:val="single" w:sz="2" w:space="0" w:color="auto"/>
              <w:right w:val="single" w:sz="2" w:space="0" w:color="auto"/>
            </w:tcBorders>
            <w:shd w:val="clear" w:color="auto" w:fill="FFFFFF"/>
          </w:tcPr>
          <w:p w14:paraId="2CFA3A10"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69231BC"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18ABC7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6BBE93"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interface name. The name shall be no longer than one line.</w:t>
            </w:r>
          </w:p>
        </w:tc>
      </w:tr>
      <w:tr w:rsidR="00554790" w:rsidRPr="00EB38E6" w14:paraId="1C8E5809" w14:textId="77777777" w:rsidTr="00AB608C">
        <w:trPr>
          <w:cantSplit/>
          <w:trHeight w:val="2"/>
        </w:trPr>
        <w:tc>
          <w:tcPr>
            <w:tcW w:w="540" w:type="dxa"/>
            <w:vMerge/>
            <w:tcBorders>
              <w:left w:val="single" w:sz="2" w:space="0" w:color="auto"/>
              <w:right w:val="single" w:sz="2" w:space="0" w:color="auto"/>
            </w:tcBorders>
            <w:shd w:val="clear" w:color="auto" w:fill="FFFFFF"/>
          </w:tcPr>
          <w:p w14:paraId="155CD150"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D6A6A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C5390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E2996E2"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description of the interface.</w:t>
            </w:r>
          </w:p>
        </w:tc>
      </w:tr>
      <w:tr w:rsidR="00554790" w:rsidRPr="00EB38E6" w14:paraId="52717A49"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BD41588"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4AC81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9EAF15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539B8C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Refers to the specification of service operations supported by the consumer interface. At least one operation shall be defined.</w:t>
            </w:r>
          </w:p>
        </w:tc>
      </w:tr>
      <w:tr w:rsidR="00554790" w:rsidRPr="00EB38E6" w14:paraId="3402D0DA"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6D28DF"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4C5D180"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2E706BB4"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B12FB42"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Operation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523DF86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Definition of a service operation. Operations allow a service consumer to interact with the service. An operation describes a dedicated function of the service or the consumer.</w:t>
            </w:r>
          </w:p>
        </w:tc>
      </w:tr>
      <w:tr w:rsidR="00554790" w:rsidRPr="00EB38E6" w14:paraId="2F3AD669"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9E0A6C4" w14:textId="77777777" w:rsidR="00554790" w:rsidRPr="00EB38E6" w:rsidRDefault="00554790" w:rsidP="00AB608C">
            <w:pPr>
              <w:pStyle w:val="Table"/>
              <w:ind w:left="0"/>
              <w:rPr>
                <w:rFonts w:asciiTheme="minorHAnsi" w:hAnsi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A6A86E5"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3C5C2ED"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4D3DFBA"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14142EC0" w14:textId="77777777" w:rsidTr="00AB608C">
        <w:trPr>
          <w:cantSplit/>
          <w:trHeight w:val="2"/>
        </w:trPr>
        <w:tc>
          <w:tcPr>
            <w:tcW w:w="540" w:type="dxa"/>
            <w:vMerge/>
            <w:tcBorders>
              <w:left w:val="single" w:sz="2" w:space="0" w:color="auto"/>
              <w:right w:val="single" w:sz="2" w:space="0" w:color="auto"/>
            </w:tcBorders>
            <w:shd w:val="clear" w:color="auto" w:fill="FFFFFF"/>
          </w:tcPr>
          <w:p w14:paraId="7F404CF0"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0D4886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480A803"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BA4C7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operation name. The name shall be no longer than one line.</w:t>
            </w:r>
          </w:p>
        </w:tc>
      </w:tr>
      <w:tr w:rsidR="00554790" w:rsidRPr="00EB38E6" w14:paraId="0C83E21D" w14:textId="77777777" w:rsidTr="00AB608C">
        <w:trPr>
          <w:cantSplit/>
          <w:trHeight w:val="2"/>
        </w:trPr>
        <w:tc>
          <w:tcPr>
            <w:tcW w:w="540" w:type="dxa"/>
            <w:vMerge/>
            <w:tcBorders>
              <w:left w:val="single" w:sz="2" w:space="0" w:color="auto"/>
              <w:right w:val="single" w:sz="2" w:space="0" w:color="auto"/>
            </w:tcBorders>
            <w:shd w:val="clear" w:color="auto" w:fill="FFFFFF"/>
          </w:tcPr>
          <w:p w14:paraId="65523418"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A56D5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E60564E"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0DBD4E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Human readable description of the operation.</w:t>
            </w:r>
          </w:p>
        </w:tc>
      </w:tr>
      <w:tr w:rsidR="00554790" w:rsidRPr="00EB38E6" w14:paraId="24E24DE1" w14:textId="77777777" w:rsidTr="00AB608C">
        <w:trPr>
          <w:cantSplit/>
          <w:trHeight w:val="2"/>
        </w:trPr>
        <w:tc>
          <w:tcPr>
            <w:tcW w:w="540" w:type="dxa"/>
            <w:vMerge/>
            <w:tcBorders>
              <w:left w:val="single" w:sz="2" w:space="0" w:color="auto"/>
              <w:right w:val="single" w:sz="2" w:space="0" w:color="auto"/>
            </w:tcBorders>
            <w:shd w:val="clear" w:color="auto" w:fill="FFFFFF"/>
          </w:tcPr>
          <w:p w14:paraId="3A86227E"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6E6045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returnValueType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141678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52E864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Optional definition of the return value for the operation. The return value could be a business object or a simple status code. The return value data type has to be defined in the logical service data model.</w:t>
            </w:r>
          </w:p>
        </w:tc>
      </w:tr>
      <w:tr w:rsidR="00554790" w:rsidRPr="00EB38E6" w14:paraId="199379AF"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8D267E3"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E83D5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parameterTypes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A851BB4"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ValueTypeData- ModelMapping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84829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Definition of one or more parameters for the operation. This could be business objects or simple types. Parameters have to be defined in the logical service data model.</w:t>
            </w:r>
          </w:p>
        </w:tc>
      </w:tr>
      <w:tr w:rsidR="00554790" w:rsidRPr="00EB38E6" w14:paraId="189F7827"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9AFEE57"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D57492E"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6F03150C"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8D12F2F"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ValueTypeDataModel-</w:t>
            </w:r>
          </w:p>
          <w:p w14:paraId="4C0BEEB2"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Mapping</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0D10D97"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Definition of a data type by providing a reference into the logical service data model. A value type data model mapping is used either in a service operation parameter or return value.</w:t>
            </w:r>
          </w:p>
        </w:tc>
      </w:tr>
      <w:tr w:rsidR="00554790" w:rsidRPr="00EB38E6" w14:paraId="2619337D"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44B5A3B" w14:textId="77777777" w:rsidR="00554790" w:rsidRPr="00EB38E6" w:rsidRDefault="00554790" w:rsidP="00AB608C">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D16BF7"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227B71A"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8A82827"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7DEB63FE" w14:textId="77777777" w:rsidTr="00AB608C">
        <w:trPr>
          <w:cantSplit/>
          <w:trHeight w:val="2"/>
        </w:trPr>
        <w:tc>
          <w:tcPr>
            <w:tcW w:w="540" w:type="dxa"/>
            <w:vMerge/>
            <w:tcBorders>
              <w:left w:val="single" w:sz="2" w:space="0" w:color="auto"/>
              <w:right w:val="single" w:sz="2" w:space="0" w:color="auto"/>
            </w:tcBorders>
            <w:shd w:val="clear" w:color="auto" w:fill="FFFFFF"/>
          </w:tcPr>
          <w:p w14:paraId="2FD91BA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70695F5"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typeReference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2B3AC0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DA473B"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Reference to the logical service data model. It references a type (or element, though type is preferred) in the logical service model by the type's name attribute. </w:t>
            </w:r>
          </w:p>
        </w:tc>
      </w:tr>
      <w:tr w:rsidR="00554790" w:rsidRPr="00EB38E6" w14:paraId="4DFF9703"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A680501" w14:textId="77777777" w:rsidR="00554790" w:rsidRPr="00EB38E6" w:rsidRDefault="00554790" w:rsidP="00AB608C">
            <w:pPr>
              <w:pStyle w:val="TableHeader"/>
              <w:rPr>
                <w:sz w:val="20"/>
                <w:szCs w:val="20"/>
              </w:rPr>
            </w:pPr>
            <w:r w:rsidRPr="00EB38E6">
              <w:rPr>
                <w:sz w:val="20"/>
                <w:szCs w:val="20"/>
                <w:lang w:val="nb-NO"/>
              </w:rPr>
              <w:t xml:space="preserve">Type </w:t>
            </w:r>
            <w:r w:rsidRPr="00EB38E6">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394C96A" w14:textId="77777777" w:rsidR="00554790" w:rsidRPr="00EB38E6" w:rsidRDefault="00554790" w:rsidP="00AB608C">
            <w:pPr>
              <w:pStyle w:val="TableHeader"/>
              <w:rPr>
                <w:sz w:val="20"/>
                <w:szCs w:val="20"/>
                <w:lang w:val="nb-NO"/>
              </w:rPr>
            </w:pPr>
            <w:r w:rsidRPr="00EB38E6">
              <w:rPr>
                <w:sz w:val="20"/>
                <w:szCs w:val="20"/>
              </w:rPr>
              <w:t>Description</w:t>
            </w:r>
          </w:p>
        </w:tc>
      </w:tr>
      <w:tr w:rsidR="00554790" w:rsidRPr="00EB38E6" w14:paraId="1EEBBD57"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1512E12" w14:textId="77777777" w:rsidR="00554790" w:rsidRPr="00EB38E6" w:rsidRDefault="00554790" w:rsidP="00AB608C">
            <w:pPr>
              <w:pStyle w:val="Table"/>
              <w:rPr>
                <w:rFonts w:asciiTheme="minorHAnsi" w:hAnsiTheme="minorHAnsi"/>
                <w:color w:val="auto"/>
                <w:sz w:val="20"/>
                <w:szCs w:val="20"/>
                <w:lang w:val="en-US"/>
              </w:rPr>
            </w:pPr>
            <w:r w:rsidRPr="00EB38E6">
              <w:rPr>
                <w:rFonts w:asciiTheme="minorHAnsi" w:hAnsiTheme="minorHAnsi"/>
                <w:sz w:val="20"/>
                <w:szCs w:val="20"/>
              </w:rPr>
              <w:t>ServiceDataModel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02615C8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The serviceDataModel is a logical model. It is formally described in XSD to achieve interoperability and decouple it from implementing physical data models described in e.g. SOAP or REST.</w:t>
            </w:r>
          </w:p>
          <w:p w14:paraId="6C2787C6"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The model can either be described in-line, or existing schemata can be imported.</w:t>
            </w:r>
          </w:p>
          <w:p w14:paraId="4390A3E1"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 xml:space="preserve">One service specification has one logical service model. </w:t>
            </w:r>
          </w:p>
        </w:tc>
      </w:tr>
      <w:tr w:rsidR="00554790" w:rsidRPr="00EB38E6" w14:paraId="219E2222" w14:textId="77777777" w:rsidTr="00AB608C">
        <w:trPr>
          <w:cantSplit/>
          <w:trHeight w:val="230"/>
          <w:tblHeader/>
        </w:trPr>
        <w:tc>
          <w:tcPr>
            <w:tcW w:w="540" w:type="dxa"/>
            <w:vMerge w:val="restart"/>
            <w:tcBorders>
              <w:top w:val="single" w:sz="2" w:space="0" w:color="auto"/>
              <w:left w:val="single" w:sz="2" w:space="0" w:color="auto"/>
              <w:bottom w:val="single" w:sz="4" w:space="0" w:color="auto"/>
              <w:right w:val="single" w:sz="2" w:space="0" w:color="auto"/>
            </w:tcBorders>
            <w:shd w:val="clear" w:color="auto" w:fill="FFFFFF"/>
          </w:tcPr>
          <w:p w14:paraId="54CB7AD6" w14:textId="77777777" w:rsidR="00554790" w:rsidRPr="00EB38E6" w:rsidRDefault="00554790" w:rsidP="00AB608C">
            <w:pPr>
              <w:pStyle w:val="TableHeader"/>
              <w:rPr>
                <w:b w:val="0"/>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1D34417B" w14:textId="77777777" w:rsidR="00554790" w:rsidRPr="00EB38E6" w:rsidRDefault="00554790" w:rsidP="00AB608C">
            <w:pPr>
              <w:pStyle w:val="TableHeader"/>
              <w:rPr>
                <w:b w:val="0"/>
                <w:sz w:val="20"/>
                <w:szCs w:val="20"/>
              </w:rPr>
            </w:pPr>
            <w:r w:rsidRPr="00EB38E6">
              <w:rPr>
                <w:sz w:val="20"/>
                <w:szCs w:val="20"/>
              </w:rPr>
              <w:t>Element Name</w:t>
            </w:r>
          </w:p>
        </w:tc>
        <w:tc>
          <w:tcPr>
            <w:tcW w:w="2127"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78C0C813" w14:textId="77777777" w:rsidR="00554790" w:rsidRPr="00EB38E6" w:rsidRDefault="00554790" w:rsidP="00AB608C">
            <w:pPr>
              <w:pStyle w:val="TableHeader"/>
              <w:rPr>
                <w:b w:val="0"/>
                <w:sz w:val="20"/>
                <w:szCs w:val="20"/>
              </w:rPr>
            </w:pPr>
            <w:r w:rsidRPr="00EB38E6">
              <w:rPr>
                <w:sz w:val="20"/>
                <w:szCs w:val="20"/>
              </w:rPr>
              <w:t>Type</w:t>
            </w:r>
          </w:p>
        </w:tc>
        <w:tc>
          <w:tcPr>
            <w:tcW w:w="4819"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16C86A2E" w14:textId="77777777" w:rsidR="00554790" w:rsidRPr="00EB38E6" w:rsidRDefault="00554790" w:rsidP="00AB608C">
            <w:pPr>
              <w:pStyle w:val="TableHeader"/>
              <w:rPr>
                <w:b w:val="0"/>
                <w:sz w:val="20"/>
                <w:szCs w:val="20"/>
              </w:rPr>
            </w:pPr>
            <w:r w:rsidRPr="00EB38E6">
              <w:rPr>
                <w:sz w:val="20"/>
                <w:szCs w:val="20"/>
              </w:rPr>
              <w:t>Description</w:t>
            </w:r>
          </w:p>
        </w:tc>
      </w:tr>
      <w:tr w:rsidR="00554790" w:rsidRPr="00EB38E6" w14:paraId="0EED2787" w14:textId="77777777" w:rsidTr="00AB608C">
        <w:trPr>
          <w:cantSplit/>
          <w:trHeight w:val="2"/>
        </w:trPr>
        <w:tc>
          <w:tcPr>
            <w:tcW w:w="540" w:type="dxa"/>
            <w:vMerge/>
            <w:tcBorders>
              <w:top w:val="single" w:sz="4" w:space="0" w:color="auto"/>
              <w:left w:val="single" w:sz="2" w:space="0" w:color="auto"/>
              <w:bottom w:val="single" w:sz="4" w:space="0" w:color="auto"/>
              <w:right w:val="single" w:sz="2" w:space="0" w:color="auto"/>
            </w:tcBorders>
            <w:shd w:val="clear" w:color="auto" w:fill="FFFFFF"/>
          </w:tcPr>
          <w:p w14:paraId="4A902767" w14:textId="77777777" w:rsidR="00554790" w:rsidRPr="00EB38E6" w:rsidRDefault="00554790" w:rsidP="00AB608C">
            <w:pPr>
              <w:pStyle w:val="Table"/>
              <w:rPr>
                <w:rFonts w:asciiTheme="minorHAnsi" w:hAnsiTheme="minorHAnsi"/>
                <w:color w:val="auto"/>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174464F9"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definitionAsXSD</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35E27408"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4B8A2D00" w14:textId="77777777" w:rsidR="00554790" w:rsidRPr="00EB38E6" w:rsidRDefault="00554790" w:rsidP="00AB608C">
            <w:pPr>
              <w:pStyle w:val="Table"/>
              <w:rPr>
                <w:rFonts w:asciiTheme="minorHAnsi" w:hAnsiTheme="minorHAnsi"/>
                <w:sz w:val="20"/>
                <w:szCs w:val="20"/>
              </w:rPr>
            </w:pPr>
            <w:r w:rsidRPr="00EB38E6">
              <w:rPr>
                <w:rFonts w:asciiTheme="minorHAnsi" w:hAnsiTheme="minorHAnsi"/>
                <w:sz w:val="20"/>
                <w:szCs w:val="20"/>
              </w:rPr>
              <w:t>The definition of the service data model described in XSD.</w:t>
            </w:r>
          </w:p>
        </w:tc>
      </w:tr>
    </w:tbl>
    <w:p w14:paraId="3B12274E" w14:textId="77777777" w:rsidR="00554790" w:rsidRDefault="00554790" w:rsidP="00554790">
      <w:pPr>
        <w:pStyle w:val="Heading1"/>
        <w:tabs>
          <w:tab w:val="clear" w:pos="0"/>
          <w:tab w:val="num" w:pos="142"/>
        </w:tabs>
        <w:ind w:left="851"/>
      </w:pPr>
      <w:bookmarkStart w:id="34" w:name="_Toc477343201"/>
      <w:r>
        <w:t>Service Technical Design</w:t>
      </w:r>
      <w:bookmarkEnd w:id="34"/>
    </w:p>
    <w:p w14:paraId="427ABD31" w14:textId="77777777" w:rsidR="00554790" w:rsidRPr="00F55AD7" w:rsidRDefault="00554790" w:rsidP="00554790">
      <w:pPr>
        <w:pStyle w:val="Heading2separationline"/>
      </w:pPr>
    </w:p>
    <w:p w14:paraId="79B8E32E" w14:textId="77777777" w:rsidR="00554790" w:rsidRDefault="00554790" w:rsidP="00410968">
      <w:pPr>
        <w:pStyle w:val="Heading2"/>
      </w:pPr>
      <w:bookmarkStart w:id="35" w:name="_Toc477343202"/>
      <w:r>
        <w:t>Service Design Description Document</w:t>
      </w:r>
      <w:bookmarkEnd w:id="35"/>
    </w:p>
    <w:p w14:paraId="44F04882" w14:textId="77777777" w:rsidR="00554790" w:rsidRPr="00F55AD7" w:rsidRDefault="00554790" w:rsidP="00554790">
      <w:pPr>
        <w:pStyle w:val="Heading2separationline"/>
      </w:pPr>
    </w:p>
    <w:p w14:paraId="511A732D" w14:textId="77777777" w:rsidR="00554790" w:rsidRPr="003576D1" w:rsidRDefault="00554790" w:rsidP="00554790">
      <w:pPr>
        <w:pStyle w:val="BodyText"/>
      </w:pPr>
      <w:r w:rsidRPr="003576D1">
        <w:t>The purpose of the service design description is to document in human readable manner all the information comprising the technical design of a service. This document shall provide a detailed description of how a service shall be realized with a certain technology. For the technology-independent information this document shall refer to the service specification document, rather than replicating any information.</w:t>
      </w:r>
    </w:p>
    <w:p w14:paraId="7EC157EA" w14:textId="77777777" w:rsidR="00554790" w:rsidRPr="003576D1" w:rsidRDefault="00554790" w:rsidP="00554790">
      <w:pPr>
        <w:pStyle w:val="BodyText"/>
      </w:pPr>
      <w:r w:rsidRPr="003576D1">
        <w:t>Note that in theory one service technical design may describe several different kinds of services. In this case, all service specifications shall be referenced in the service design description. On the other hand it is obvious that one service specification may be referenced by several different service design descriptions. This is the case when a service shall be implemented/provided by using different technologies.</w:t>
      </w:r>
    </w:p>
    <w:p w14:paraId="5A56B2A7" w14:textId="77777777" w:rsidR="00554790" w:rsidRDefault="00554790" w:rsidP="00554790">
      <w:pPr>
        <w:pStyle w:val="BodyText"/>
      </w:pPr>
      <w:r w:rsidRPr="003576D1">
        <w:t>In order to assure a certain uniformity of service technical design description documents produced by different authors, the document shall be aligned with the service design description template.</w:t>
      </w:r>
    </w:p>
    <w:p w14:paraId="4B109A3E" w14:textId="77777777" w:rsidR="00554790" w:rsidRDefault="00554790" w:rsidP="00410968">
      <w:pPr>
        <w:pStyle w:val="Heading2"/>
      </w:pPr>
      <w:bookmarkStart w:id="36" w:name="_Toc477343203"/>
      <w:r>
        <w:t>Service Design Description Template</w:t>
      </w:r>
      <w:bookmarkEnd w:id="36"/>
    </w:p>
    <w:p w14:paraId="56FA13BD" w14:textId="77777777" w:rsidR="00554790" w:rsidRPr="00F55AD7" w:rsidRDefault="00554790" w:rsidP="00554790">
      <w:pPr>
        <w:pStyle w:val="Heading2separationline"/>
      </w:pPr>
    </w:p>
    <w:p w14:paraId="52D423FC" w14:textId="5FDB17E3" w:rsidR="00554790" w:rsidRPr="005B0370" w:rsidRDefault="00554790" w:rsidP="00554790">
      <w:pPr>
        <w:pStyle w:val="BodyText"/>
      </w:pPr>
      <w:r w:rsidRPr="005B0370">
        <w:t>The service design description template</w:t>
      </w:r>
      <w:r w:rsidR="009248FD">
        <w:t xml:space="preserve"> </w:t>
      </w:r>
      <w:r w:rsidR="009248FD">
        <w:fldChar w:fldCharType="begin"/>
      </w:r>
      <w:r w:rsidR="009248FD">
        <w:instrText xml:space="preserve"> REF _Ref477343631 \r \h </w:instrText>
      </w:r>
      <w:r w:rsidR="009248FD">
        <w:fldChar w:fldCharType="separate"/>
      </w:r>
      <w:r w:rsidR="009248FD">
        <w:t>ANNEX F</w:t>
      </w:r>
      <w:r w:rsidR="009248FD">
        <w:fldChar w:fldCharType="end"/>
      </w:r>
      <w:r w:rsidRPr="005B0370">
        <w:t xml:space="preserve"> shall support the service architects/designers in creating a document based description of the service technical design. The template prescribes a structure of chapters (to be completed by the author of the service technical design), and for each section descriptive instructions for the intended content.</w:t>
      </w:r>
    </w:p>
    <w:p w14:paraId="2F754AB9" w14:textId="77777777" w:rsidR="00554790" w:rsidRDefault="00554790" w:rsidP="00554790">
      <w:pPr>
        <w:pStyle w:val="BodyText"/>
      </w:pPr>
      <w:r w:rsidRPr="005B0370">
        <w:t>The basic structure of the service design description template is replicated in the subsections below.</w:t>
      </w:r>
    </w:p>
    <w:p w14:paraId="41C05C52" w14:textId="77777777" w:rsidR="00554790" w:rsidRDefault="00554790" w:rsidP="00554790">
      <w:pPr>
        <w:pStyle w:val="Heading3"/>
      </w:pPr>
      <w:bookmarkStart w:id="37" w:name="_Toc477343204"/>
      <w:r>
        <w:lastRenderedPageBreak/>
        <w:t>Introduction</w:t>
      </w:r>
      <w:bookmarkEnd w:id="37"/>
    </w:p>
    <w:p w14:paraId="0BA289B6" w14:textId="77777777" w:rsidR="00554790" w:rsidRDefault="00554790" w:rsidP="00554790">
      <w:pPr>
        <w:pStyle w:val="BodyText"/>
      </w:pPr>
      <w:r w:rsidRPr="005B0370">
        <w:t>The introduction section contains the usual basic information, such as purpose of the document, intended readership, etc.</w:t>
      </w:r>
    </w:p>
    <w:p w14:paraId="7589CF60" w14:textId="77777777" w:rsidR="00554790" w:rsidRDefault="00554790" w:rsidP="00554790">
      <w:pPr>
        <w:pStyle w:val="Heading3"/>
      </w:pPr>
      <w:bookmarkStart w:id="38" w:name="_Toc477343205"/>
      <w:r>
        <w:t>Service Design Identification</w:t>
      </w:r>
      <w:bookmarkEnd w:id="38"/>
    </w:p>
    <w:p w14:paraId="42E581EC" w14:textId="77777777" w:rsidR="00554790" w:rsidRPr="005B0370" w:rsidRDefault="00554790" w:rsidP="00554790">
      <w:pPr>
        <w:pStyle w:val="BodyText"/>
      </w:pPr>
      <w:r w:rsidRPr="005B0370">
        <w:t>The service design identification section provides a tabular overview of mainly administrative attributes needed for identification and lookup of the service design. Example content of this section: reference to service specification; name, identifier and version of the technical design; author (vendor information), key words, etc.</w:t>
      </w:r>
    </w:p>
    <w:p w14:paraId="79B611DF" w14:textId="77777777" w:rsidR="00554790" w:rsidRDefault="00554790" w:rsidP="00554790">
      <w:pPr>
        <w:pStyle w:val="Heading3"/>
      </w:pPr>
      <w:bookmarkStart w:id="39" w:name="_Toc477343206"/>
      <w:r>
        <w:t>Technology Introduction</w:t>
      </w:r>
      <w:bookmarkEnd w:id="39"/>
    </w:p>
    <w:p w14:paraId="58D8A1BB" w14:textId="77777777" w:rsidR="00554790" w:rsidRPr="005B0370" w:rsidRDefault="00554790" w:rsidP="00554790">
      <w:pPr>
        <w:pStyle w:val="BodyText"/>
      </w:pPr>
      <w:r w:rsidRPr="005B0370">
        <w:t>The technology introduction section contains a basic background about the chosen technology. In most cases this will be a short description of basic technology aspects accompanied with appropriate references to standard documents and best practice descriptions.</w:t>
      </w:r>
    </w:p>
    <w:p w14:paraId="09C15762" w14:textId="77777777" w:rsidR="00554790" w:rsidRPr="00377840" w:rsidRDefault="00554790" w:rsidP="00554790">
      <w:pPr>
        <w:pStyle w:val="Heading3"/>
      </w:pPr>
      <w:bookmarkStart w:id="40" w:name="_Ref475542683"/>
      <w:bookmarkStart w:id="41" w:name="_Toc477343207"/>
      <w:r>
        <w:t>Service Design Overview</w:t>
      </w:r>
      <w:bookmarkEnd w:id="40"/>
      <w:bookmarkEnd w:id="41"/>
    </w:p>
    <w:p w14:paraId="5941F2E9" w14:textId="77777777" w:rsidR="00554790" w:rsidRPr="005B0370" w:rsidRDefault="00554790" w:rsidP="00554790">
      <w:pPr>
        <w:pStyle w:val="BodyText"/>
      </w:pPr>
      <w:r w:rsidRPr="005B0370">
        <w:t>This chapter aims at providing an overview of the main elements of the service design and a mapping of the design elements to the service specification elements. The elements in this view are all usually created by means of an UML modelling tool.</w:t>
      </w:r>
    </w:p>
    <w:p w14:paraId="5210CA35" w14:textId="77777777" w:rsidR="00554790" w:rsidRPr="005B0370" w:rsidRDefault="00554790" w:rsidP="00554790">
      <w:pPr>
        <w:pStyle w:val="BodyText"/>
      </w:pPr>
      <w:r w:rsidRPr="005B0370">
        <w:t>Architectural elements applicable for this description are:</w:t>
      </w:r>
    </w:p>
    <w:p w14:paraId="692A2CDE" w14:textId="77777777" w:rsidR="00554790" w:rsidRDefault="00554790" w:rsidP="00554790">
      <w:pPr>
        <w:pStyle w:val="Bullet1"/>
      </w:pPr>
      <w:r w:rsidRPr="005B0370">
        <w:t xml:space="preserve">Service: </w:t>
      </w:r>
      <w:r w:rsidRPr="005B0370">
        <w:br/>
        <w:t>the element representing the service as a whole.</w:t>
      </w:r>
    </w:p>
    <w:p w14:paraId="120823C8" w14:textId="77777777" w:rsidR="00554790" w:rsidRDefault="00554790" w:rsidP="00554790">
      <w:pPr>
        <w:pStyle w:val="Bullet1"/>
      </w:pPr>
      <w:r w:rsidRPr="005B0370">
        <w:t xml:space="preserve">Service Interfaces: </w:t>
      </w:r>
      <w:r w:rsidRPr="005B0370">
        <w:br/>
        <w:t>the communication mechanisms of the service, i.e., interaction mechanisms between service provider and service consumer. Defined by allocating service operations to either the provider or the consumer of the service.</w:t>
      </w:r>
    </w:p>
    <w:p w14:paraId="5D516F0B" w14:textId="77777777" w:rsidR="00554790" w:rsidRDefault="00554790" w:rsidP="00554790">
      <w:pPr>
        <w:pStyle w:val="Bullet1"/>
      </w:pPr>
      <w:r w:rsidRPr="005B0370">
        <w:t xml:space="preserve">Service Operations: </w:t>
      </w:r>
      <w:r w:rsidRPr="005B0370">
        <w:br/>
        <w:t>describe the operations used to access the service.</w:t>
      </w:r>
    </w:p>
    <w:p w14:paraId="181DEC77" w14:textId="77777777" w:rsidR="00554790" w:rsidRPr="005B0370" w:rsidRDefault="00554790" w:rsidP="00554790">
      <w:pPr>
        <w:pStyle w:val="Bullet1"/>
      </w:pPr>
      <w:r w:rsidRPr="005B0370">
        <w:t xml:space="preserve">Service Operations Parameter Definitions: </w:t>
      </w:r>
      <w:r w:rsidRPr="005B0370">
        <w:br/>
        <w:t>identify data structures being exchanged via Service Operations.</w:t>
      </w:r>
    </w:p>
    <w:p w14:paraId="4F05412F" w14:textId="77777777" w:rsidR="00554790" w:rsidRPr="005B0370" w:rsidRDefault="00554790" w:rsidP="00554790">
      <w:pPr>
        <w:pStyle w:val="BodyText"/>
      </w:pPr>
      <w:r w:rsidRPr="005B0370">
        <w:t>The above elements may be depicted in one or several diagrams. Which and how many diagrams are needed</w:t>
      </w:r>
      <w:r>
        <w:t>,</w:t>
      </w:r>
      <w:r w:rsidRPr="005B0370">
        <w:t xml:space="preserve"> depends on the chosen arc</w:t>
      </w:r>
      <w:r>
        <w:t>hitecture description framework</w:t>
      </w:r>
      <w:r w:rsidRPr="005B0370">
        <w:t>, the chosen technology, and the complexity of the service.</w:t>
      </w:r>
    </w:p>
    <w:p w14:paraId="17A28B82" w14:textId="77777777" w:rsidR="00554790" w:rsidRPr="005B0370" w:rsidRDefault="00554790" w:rsidP="00554790">
      <w:pPr>
        <w:pStyle w:val="BodyText"/>
      </w:pPr>
      <w:r w:rsidRPr="005B0370">
        <w:t>If the structure of the service design follows the service specification to a great extent, then it is not necessary to replicate identical diagrams here in this section; in this case, this section shall contain references to the service specification document. However, it is assumed that in many cases, depending on the chosen technology, the actual interface and/or operation names (and structuring) are not fully identical to the abstract definition given in the service specification.</w:t>
      </w:r>
    </w:p>
    <w:p w14:paraId="51CEAF20" w14:textId="77777777" w:rsidR="00554790" w:rsidRPr="005B0370" w:rsidRDefault="00554790" w:rsidP="00554790">
      <w:pPr>
        <w:pStyle w:val="BodyText"/>
      </w:pPr>
      <w:r w:rsidRPr="005B0370">
        <w:t>The service design overview may be described by using an UML diagram</w:t>
      </w:r>
      <w:r w:rsidRPr="005B0370">
        <w:rPr>
          <w:vertAlign w:val="superscript"/>
        </w:rPr>
        <w:footnoteReference w:id="3"/>
      </w:r>
      <w:r w:rsidRPr="005B0370">
        <w:t xml:space="preserve"> that illustrates the service interfaces with their operations and their allocation to service provider and service consumer. This information should also be provided in tabular form. Furthermore, it shall be described how the specified Message Exchange Patterns (MEP) are realised with the chosen technology.</w:t>
      </w:r>
    </w:p>
    <w:p w14:paraId="0121419C" w14:textId="77777777" w:rsidR="00554790" w:rsidRDefault="00554790" w:rsidP="00554790">
      <w:pPr>
        <w:pStyle w:val="Heading3"/>
      </w:pPr>
      <w:bookmarkStart w:id="42" w:name="_Ref475542520"/>
      <w:bookmarkStart w:id="43" w:name="_Toc477343208"/>
      <w:r>
        <w:lastRenderedPageBreak/>
        <w:t>Physical Data Model</w:t>
      </w:r>
      <w:bookmarkEnd w:id="42"/>
      <w:bookmarkEnd w:id="43"/>
    </w:p>
    <w:p w14:paraId="73DEAF1F" w14:textId="77777777" w:rsidR="00554790" w:rsidRPr="005B0370" w:rsidRDefault="00554790" w:rsidP="00554790">
      <w:pPr>
        <w:pStyle w:val="BodyText"/>
      </w:pPr>
      <w:r w:rsidRPr="005B0370">
        <w:t>This chapter provides a detailed description of the data structures exchanged between service provider and service consumer. This description shall also include a mapping of the data structures to the service data model provided in the service specification.</w:t>
      </w:r>
    </w:p>
    <w:p w14:paraId="40F133F8" w14:textId="77777777" w:rsidR="00554790" w:rsidRPr="005B0370" w:rsidRDefault="00554790" w:rsidP="00554790">
      <w:pPr>
        <w:pStyle w:val="BodyText"/>
      </w:pPr>
      <w:r w:rsidRPr="005B0370">
        <w:t>The service design description template does not prescribe a detailed format for this section. Allowed presentations of the physical data model include</w:t>
      </w:r>
    </w:p>
    <w:p w14:paraId="00639248" w14:textId="77777777" w:rsidR="00554790" w:rsidRDefault="00554790" w:rsidP="00554790">
      <w:pPr>
        <w:pStyle w:val="Bullet1"/>
      </w:pPr>
      <w:r w:rsidRPr="005B0370">
        <w:t>UML diagrams representing the data structures including detailed physical data type descriptions at attribute level;</w:t>
      </w:r>
    </w:p>
    <w:p w14:paraId="06EF77D3" w14:textId="77777777" w:rsidR="00554790" w:rsidRDefault="00554790" w:rsidP="00554790">
      <w:pPr>
        <w:pStyle w:val="Bullet1"/>
      </w:pPr>
      <w:r w:rsidRPr="005B0370">
        <w:t>XML/XSD files describing the data structures;</w:t>
      </w:r>
    </w:p>
    <w:p w14:paraId="2BD49ED0" w14:textId="77777777" w:rsidR="00554790" w:rsidRPr="005B0370" w:rsidRDefault="00554790" w:rsidP="00554790">
      <w:pPr>
        <w:pStyle w:val="Bullet1"/>
      </w:pPr>
      <w:r w:rsidRPr="005B0370">
        <w:t>Tabular presentations.</w:t>
      </w:r>
    </w:p>
    <w:p w14:paraId="16DD6C85" w14:textId="77777777" w:rsidR="00554790" w:rsidRPr="005B0370" w:rsidRDefault="00554790" w:rsidP="00554790">
      <w:pPr>
        <w:pStyle w:val="BodyText"/>
      </w:pPr>
      <w:r w:rsidRPr="005B0370">
        <w:t>Any mixture of the above formats is allowed.</w:t>
      </w:r>
    </w:p>
    <w:p w14:paraId="4798E22D" w14:textId="77777777" w:rsidR="00554790" w:rsidRPr="005B0370" w:rsidRDefault="00554790" w:rsidP="00554790">
      <w:pPr>
        <w:pStyle w:val="BodyText"/>
      </w:pPr>
      <w:r w:rsidRPr="005B0370">
        <w:t>If the physical service data model is related to an external data model (e.g., being a subset of a standard data model, e.g. based on an S-100 specification), then this section shall refer to it: each data item of the physical data model shall be mapped to a data item defined in the external data model. This mapping may be added in the same table that describes the data items and their attributes and associations.</w:t>
      </w:r>
    </w:p>
    <w:p w14:paraId="4F29AEDA" w14:textId="77777777" w:rsidR="00554790" w:rsidRDefault="00554790" w:rsidP="00554790">
      <w:pPr>
        <w:pStyle w:val="Heading3"/>
      </w:pPr>
      <w:bookmarkStart w:id="44" w:name="_Toc477343209"/>
      <w:r>
        <w:t>Service Interface Design</w:t>
      </w:r>
      <w:bookmarkEnd w:id="44"/>
    </w:p>
    <w:p w14:paraId="0D25C2E8" w14:textId="77777777" w:rsidR="00554790" w:rsidRPr="005B0370" w:rsidRDefault="00554790" w:rsidP="00554790">
      <w:pPr>
        <w:pStyle w:val="BodyText"/>
      </w:pPr>
      <w:r w:rsidRPr="005B0370">
        <w:t>The structure of the service interface design section is identical to the structure of the service interface specifications section in the service specification document (see</w:t>
      </w:r>
      <w:r>
        <w:t xml:space="preserve"> </w:t>
      </w:r>
      <w:r>
        <w:fldChar w:fldCharType="begin"/>
      </w:r>
      <w:r>
        <w:instrText xml:space="preserve"> REF _Ref475541691 \r \h </w:instrText>
      </w:r>
      <w:r>
        <w:fldChar w:fldCharType="separate"/>
      </w:r>
      <w:r>
        <w:t>3.2.6</w:t>
      </w:r>
      <w:r>
        <w:fldChar w:fldCharType="end"/>
      </w:r>
      <w:r w:rsidRPr="005B0370">
        <w:t>). This section may be limited to references to the service specification document, if all of the following conditions are fulfilled:</w:t>
      </w:r>
    </w:p>
    <w:p w14:paraId="7CB2EC5C" w14:textId="77777777" w:rsidR="00554790" w:rsidRPr="005B0370" w:rsidRDefault="00554790" w:rsidP="00554790">
      <w:pPr>
        <w:pStyle w:val="Bullet1"/>
      </w:pPr>
      <w:r w:rsidRPr="005B0370">
        <w:t>the service design reflects the service interfaces in a 1:1 manner,</w:t>
      </w:r>
    </w:p>
    <w:p w14:paraId="77227A75" w14:textId="77777777" w:rsidR="00554790" w:rsidRPr="005B0370" w:rsidRDefault="00554790" w:rsidP="00554790">
      <w:pPr>
        <w:pStyle w:val="Bullet1"/>
      </w:pPr>
      <w:r w:rsidRPr="005B0370">
        <w:t>the service interfaces are sufficiently described in the service specification,</w:t>
      </w:r>
    </w:p>
    <w:p w14:paraId="00C0D038" w14:textId="77777777" w:rsidR="00554790" w:rsidRPr="005B0370" w:rsidRDefault="00554790" w:rsidP="00554790">
      <w:pPr>
        <w:pStyle w:val="Bullet1"/>
      </w:pPr>
      <w:r w:rsidRPr="005B0370">
        <w:t>the physical data model (section</w:t>
      </w:r>
      <w:r>
        <w:t xml:space="preserve"> </w:t>
      </w:r>
      <w:r>
        <w:fldChar w:fldCharType="begin"/>
      </w:r>
      <w:r>
        <w:instrText xml:space="preserve"> REF _Ref475542520 \r \h </w:instrText>
      </w:r>
      <w:r>
        <w:fldChar w:fldCharType="separate"/>
      </w:r>
      <w:r>
        <w:t>4.2.5</w:t>
      </w:r>
      <w:r>
        <w:fldChar w:fldCharType="end"/>
      </w:r>
      <w:r w:rsidRPr="005B0370">
        <w:t>) contains an unambiguous mapping of all payload data items of the service specification to the detailed physical data items.</w:t>
      </w:r>
    </w:p>
    <w:p w14:paraId="0000B59C" w14:textId="77777777" w:rsidR="00554790" w:rsidRDefault="00554790" w:rsidP="00554790">
      <w:pPr>
        <w:pStyle w:val="Heading3"/>
      </w:pPr>
      <w:bookmarkStart w:id="45" w:name="_Toc477343210"/>
      <w:r>
        <w:t>Service Dynamic Behaviour</w:t>
      </w:r>
      <w:bookmarkEnd w:id="45"/>
    </w:p>
    <w:p w14:paraId="3643DD2B" w14:textId="77777777" w:rsidR="00554790" w:rsidRPr="005B0370" w:rsidRDefault="00554790" w:rsidP="00554790">
      <w:pPr>
        <w:pStyle w:val="BodyText"/>
      </w:pPr>
      <w:r w:rsidRPr="005B0370">
        <w:t xml:space="preserve">This chapter describes the interactive behaviour between service interfaces (interaction specification) and, if required, between different services (orchestration). </w:t>
      </w:r>
    </w:p>
    <w:p w14:paraId="64888223" w14:textId="77777777" w:rsidR="00554790" w:rsidRPr="005B0370" w:rsidRDefault="00554790" w:rsidP="00554790">
      <w:pPr>
        <w:pStyle w:val="BodyText"/>
      </w:pPr>
      <w:r w:rsidRPr="005B0370">
        <w:t>Following types of views and UML diagrams can be used to describe the dynamic behaviour:</w:t>
      </w:r>
    </w:p>
    <w:p w14:paraId="63F55F71" w14:textId="77777777" w:rsidR="00554790" w:rsidRPr="005B0370" w:rsidRDefault="00554790" w:rsidP="00554790">
      <w:pPr>
        <w:pStyle w:val="Bullet1"/>
      </w:pPr>
      <w:r w:rsidRPr="005B0370">
        <w:t>Sequence diagrams</w:t>
      </w:r>
    </w:p>
    <w:p w14:paraId="575B4D03" w14:textId="77777777" w:rsidR="00554790" w:rsidRPr="005B0370" w:rsidRDefault="00554790" w:rsidP="00554790">
      <w:pPr>
        <w:pStyle w:val="Bullet1"/>
      </w:pPr>
      <w:r w:rsidRPr="005B0370">
        <w:t>Interaction diagrams</w:t>
      </w:r>
    </w:p>
    <w:p w14:paraId="64A6598F" w14:textId="77777777" w:rsidR="00554790" w:rsidRPr="005B0370" w:rsidRDefault="00554790" w:rsidP="00554790">
      <w:pPr>
        <w:pStyle w:val="Bullet1"/>
      </w:pPr>
      <w:r w:rsidRPr="005B0370">
        <w:t>State machine diagrams</w:t>
      </w:r>
    </w:p>
    <w:p w14:paraId="5CC6AB3F" w14:textId="77777777" w:rsidR="00554790" w:rsidRPr="005B0370" w:rsidRDefault="00554790" w:rsidP="00554790">
      <w:pPr>
        <w:pStyle w:val="BodyText"/>
      </w:pPr>
      <w:r w:rsidRPr="005B0370">
        <w:t>This section is especially relevant, if the service design structure (see section</w:t>
      </w:r>
      <w:r>
        <w:t xml:space="preserve"> </w:t>
      </w:r>
      <w:r>
        <w:fldChar w:fldCharType="begin"/>
      </w:r>
      <w:r>
        <w:instrText xml:space="preserve"> REF _Ref475542683 \r \h </w:instrText>
      </w:r>
      <w:r>
        <w:fldChar w:fldCharType="separate"/>
      </w:r>
      <w:r>
        <w:t>4.2.4</w:t>
      </w:r>
      <w:r>
        <w:fldChar w:fldCharType="end"/>
      </w:r>
      <w:r w:rsidRPr="005B0370">
        <w:t>) differs from the service structure introduced in the service specification. 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4CA48A18" w14:textId="77777777" w:rsidR="00554790" w:rsidRDefault="00554790" w:rsidP="00554790">
      <w:pPr>
        <w:pStyle w:val="Heading3"/>
      </w:pPr>
      <w:bookmarkStart w:id="46" w:name="_Toc477343211"/>
      <w:r>
        <w:t>References</w:t>
      </w:r>
      <w:bookmarkEnd w:id="46"/>
    </w:p>
    <w:p w14:paraId="5F529E5F" w14:textId="77777777" w:rsidR="00554790" w:rsidRPr="00335C44" w:rsidRDefault="00554790" w:rsidP="00554790">
      <w:pPr>
        <w:pStyle w:val="BodyText"/>
      </w:pPr>
      <w:r w:rsidRPr="00335C44">
        <w:t>The References section contains a list of all documents referred to by the service design description (e.g., service specification, requirements documents, etc.). At least the service specification document needs to be referenced.</w:t>
      </w:r>
    </w:p>
    <w:p w14:paraId="244A6780" w14:textId="77777777" w:rsidR="009248FD" w:rsidRDefault="009248FD">
      <w:pPr>
        <w:spacing w:after="200" w:line="276" w:lineRule="auto"/>
        <w:rPr>
          <w:rFonts w:asciiTheme="majorHAnsi" w:eastAsiaTheme="majorEastAsia" w:hAnsiTheme="majorHAnsi" w:cstheme="majorBidi"/>
          <w:b/>
          <w:bCs/>
          <w:caps/>
          <w:color w:val="407EC9"/>
          <w:sz w:val="24"/>
          <w:szCs w:val="24"/>
        </w:rPr>
      </w:pPr>
      <w:bookmarkStart w:id="47" w:name="_Toc459216348"/>
      <w:bookmarkStart w:id="48" w:name="_Toc477343212"/>
      <w:r>
        <w:br w:type="page"/>
      </w:r>
    </w:p>
    <w:p w14:paraId="7F9292AD" w14:textId="4EF83D09" w:rsidR="00554790" w:rsidRDefault="00554790" w:rsidP="00410968">
      <w:pPr>
        <w:pStyle w:val="Heading2"/>
      </w:pPr>
      <w:r w:rsidRPr="003E75B9">
        <w:lastRenderedPageBreak/>
        <w:t>Service Design Description XSD Structure</w:t>
      </w:r>
      <w:bookmarkEnd w:id="47"/>
      <w:bookmarkEnd w:id="48"/>
    </w:p>
    <w:p w14:paraId="3511F3D4" w14:textId="77777777" w:rsidR="00554790" w:rsidRPr="00F55AD7" w:rsidRDefault="00554790" w:rsidP="00554790">
      <w:pPr>
        <w:pStyle w:val="Heading2separationline"/>
      </w:pPr>
    </w:p>
    <w:p w14:paraId="0CC3E4F5" w14:textId="77777777" w:rsidR="00554790" w:rsidRDefault="00554790" w:rsidP="00554790">
      <w:pPr>
        <w:pStyle w:val="BodyText"/>
        <w:jc w:val="center"/>
      </w:pPr>
      <w:r>
        <w:rPr>
          <w:noProof/>
          <w:lang w:eastAsia="en-GB"/>
        </w:rPr>
        <w:drawing>
          <wp:inline distT="0" distB="0" distL="0" distR="0" wp14:anchorId="22906DD6" wp14:editId="19D27C7E">
            <wp:extent cx="4754880" cy="2871947"/>
            <wp:effectExtent l="0" t="0" r="762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4754880" cy="2871947"/>
                    </a:xfrm>
                    <a:prstGeom prst="rect">
                      <a:avLst/>
                    </a:prstGeom>
                  </pic:spPr>
                </pic:pic>
              </a:graphicData>
            </a:graphic>
          </wp:inline>
        </w:drawing>
      </w:r>
    </w:p>
    <w:p w14:paraId="523355C8" w14:textId="77777777" w:rsidR="00554790" w:rsidRDefault="00554790" w:rsidP="00554790">
      <w:pPr>
        <w:pStyle w:val="Figurecaption"/>
        <w:jc w:val="center"/>
        <w:rPr>
          <w:noProof/>
        </w:rPr>
      </w:pPr>
      <w:bookmarkStart w:id="49" w:name="_Toc477343235"/>
      <w:r>
        <w:rPr>
          <w:noProof/>
        </w:rPr>
        <w:t>Structure of the Service Technical Design Description</w:t>
      </w:r>
      <w:bookmarkEnd w:id="49"/>
    </w:p>
    <w:p w14:paraId="166EBE23" w14:textId="77777777" w:rsidR="00554790" w:rsidRDefault="00554790" w:rsidP="00554790">
      <w:pPr>
        <w:pStyle w:val="BodyText"/>
      </w:pPr>
      <w:r>
        <w:t xml:space="preserve">Figure 5 gives an overview about the formal description of the service design description. A description of each item is given in the table below. </w:t>
      </w:r>
    </w:p>
    <w:p w14:paraId="31810E72" w14:textId="77777777" w:rsidR="00554790" w:rsidRDefault="00554790" w:rsidP="00554790">
      <w:pPr>
        <w:pStyle w:val="BodyText"/>
      </w:pPr>
      <w:r>
        <w:t>Note that this formal description of a service technical design is intentionally kept simple and plain. For all described objects many more attributes and related objects could be added and standardized, but in order to get as much adoption as possible the entry barrier should be kept low, and therefore quite some aspects have been intentionally left out.</w:t>
      </w:r>
    </w:p>
    <w:p w14:paraId="3F13FB10" w14:textId="23EA935B" w:rsidR="00554790" w:rsidRDefault="00554790" w:rsidP="00554790">
      <w:pPr>
        <w:pStyle w:val="BodyText"/>
      </w:pPr>
      <w:r>
        <w:t xml:space="preserve">The service </w:t>
      </w:r>
      <w:r w:rsidR="009248FD">
        <w:t>design</w:t>
      </w:r>
      <w:r>
        <w:t xml:space="preserve"> description schema id presented in</w:t>
      </w:r>
      <w:r w:rsidR="009248FD">
        <w:t xml:space="preserve"> </w:t>
      </w:r>
      <w:r w:rsidR="009248FD">
        <w:fldChar w:fldCharType="begin"/>
      </w:r>
      <w:r w:rsidR="009248FD">
        <w:instrText xml:space="preserve"> REF _Ref477344254 \r \h </w:instrText>
      </w:r>
      <w:r w:rsidR="009248FD">
        <w:fldChar w:fldCharType="separate"/>
      </w:r>
      <w:r w:rsidR="009248FD">
        <w:t>ANNEX B</w:t>
      </w:r>
      <w:r w:rsidR="009248FD">
        <w:fldChar w:fldCharType="end"/>
      </w:r>
      <w:r>
        <w:t xml:space="preserve">. </w:t>
      </w:r>
    </w:p>
    <w:p w14:paraId="7C9371DF" w14:textId="77777777" w:rsidR="00554790" w:rsidRDefault="00554790" w:rsidP="00554790">
      <w:pPr>
        <w:pStyle w:val="BodyText"/>
      </w:pPr>
    </w:p>
    <w:p w14:paraId="3F8468C7" w14:textId="77777777" w:rsidR="00554790" w:rsidRDefault="00554790" w:rsidP="00554790">
      <w:pPr>
        <w:pStyle w:val="Tablecaption"/>
        <w:ind w:left="851" w:hanging="851"/>
        <w:jc w:val="center"/>
      </w:pPr>
      <w:bookmarkStart w:id="50" w:name="_Toc477343228"/>
      <w:r>
        <w:t>Information Elements of the Service Design Description</w:t>
      </w:r>
      <w:bookmarkEnd w:id="50"/>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554790" w:rsidRPr="00EA6502" w14:paraId="01E16CCD" w14:textId="77777777" w:rsidTr="00AB608C">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5B4825E" w14:textId="77777777" w:rsidR="00554790" w:rsidRPr="00C27D22" w:rsidRDefault="00554790" w:rsidP="00AB608C">
            <w:pPr>
              <w:pStyle w:val="TableHeader"/>
              <w:keepNext/>
              <w:rPr>
                <w:sz w:val="20"/>
                <w:szCs w:val="20"/>
              </w:rPr>
            </w:pPr>
            <w:r w:rsidRPr="00C27D22">
              <w:rPr>
                <w:sz w:val="20"/>
                <w:szCs w:val="20"/>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FA3575" w14:textId="77777777" w:rsidR="00554790" w:rsidRPr="00EA6502" w:rsidRDefault="00554790" w:rsidP="00AB608C">
            <w:pPr>
              <w:pStyle w:val="TableHeader"/>
              <w:keepNext/>
              <w:rPr>
                <w:sz w:val="20"/>
                <w:szCs w:val="20"/>
              </w:rPr>
            </w:pPr>
            <w:r w:rsidRPr="00C27D22">
              <w:rPr>
                <w:sz w:val="20"/>
                <w:szCs w:val="20"/>
              </w:rPr>
              <w:t>Description</w:t>
            </w:r>
          </w:p>
        </w:tc>
      </w:tr>
      <w:tr w:rsidR="00554790" w:rsidRPr="00A41361" w14:paraId="07B62FB6"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01796CA" w14:textId="77777777" w:rsidR="00554790" w:rsidRPr="00A41361" w:rsidRDefault="00554790" w:rsidP="00AB608C">
            <w:pPr>
              <w:pStyle w:val="Table"/>
            </w:pPr>
            <w:r>
              <w:t>ServiceDesign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400A491" w14:textId="77777777" w:rsidR="00554790" w:rsidRPr="00A41361" w:rsidRDefault="00554790" w:rsidP="00AB608C">
            <w:pPr>
              <w:pStyle w:val="Table"/>
            </w:pPr>
            <w:r>
              <w:t>A service design description.</w:t>
            </w:r>
          </w:p>
        </w:tc>
      </w:tr>
      <w:tr w:rsidR="00554790" w:rsidRPr="00EA6502" w14:paraId="6917E81D"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3511535" w14:textId="77777777" w:rsidR="00554790" w:rsidRPr="00EA6502"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A78606" w14:textId="77777777" w:rsidR="00554790" w:rsidRPr="00EA6502" w:rsidRDefault="00554790" w:rsidP="00AB608C">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DCD39B9" w14:textId="77777777" w:rsidR="00554790" w:rsidRPr="00EA6502" w:rsidRDefault="00554790" w:rsidP="00AB608C">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2C21C1" w14:textId="77777777" w:rsidR="00554790" w:rsidRPr="00EA6502" w:rsidRDefault="00554790" w:rsidP="00AB608C">
            <w:pPr>
              <w:pStyle w:val="TableHeader"/>
              <w:rPr>
                <w:sz w:val="20"/>
                <w:szCs w:val="20"/>
              </w:rPr>
            </w:pPr>
            <w:r w:rsidRPr="00EA6502">
              <w:rPr>
                <w:sz w:val="20"/>
                <w:szCs w:val="20"/>
              </w:rPr>
              <w:t>Description</w:t>
            </w:r>
          </w:p>
        </w:tc>
      </w:tr>
      <w:tr w:rsidR="00554790" w:rsidRPr="00D5281C" w14:paraId="57804290" w14:textId="77777777" w:rsidTr="00AB608C">
        <w:trPr>
          <w:cantSplit/>
          <w:trHeight w:val="2"/>
        </w:trPr>
        <w:tc>
          <w:tcPr>
            <w:tcW w:w="540" w:type="dxa"/>
            <w:vMerge/>
            <w:tcBorders>
              <w:left w:val="single" w:sz="2" w:space="0" w:color="auto"/>
              <w:right w:val="single" w:sz="2" w:space="0" w:color="auto"/>
            </w:tcBorders>
            <w:shd w:val="clear" w:color="auto" w:fill="FFFFFF"/>
          </w:tcPr>
          <w:p w14:paraId="55309C2A"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E3EC39" w14:textId="77777777" w:rsidR="00554790" w:rsidRPr="00633233" w:rsidRDefault="00554790" w:rsidP="00AB608C">
            <w:pPr>
              <w:pStyle w:val="Table"/>
            </w:pPr>
            <w:r w:rsidRPr="00633233">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6EA0EEF"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4BEAED" w14:textId="77777777" w:rsidR="00554790" w:rsidRPr="00D5281C" w:rsidRDefault="00554790" w:rsidP="00AB608C">
            <w:pPr>
              <w:pStyle w:val="Table"/>
              <w:rPr>
                <w:color w:val="auto"/>
              </w:rPr>
            </w:pPr>
            <w:r w:rsidRPr="00633233">
              <w:t>The human readable name</w:t>
            </w:r>
            <w:r>
              <w:t xml:space="preserve"> of the service design</w:t>
            </w:r>
            <w:r w:rsidRPr="00633233">
              <w:t>.</w:t>
            </w:r>
            <w:r>
              <w:rPr>
                <w:color w:val="auto"/>
              </w:rPr>
              <w:t xml:space="preserve"> </w:t>
            </w:r>
            <w:r>
              <w:t xml:space="preserve">The service name should be at maximum a one line brief label. </w:t>
            </w:r>
            <w:r w:rsidRPr="00A41361">
              <w:t xml:space="preserve">Newer versions of the same service </w:t>
            </w:r>
            <w:r>
              <w:t>design</w:t>
            </w:r>
            <w:r w:rsidRPr="00A41361">
              <w:t xml:space="preserve"> </w:t>
            </w:r>
            <w:r>
              <w:t>should</w:t>
            </w:r>
            <w:r w:rsidRPr="00A41361">
              <w:t xml:space="preserve"> </w:t>
            </w:r>
            <w:r>
              <w:t>adopt the same</w:t>
            </w:r>
            <w:r w:rsidRPr="00A41361">
              <w:t xml:space="preserve"> </w:t>
            </w:r>
            <w:r>
              <w:t>name.</w:t>
            </w:r>
          </w:p>
        </w:tc>
      </w:tr>
      <w:tr w:rsidR="00554790" w:rsidRPr="00D5281C" w14:paraId="5C78FCC2" w14:textId="77777777" w:rsidTr="00AB608C">
        <w:trPr>
          <w:cantSplit/>
          <w:trHeight w:val="2"/>
        </w:trPr>
        <w:tc>
          <w:tcPr>
            <w:tcW w:w="540" w:type="dxa"/>
            <w:vMerge/>
            <w:tcBorders>
              <w:left w:val="single" w:sz="2" w:space="0" w:color="auto"/>
              <w:right w:val="single" w:sz="2" w:space="0" w:color="auto"/>
            </w:tcBorders>
            <w:shd w:val="clear" w:color="auto" w:fill="FFFFFF"/>
          </w:tcPr>
          <w:p w14:paraId="6E867E8D"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8B1EB2C" w14:textId="77777777" w:rsidR="00554790" w:rsidRPr="00633233" w:rsidRDefault="00554790" w:rsidP="00AB608C">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C97CBE1"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67548DD" w14:textId="77777777" w:rsidR="00554790" w:rsidRPr="00633233" w:rsidRDefault="00554790" w:rsidP="00AB608C">
            <w:pPr>
              <w:pStyle w:val="Table"/>
            </w:pPr>
            <w:r>
              <w:t xml:space="preserve">Globally unique identification of the service design. </w:t>
            </w:r>
            <w:r w:rsidRPr="00A41361">
              <w:t xml:space="preserve">Newer versions of the same service </w:t>
            </w:r>
            <w:r>
              <w:t>design</w:t>
            </w:r>
            <w:r w:rsidRPr="00A41361">
              <w:t xml:space="preserve"> shall </w:t>
            </w:r>
            <w:r>
              <w:t>adopt</w:t>
            </w:r>
            <w:r w:rsidRPr="00A41361">
              <w:t xml:space="preserve"> the </w:t>
            </w:r>
            <w:r>
              <w:t xml:space="preserve">same </w:t>
            </w:r>
            <w:r w:rsidRPr="00A41361">
              <w:t>id</w:t>
            </w:r>
            <w:r>
              <w:t>.</w:t>
            </w:r>
          </w:p>
        </w:tc>
      </w:tr>
      <w:tr w:rsidR="00554790" w:rsidRPr="00D5281C" w14:paraId="664AD6CA" w14:textId="77777777" w:rsidTr="00AB608C">
        <w:trPr>
          <w:cantSplit/>
          <w:trHeight w:val="2"/>
        </w:trPr>
        <w:tc>
          <w:tcPr>
            <w:tcW w:w="540" w:type="dxa"/>
            <w:vMerge/>
            <w:tcBorders>
              <w:left w:val="single" w:sz="2" w:space="0" w:color="auto"/>
              <w:right w:val="single" w:sz="2" w:space="0" w:color="auto"/>
            </w:tcBorders>
            <w:shd w:val="clear" w:color="auto" w:fill="FFFFFF"/>
          </w:tcPr>
          <w:p w14:paraId="28857A57"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3B3299C" w14:textId="77777777" w:rsidR="00554790" w:rsidRPr="00633233" w:rsidRDefault="00554790" w:rsidP="00AB608C">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B4FFC85"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69752A8" w14:textId="77777777" w:rsidR="00554790" w:rsidRPr="00633233" w:rsidRDefault="00554790" w:rsidP="00AB608C">
            <w:pPr>
              <w:pStyle w:val="Table"/>
            </w:pPr>
            <w:r>
              <w:t>Version of the service design. A service design is uniquely identified by its id and version. Any change in the service physical data model or in the service specification reference requires a new version of the service design.</w:t>
            </w:r>
          </w:p>
        </w:tc>
      </w:tr>
      <w:tr w:rsidR="00554790" w:rsidRPr="00D5281C" w14:paraId="6553D31E" w14:textId="77777777" w:rsidTr="00AB608C">
        <w:trPr>
          <w:cantSplit/>
          <w:trHeight w:val="2"/>
        </w:trPr>
        <w:tc>
          <w:tcPr>
            <w:tcW w:w="540" w:type="dxa"/>
            <w:vMerge/>
            <w:tcBorders>
              <w:left w:val="single" w:sz="2" w:space="0" w:color="auto"/>
              <w:right w:val="single" w:sz="2" w:space="0" w:color="auto"/>
            </w:tcBorders>
            <w:shd w:val="clear" w:color="auto" w:fill="FFFFFF"/>
          </w:tcPr>
          <w:p w14:paraId="601EE277"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BE2DC54" w14:textId="77777777" w:rsidR="00554790" w:rsidRPr="00633233" w:rsidRDefault="00554790" w:rsidP="00AB608C">
            <w:pPr>
              <w:pStyle w:val="Table"/>
            </w:pPr>
            <w: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92B47F9" w14:textId="77777777" w:rsidR="00554790" w:rsidRPr="00633233" w:rsidRDefault="00554790" w:rsidP="00AB608C">
            <w:pPr>
              <w:pStyle w:val="Table"/>
            </w:pPr>
            <w: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C7503E8" w14:textId="77777777" w:rsidR="00554790" w:rsidRDefault="00554790" w:rsidP="00AB608C">
            <w:pPr>
              <w:pStyle w:val="Table"/>
            </w:pPr>
            <w:r>
              <w:t xml:space="preserve">Status of the service design. The status field has one of the following values: </w:t>
            </w:r>
          </w:p>
          <w:p w14:paraId="7023BD0F" w14:textId="77777777" w:rsidR="00554790" w:rsidRDefault="00554790" w:rsidP="00F70F67">
            <w:pPr>
              <w:pStyle w:val="Table"/>
              <w:numPr>
                <w:ilvl w:val="0"/>
                <w:numId w:val="35"/>
              </w:numPr>
            </w:pPr>
            <w:r>
              <w:t>provisional,</w:t>
            </w:r>
          </w:p>
          <w:p w14:paraId="2618EA3A" w14:textId="77777777" w:rsidR="00554790" w:rsidRDefault="00554790" w:rsidP="00F70F67">
            <w:pPr>
              <w:pStyle w:val="Table"/>
              <w:numPr>
                <w:ilvl w:val="0"/>
                <w:numId w:val="35"/>
              </w:numPr>
            </w:pPr>
            <w:r>
              <w:t>released,</w:t>
            </w:r>
          </w:p>
          <w:p w14:paraId="24DE7DA0" w14:textId="77777777" w:rsidR="00554790" w:rsidRDefault="00554790" w:rsidP="00F70F67">
            <w:pPr>
              <w:pStyle w:val="Table"/>
              <w:numPr>
                <w:ilvl w:val="0"/>
                <w:numId w:val="35"/>
              </w:numPr>
            </w:pPr>
            <w:r>
              <w:t>deprecated,</w:t>
            </w:r>
          </w:p>
          <w:p w14:paraId="068632B4" w14:textId="77777777" w:rsidR="00554790" w:rsidRDefault="00554790" w:rsidP="00F70F67">
            <w:pPr>
              <w:pStyle w:val="Table"/>
              <w:numPr>
                <w:ilvl w:val="0"/>
                <w:numId w:val="35"/>
              </w:numPr>
            </w:pPr>
            <w:r>
              <w:t>deleted.</w:t>
            </w:r>
          </w:p>
        </w:tc>
      </w:tr>
      <w:tr w:rsidR="00554790" w:rsidRPr="00D5281C" w14:paraId="02AFD736" w14:textId="77777777" w:rsidTr="00AB608C">
        <w:trPr>
          <w:cantSplit/>
          <w:trHeight w:val="2"/>
        </w:trPr>
        <w:tc>
          <w:tcPr>
            <w:tcW w:w="540" w:type="dxa"/>
            <w:vMerge/>
            <w:tcBorders>
              <w:left w:val="single" w:sz="2" w:space="0" w:color="auto"/>
              <w:right w:val="single" w:sz="2" w:space="0" w:color="auto"/>
            </w:tcBorders>
            <w:shd w:val="clear" w:color="auto" w:fill="FFFFFF"/>
          </w:tcPr>
          <w:p w14:paraId="5BD71AC9"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2B78A5" w14:textId="77777777" w:rsidR="00554790" w:rsidRPr="00633233" w:rsidRDefault="00554790" w:rsidP="00AB608C">
            <w:pPr>
              <w:pStyle w:val="Table"/>
            </w:pPr>
            <w:r w:rsidRPr="00633233">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CC033CD"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48FFB7D" w14:textId="77777777" w:rsidR="00554790" w:rsidRPr="00633233" w:rsidRDefault="00554790" w:rsidP="00AB608C">
            <w:pPr>
              <w:pStyle w:val="Table"/>
            </w:pPr>
            <w:r>
              <w:t xml:space="preserve">A human readable short description of the service design. </w:t>
            </w:r>
            <w:r w:rsidRPr="006A6108">
              <w:t xml:space="preserve">The description </w:t>
            </w:r>
            <w:r>
              <w:t xml:space="preserve">shall </w:t>
            </w:r>
            <w:r w:rsidRPr="006A6108">
              <w:t>contain an abstrac</w:t>
            </w:r>
            <w:r>
              <w:t>t of what a service implementation</w:t>
            </w:r>
            <w:r w:rsidRPr="006A6108">
              <w:t xml:space="preserve"> actually do</w:t>
            </w:r>
            <w:r>
              <w:t>es</w:t>
            </w:r>
            <w:r w:rsidRPr="006A6108">
              <w:t>.</w:t>
            </w:r>
          </w:p>
        </w:tc>
      </w:tr>
      <w:tr w:rsidR="00554790" w:rsidRPr="00D5281C" w14:paraId="5D34C004" w14:textId="77777777" w:rsidTr="00AB608C">
        <w:trPr>
          <w:cantSplit/>
          <w:trHeight w:val="2"/>
        </w:trPr>
        <w:tc>
          <w:tcPr>
            <w:tcW w:w="540" w:type="dxa"/>
            <w:vMerge/>
            <w:tcBorders>
              <w:left w:val="single" w:sz="2" w:space="0" w:color="auto"/>
              <w:right w:val="single" w:sz="2" w:space="0" w:color="auto"/>
            </w:tcBorders>
            <w:shd w:val="clear" w:color="auto" w:fill="FFFFFF"/>
          </w:tcPr>
          <w:p w14:paraId="2EDFDC34"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D0F8976" w14:textId="77777777" w:rsidR="00554790" w:rsidRPr="00633233" w:rsidRDefault="00554790" w:rsidP="00AB608C">
            <w:pPr>
              <w:pStyle w:val="Table"/>
            </w:pPr>
            <w:r>
              <w:t>designsService-Specifications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8196B27" w14:textId="77777777" w:rsidR="00554790" w:rsidRPr="00633233" w:rsidRDefault="00554790" w:rsidP="00AB608C">
            <w:pPr>
              <w:pStyle w:val="Table"/>
            </w:pPr>
            <w:r>
              <w:t>ServiceSpecificationReference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30979A" w14:textId="77777777" w:rsidR="00554790" w:rsidRDefault="00554790" w:rsidP="00AB608C">
            <w:pPr>
              <w:pStyle w:val="Table"/>
            </w:pPr>
            <w:r>
              <w:t>Refers to service specification(s) that is/are realised by this service design. As a minimum, one service specification shall be referenced. One service design may realise several service specifications (either different versions of one specification, or even different specifications).</w:t>
            </w:r>
          </w:p>
        </w:tc>
      </w:tr>
      <w:tr w:rsidR="00554790" w:rsidRPr="00D5281C" w14:paraId="558EDF08" w14:textId="77777777" w:rsidTr="00AB608C">
        <w:trPr>
          <w:cantSplit/>
          <w:trHeight w:val="2"/>
        </w:trPr>
        <w:tc>
          <w:tcPr>
            <w:tcW w:w="540" w:type="dxa"/>
            <w:vMerge/>
            <w:tcBorders>
              <w:left w:val="single" w:sz="2" w:space="0" w:color="auto"/>
              <w:right w:val="single" w:sz="2" w:space="0" w:color="auto"/>
            </w:tcBorders>
            <w:shd w:val="clear" w:color="auto" w:fill="FFFFFF"/>
          </w:tcPr>
          <w:p w14:paraId="4BB747D2"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14B327B" w14:textId="77777777" w:rsidR="00554790" w:rsidRPr="00633233" w:rsidRDefault="00554790" w:rsidP="00AB608C">
            <w:pPr>
              <w:pStyle w:val="Table"/>
            </w:pPr>
            <w:r>
              <w:t>offersTransport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CDC87CD" w14:textId="77777777" w:rsidR="00554790" w:rsidRPr="00633233" w:rsidRDefault="00554790" w:rsidP="00AB608C">
            <w:pPr>
              <w:pStyle w:val="Table"/>
            </w:pPr>
            <w:r>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352ABA0" w14:textId="77777777" w:rsidR="00554790" w:rsidRPr="00633233" w:rsidRDefault="00554790" w:rsidP="00AB608C">
            <w:pPr>
              <w:pStyle w:val="Table"/>
            </w:pPr>
            <w:r>
              <w:t>Refers to transport technologies offered by the service design. At least one reference shall be provided.</w:t>
            </w:r>
          </w:p>
        </w:tc>
      </w:tr>
      <w:tr w:rsidR="00554790" w:rsidRPr="00D5281C" w14:paraId="2DC0C290" w14:textId="77777777" w:rsidTr="00AB608C">
        <w:trPr>
          <w:cantSplit/>
          <w:trHeight w:val="2"/>
        </w:trPr>
        <w:tc>
          <w:tcPr>
            <w:tcW w:w="540" w:type="dxa"/>
            <w:vMerge/>
            <w:tcBorders>
              <w:left w:val="single" w:sz="2" w:space="0" w:color="auto"/>
              <w:right w:val="single" w:sz="2" w:space="0" w:color="auto"/>
            </w:tcBorders>
            <w:shd w:val="clear" w:color="auto" w:fill="FFFFFF"/>
          </w:tcPr>
          <w:p w14:paraId="650F21CD"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90A4E5" w14:textId="77777777" w:rsidR="00554790" w:rsidRDefault="00554790" w:rsidP="00AB608C">
            <w:pPr>
              <w:pStyle w:val="Table"/>
            </w:pPr>
            <w:r>
              <w:t>designedBy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129C7E" w14:textId="77777777" w:rsidR="00554790" w:rsidRDefault="00554790" w:rsidP="00AB608C">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D0A4333" w14:textId="77777777" w:rsidR="00554790" w:rsidRDefault="00554790" w:rsidP="00AB608C">
            <w:pPr>
              <w:pStyle w:val="Table"/>
            </w:pPr>
            <w:r>
              <w:t xml:space="preserve">Mandatory reference to information about the author of the service design. </w:t>
            </w:r>
          </w:p>
        </w:tc>
      </w:tr>
      <w:tr w:rsidR="00554790" w:rsidRPr="00D5281C" w14:paraId="3D32EB83"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56F4C948"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DAA720" w14:textId="77777777" w:rsidR="00554790" w:rsidRPr="00633233" w:rsidRDefault="00554790" w:rsidP="00AB608C">
            <w:pPr>
              <w:pStyle w:val="Table"/>
            </w:pPr>
            <w:r>
              <w:t>servicePhysicalData-Model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A4A338A" w14:textId="77777777" w:rsidR="00554790" w:rsidRPr="00633233" w:rsidRDefault="00554790" w:rsidP="00AB608C">
            <w:pPr>
              <w:pStyle w:val="Table"/>
            </w:pPr>
            <w:r>
              <w:t>ServicePhysical-DataModel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BA828D3" w14:textId="77777777" w:rsidR="00554790" w:rsidRDefault="00554790" w:rsidP="00AB608C">
            <w:pPr>
              <w:pStyle w:val="Table"/>
            </w:pPr>
            <w:r>
              <w:t>Mandatory reference to the service physical data model description.</w:t>
            </w:r>
          </w:p>
        </w:tc>
      </w:tr>
      <w:tr w:rsidR="00554790" w:rsidRPr="00EA6502" w14:paraId="14F0F54A"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581D7A8"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13B246B"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20F84974"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AFED83E" w14:textId="77777777" w:rsidR="00554790" w:rsidRPr="00D5281C" w:rsidRDefault="00554790" w:rsidP="00AB608C">
            <w:pPr>
              <w:pStyle w:val="Table"/>
              <w:rPr>
                <w:color w:val="auto"/>
                <w:lang w:val="en-US"/>
              </w:rPr>
            </w:pPr>
            <w:r>
              <w:t>ServiceSpecification-Reference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DBAC3DA" w14:textId="77777777" w:rsidR="00554790" w:rsidRPr="003153B7" w:rsidRDefault="00554790" w:rsidP="00AB608C">
            <w:pPr>
              <w:pStyle w:val="Table"/>
            </w:pPr>
            <w:r>
              <w:t>A</w:t>
            </w:r>
            <w:r w:rsidRPr="00FC0164">
              <w:t xml:space="preserve"> reference to the service specification that is </w:t>
            </w:r>
            <w:r>
              <w:t>realised</w:t>
            </w:r>
            <w:r w:rsidRPr="00FC0164">
              <w:t xml:space="preserve"> by the service </w:t>
            </w:r>
            <w:r>
              <w:t>design</w:t>
            </w:r>
            <w:r w:rsidRPr="00FC0164">
              <w:t>. - Has the id and the version of the respective service specification</w:t>
            </w:r>
            <w:r w:rsidRPr="00540B84">
              <w:t>.</w:t>
            </w:r>
            <w:r>
              <w:t xml:space="preserve"> </w:t>
            </w:r>
          </w:p>
        </w:tc>
      </w:tr>
      <w:tr w:rsidR="00554790" w:rsidRPr="00EA6502" w14:paraId="69335E6E"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026B703" w14:textId="77777777" w:rsidR="00554790" w:rsidRPr="00EA6502"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847E00F" w14:textId="77777777" w:rsidR="00554790" w:rsidRPr="00EA6502" w:rsidRDefault="00554790" w:rsidP="00AB608C">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86B5D91" w14:textId="77777777" w:rsidR="00554790" w:rsidRPr="00EA6502" w:rsidRDefault="00554790" w:rsidP="00AB608C">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9F14D67" w14:textId="77777777" w:rsidR="00554790" w:rsidRPr="00EA6502" w:rsidRDefault="00554790" w:rsidP="00AB608C">
            <w:pPr>
              <w:pStyle w:val="TableHeader"/>
              <w:rPr>
                <w:sz w:val="20"/>
                <w:szCs w:val="20"/>
              </w:rPr>
            </w:pPr>
            <w:r w:rsidRPr="00EA6502">
              <w:rPr>
                <w:sz w:val="20"/>
                <w:szCs w:val="20"/>
              </w:rPr>
              <w:t>Description</w:t>
            </w:r>
          </w:p>
        </w:tc>
      </w:tr>
      <w:tr w:rsidR="00554790" w:rsidRPr="00D5281C" w14:paraId="75D052C3" w14:textId="77777777" w:rsidTr="00AB608C">
        <w:trPr>
          <w:cantSplit/>
          <w:trHeight w:val="2"/>
        </w:trPr>
        <w:tc>
          <w:tcPr>
            <w:tcW w:w="540" w:type="dxa"/>
            <w:vMerge/>
            <w:tcBorders>
              <w:left w:val="single" w:sz="2" w:space="0" w:color="auto"/>
              <w:right w:val="single" w:sz="2" w:space="0" w:color="auto"/>
            </w:tcBorders>
            <w:shd w:val="clear" w:color="auto" w:fill="FFFFFF"/>
          </w:tcPr>
          <w:p w14:paraId="72BA7F05"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7A7D395" w14:textId="77777777" w:rsidR="00554790" w:rsidRPr="00633233" w:rsidRDefault="00554790" w:rsidP="00AB608C">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C6CE333"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552744" w14:textId="77777777" w:rsidR="00554790" w:rsidRPr="00633233" w:rsidRDefault="00554790" w:rsidP="00AB608C">
            <w:pPr>
              <w:pStyle w:val="Table"/>
            </w:pPr>
            <w:r>
              <w:t>Identification of the service specification realised by the service design.</w:t>
            </w:r>
          </w:p>
        </w:tc>
      </w:tr>
      <w:tr w:rsidR="00554790" w:rsidRPr="00D5281C" w14:paraId="5BA0AFC5" w14:textId="77777777" w:rsidTr="00AB608C">
        <w:trPr>
          <w:cantSplit/>
          <w:trHeight w:val="2"/>
        </w:trPr>
        <w:tc>
          <w:tcPr>
            <w:tcW w:w="540" w:type="dxa"/>
            <w:vMerge/>
            <w:tcBorders>
              <w:left w:val="single" w:sz="2" w:space="0" w:color="auto"/>
              <w:right w:val="single" w:sz="2" w:space="0" w:color="auto"/>
            </w:tcBorders>
            <w:shd w:val="clear" w:color="auto" w:fill="FFFFFF"/>
          </w:tcPr>
          <w:p w14:paraId="5403F4CE"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36D36751" w14:textId="77777777" w:rsidR="00554790" w:rsidRPr="00633233" w:rsidRDefault="00554790" w:rsidP="00AB608C">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72F5827"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E55C62F" w14:textId="77777777" w:rsidR="00554790" w:rsidRPr="00633233" w:rsidRDefault="00554790" w:rsidP="00AB608C">
            <w:pPr>
              <w:pStyle w:val="Table"/>
            </w:pPr>
            <w:r>
              <w:t>Version of the service specification realised by the service design.</w:t>
            </w:r>
          </w:p>
        </w:tc>
      </w:tr>
      <w:tr w:rsidR="00554790" w:rsidRPr="00EA6502" w14:paraId="09273B14"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840955"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A66E9E1"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5873B8A8"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11215AE" w14:textId="77777777" w:rsidR="00554790" w:rsidRPr="00D5281C" w:rsidRDefault="00554790" w:rsidP="00AB608C">
            <w:pPr>
              <w:pStyle w:val="Table"/>
              <w:rPr>
                <w:color w:val="auto"/>
                <w:lang w:val="en-US"/>
              </w:rPr>
            </w:pPr>
            <w:r>
              <w:t>Transport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DD67C84" w14:textId="77777777" w:rsidR="00554790" w:rsidRPr="003153B7" w:rsidRDefault="00554790" w:rsidP="00AB608C">
            <w:pPr>
              <w:pStyle w:val="Table"/>
            </w:pPr>
            <w:r>
              <w:t xml:space="preserve">Definition of the transport protocol used by the service design. </w:t>
            </w:r>
          </w:p>
        </w:tc>
      </w:tr>
      <w:tr w:rsidR="00554790" w:rsidRPr="002D5B35" w14:paraId="60FAD35F"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A7FE3AA" w14:textId="77777777" w:rsidR="00554790" w:rsidRPr="002D5B35" w:rsidRDefault="00554790" w:rsidP="00AB608C">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74DDA68"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0C0A5F8"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9ABDAEF"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73AAAE10" w14:textId="77777777" w:rsidTr="00AB608C">
        <w:trPr>
          <w:cantSplit/>
          <w:trHeight w:val="2"/>
        </w:trPr>
        <w:tc>
          <w:tcPr>
            <w:tcW w:w="540" w:type="dxa"/>
            <w:vMerge/>
            <w:tcBorders>
              <w:left w:val="single" w:sz="2" w:space="0" w:color="auto"/>
              <w:right w:val="single" w:sz="2" w:space="0" w:color="auto"/>
            </w:tcBorders>
            <w:shd w:val="clear" w:color="auto" w:fill="FFFFFF"/>
          </w:tcPr>
          <w:p w14:paraId="118BC778"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A7005E9" w14:textId="77777777" w:rsidR="00554790" w:rsidRDefault="00554790" w:rsidP="00AB608C">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69F81C6"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04289BB" w14:textId="77777777" w:rsidR="00554790" w:rsidRDefault="00554790" w:rsidP="00AB608C">
            <w:pPr>
              <w:pStyle w:val="Table"/>
            </w:pPr>
            <w:r>
              <w:t>Human readable name.</w:t>
            </w:r>
          </w:p>
        </w:tc>
      </w:tr>
      <w:tr w:rsidR="00554790" w:rsidRPr="00D5281C" w14:paraId="0E535B02" w14:textId="77777777" w:rsidTr="00AB608C">
        <w:trPr>
          <w:cantSplit/>
          <w:trHeight w:val="2"/>
        </w:trPr>
        <w:tc>
          <w:tcPr>
            <w:tcW w:w="540" w:type="dxa"/>
            <w:vMerge/>
            <w:tcBorders>
              <w:left w:val="single" w:sz="2" w:space="0" w:color="auto"/>
              <w:right w:val="single" w:sz="2" w:space="0" w:color="auto"/>
            </w:tcBorders>
            <w:shd w:val="clear" w:color="auto" w:fill="FFFFFF"/>
          </w:tcPr>
          <w:p w14:paraId="75E48190"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4B64ED" w14:textId="77777777" w:rsidR="00554790" w:rsidRDefault="00554790" w:rsidP="00AB608C">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6BBC6E"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52883C1" w14:textId="77777777" w:rsidR="00554790" w:rsidRDefault="00554790" w:rsidP="00AB608C">
            <w:pPr>
              <w:pStyle w:val="Table"/>
            </w:pPr>
            <w:r>
              <w:t>Human readable description of the transport protocol used by the service design.</w:t>
            </w:r>
          </w:p>
        </w:tc>
      </w:tr>
      <w:tr w:rsidR="00554790" w:rsidRPr="00D5281C" w14:paraId="20416768"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ED711AD"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BCDEB4C" w14:textId="77777777" w:rsidR="00554790" w:rsidRDefault="00554790" w:rsidP="00AB608C">
            <w:pPr>
              <w:pStyle w:val="Table"/>
            </w:pPr>
            <w:r>
              <w:t>protocol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5C88717"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F37E4F" w14:textId="77777777" w:rsidR="00554790" w:rsidRDefault="00554790" w:rsidP="00AB608C">
            <w:pPr>
              <w:pStyle w:val="Table"/>
            </w:pPr>
            <w:r w:rsidRPr="00004BBB">
              <w:t>A non-formal string representation of the transport (e.g. http/rest, http/soap,.. ) that provides enough information to a service consumer to be able to connect</w:t>
            </w:r>
            <w:r>
              <w:t>.</w:t>
            </w:r>
          </w:p>
        </w:tc>
      </w:tr>
      <w:tr w:rsidR="00554790" w:rsidRPr="00EA6502" w14:paraId="2D971357"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828B7EF"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D24F350"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71DA1C85"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17CDAAD4" w14:textId="77777777" w:rsidR="00554790" w:rsidRPr="00D5281C" w:rsidRDefault="00554790" w:rsidP="00AB608C">
            <w:pPr>
              <w:pStyle w:val="Table"/>
              <w:rPr>
                <w:color w:val="auto"/>
                <w:lang w:val="en-US"/>
              </w:rPr>
            </w:pPr>
            <w:r>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81F3FA9" w14:textId="77777777" w:rsidR="00554790" w:rsidRPr="003153B7" w:rsidRDefault="00554790" w:rsidP="00AB608C">
            <w:pPr>
              <w:pStyle w:val="Table"/>
            </w:pPr>
            <w:r>
              <w:t>Describes</w:t>
            </w:r>
            <w:r w:rsidRPr="00A569BD">
              <w:t xml:space="preserve"> the vendor </w:t>
            </w:r>
            <w:r>
              <w:t>providing</w:t>
            </w:r>
            <w:r w:rsidRPr="00A569BD">
              <w:t xml:space="preserve"> the service </w:t>
            </w:r>
            <w:r>
              <w:t>design</w:t>
            </w:r>
            <w:r w:rsidRPr="00A569BD">
              <w:t xml:space="preserve">. </w:t>
            </w:r>
          </w:p>
        </w:tc>
      </w:tr>
      <w:tr w:rsidR="00554790" w:rsidRPr="002D5B35" w14:paraId="150C899E"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7850A42" w14:textId="77777777" w:rsidR="00554790" w:rsidRPr="002D5B35" w:rsidRDefault="00554790" w:rsidP="00AB608C">
            <w:pPr>
              <w:pStyle w:val="Table"/>
              <w:ind w:left="0"/>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5E76E34"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A7B8DC5"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0FA7FFB"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61BBB80C" w14:textId="77777777" w:rsidTr="00AB608C">
        <w:trPr>
          <w:cantSplit/>
          <w:trHeight w:val="2"/>
        </w:trPr>
        <w:tc>
          <w:tcPr>
            <w:tcW w:w="540" w:type="dxa"/>
            <w:vMerge/>
            <w:tcBorders>
              <w:left w:val="single" w:sz="2" w:space="0" w:color="auto"/>
              <w:right w:val="single" w:sz="2" w:space="0" w:color="auto"/>
            </w:tcBorders>
            <w:shd w:val="clear" w:color="auto" w:fill="FFFFFF"/>
          </w:tcPr>
          <w:p w14:paraId="1D08262D"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CAD5387" w14:textId="77777777" w:rsidR="00554790" w:rsidRDefault="00554790" w:rsidP="00AB608C">
            <w:pPr>
              <w:pStyle w:val="Table"/>
            </w:pPr>
            <w: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06A5151"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9BE39CA" w14:textId="77777777" w:rsidR="00554790" w:rsidRDefault="00554790" w:rsidP="00AB608C">
            <w:pPr>
              <w:pStyle w:val="Table"/>
            </w:pPr>
            <w:r>
              <w:t>Unique identification of the vendor.</w:t>
            </w:r>
          </w:p>
        </w:tc>
      </w:tr>
      <w:tr w:rsidR="00554790" w:rsidRPr="00D5281C" w14:paraId="616FFFFD" w14:textId="77777777" w:rsidTr="00AB608C">
        <w:trPr>
          <w:cantSplit/>
          <w:trHeight w:val="2"/>
        </w:trPr>
        <w:tc>
          <w:tcPr>
            <w:tcW w:w="540" w:type="dxa"/>
            <w:vMerge/>
            <w:tcBorders>
              <w:left w:val="single" w:sz="2" w:space="0" w:color="auto"/>
              <w:right w:val="single" w:sz="2" w:space="0" w:color="auto"/>
            </w:tcBorders>
            <w:shd w:val="clear" w:color="auto" w:fill="FFFFFF"/>
          </w:tcPr>
          <w:p w14:paraId="79909C81"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BD0F7DA" w14:textId="77777777" w:rsidR="00554790" w:rsidRDefault="00554790" w:rsidP="00AB608C">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AC12AC1"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F920FAC" w14:textId="77777777" w:rsidR="00554790" w:rsidRDefault="00554790" w:rsidP="00AB608C">
            <w:pPr>
              <w:pStyle w:val="Table"/>
            </w:pPr>
            <w:r>
              <w:t>Human readable vendor name. The name shall be no longer than one line.</w:t>
            </w:r>
          </w:p>
        </w:tc>
      </w:tr>
      <w:tr w:rsidR="00554790" w:rsidRPr="00D5281C" w14:paraId="1EAF1EBA" w14:textId="77777777" w:rsidTr="00AB608C">
        <w:trPr>
          <w:cantSplit/>
          <w:trHeight w:val="2"/>
        </w:trPr>
        <w:tc>
          <w:tcPr>
            <w:tcW w:w="540" w:type="dxa"/>
            <w:vMerge/>
            <w:tcBorders>
              <w:left w:val="single" w:sz="2" w:space="0" w:color="auto"/>
              <w:right w:val="single" w:sz="2" w:space="0" w:color="auto"/>
            </w:tcBorders>
            <w:shd w:val="clear" w:color="auto" w:fill="FFFFFF"/>
          </w:tcPr>
          <w:p w14:paraId="20BC8A31"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C0E483F" w14:textId="77777777" w:rsidR="00554790" w:rsidRDefault="00554790" w:rsidP="00AB608C">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F69FE8"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616D68" w14:textId="77777777" w:rsidR="00554790" w:rsidRDefault="00554790" w:rsidP="00AB608C">
            <w:pPr>
              <w:pStyle w:val="Table"/>
            </w:pPr>
            <w:r>
              <w:t>Human readable description of the vendor.</w:t>
            </w:r>
          </w:p>
        </w:tc>
      </w:tr>
      <w:tr w:rsidR="00554790" w:rsidRPr="00D5281C" w14:paraId="05E67C59" w14:textId="77777777" w:rsidTr="00AB608C">
        <w:trPr>
          <w:cantSplit/>
          <w:trHeight w:val="2"/>
        </w:trPr>
        <w:tc>
          <w:tcPr>
            <w:tcW w:w="540" w:type="dxa"/>
            <w:vMerge/>
            <w:tcBorders>
              <w:left w:val="single" w:sz="2" w:space="0" w:color="auto"/>
              <w:right w:val="single" w:sz="2" w:space="0" w:color="auto"/>
            </w:tcBorders>
            <w:shd w:val="clear" w:color="auto" w:fill="FFFFFF"/>
          </w:tcPr>
          <w:p w14:paraId="3F3A876F"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36A7A33" w14:textId="77777777" w:rsidR="00554790" w:rsidRDefault="00554790" w:rsidP="00AB608C">
            <w:pPr>
              <w:pStyle w:val="Table"/>
            </w:pPr>
            <w: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6DEDE4D"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F031FC5" w14:textId="77777777" w:rsidR="00554790" w:rsidRDefault="00554790" w:rsidP="00AB608C">
            <w:pPr>
              <w:pStyle w:val="Table"/>
            </w:pPr>
            <w:r>
              <w:t>Human readable contact information of the vendor.</w:t>
            </w:r>
          </w:p>
        </w:tc>
      </w:tr>
      <w:tr w:rsidR="00554790" w:rsidRPr="00D5281C" w14:paraId="412E54B4"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63D0326"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AEB813" w14:textId="77777777" w:rsidR="00554790" w:rsidRDefault="00554790" w:rsidP="00AB608C">
            <w:pPr>
              <w:pStyle w:val="Table"/>
            </w:pPr>
            <w: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2D880B3"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CE3E06" w14:textId="77777777" w:rsidR="00554790" w:rsidRDefault="00554790" w:rsidP="00AB608C">
            <w:pPr>
              <w:pStyle w:val="Table"/>
            </w:pPr>
            <w:r w:rsidRPr="00B721AE">
              <w:t xml:space="preserve">Unique identifier of the organization, the </w:t>
            </w:r>
            <w:r>
              <w:t>vendor</w:t>
            </w:r>
            <w:r w:rsidRPr="00B721AE">
              <w:t xml:space="preserve"> belongs to.</w:t>
            </w:r>
          </w:p>
        </w:tc>
      </w:tr>
      <w:tr w:rsidR="00554790" w:rsidRPr="00D5281C" w14:paraId="7B4FAD4B"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9746624"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17F4A5E" w14:textId="77777777" w:rsidR="00554790" w:rsidRDefault="00554790" w:rsidP="00AB608C">
            <w:pPr>
              <w:pStyle w:val="Table"/>
            </w:pPr>
            <w:r>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54E971" w14:textId="77777777" w:rsidR="00554790" w:rsidRDefault="00554790" w:rsidP="00AB608C">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38C601A" w14:textId="77777777" w:rsidR="00554790" w:rsidRDefault="00554790" w:rsidP="00AB608C">
            <w:pPr>
              <w:pStyle w:val="Table"/>
            </w:pPr>
            <w:r>
              <w:t>Optional indication on the commercial status of the vendor.</w:t>
            </w:r>
          </w:p>
        </w:tc>
      </w:tr>
      <w:tr w:rsidR="00554790" w:rsidRPr="00EA6502" w14:paraId="1118D5D1"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AB80D02"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1D7DBD2"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43BB1AA1"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00CF7431" w14:textId="77777777" w:rsidR="00554790" w:rsidRPr="00D5281C" w:rsidRDefault="00554790" w:rsidP="00AB608C">
            <w:pPr>
              <w:pStyle w:val="Table"/>
              <w:rPr>
                <w:color w:val="auto"/>
                <w:lang w:val="en-US"/>
              </w:rPr>
            </w:pPr>
            <w:r>
              <w:t>ServicePhysicalDataModel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1A9374C" w14:textId="77777777" w:rsidR="00554790" w:rsidRPr="003153B7" w:rsidRDefault="00554790" w:rsidP="00AB608C">
            <w:pPr>
              <w:pStyle w:val="Table"/>
            </w:pPr>
            <w:r>
              <w:t>The ServicePhysicalDataModel d</w:t>
            </w:r>
            <w:r w:rsidRPr="00454CA0">
              <w:t>escrib</w:t>
            </w:r>
            <w:r>
              <w:t>es</w:t>
            </w:r>
            <w:r w:rsidRPr="00454CA0">
              <w:t xml:space="preserve"> the </w:t>
            </w:r>
            <w:r>
              <w:t>data model for the service design. The ServicePhysicalDataModel describes in detail all the data structures being actually exchanged when service consumers interact with a service instance that implements this design.</w:t>
            </w:r>
          </w:p>
        </w:tc>
      </w:tr>
      <w:tr w:rsidR="00554790" w:rsidRPr="002D5B35" w14:paraId="25A97587"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BF9646B" w14:textId="77777777" w:rsidR="00554790" w:rsidRPr="002D5B35" w:rsidRDefault="00554790" w:rsidP="00AB608C">
            <w:pPr>
              <w:pStyle w:val="Table"/>
              <w:ind w:left="0"/>
              <w:rPr>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298E61CC"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564A8B93"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4" w:space="0" w:color="auto"/>
              <w:right w:val="single" w:sz="2" w:space="0" w:color="auto"/>
            </w:tcBorders>
            <w:shd w:val="clear" w:color="auto" w:fill="36FFF6" w:themeFill="accent3" w:themeFillTint="99"/>
          </w:tcPr>
          <w:p w14:paraId="04D976A6"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5AF8A65F" w14:textId="77777777" w:rsidTr="00AB608C">
        <w:trPr>
          <w:cantSplit/>
          <w:trHeight w:val="2"/>
        </w:trPr>
        <w:tc>
          <w:tcPr>
            <w:tcW w:w="540" w:type="dxa"/>
            <w:vMerge/>
            <w:tcBorders>
              <w:left w:val="single" w:sz="2" w:space="0" w:color="auto"/>
              <w:right w:val="single" w:sz="2" w:space="0" w:color="auto"/>
            </w:tcBorders>
            <w:shd w:val="clear" w:color="auto" w:fill="FFFFFF"/>
          </w:tcPr>
          <w:p w14:paraId="710E90DC" w14:textId="77777777" w:rsidR="00554790" w:rsidRDefault="00554790" w:rsidP="00AB608C">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56D83970" w14:textId="77777777" w:rsidR="00554790" w:rsidRDefault="00554790" w:rsidP="00AB608C">
            <w:pPr>
              <w:pStyle w:val="Table"/>
            </w:pPr>
            <w:r>
              <w:t>name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40205EB8" w14:textId="77777777" w:rsidR="00554790" w:rsidRDefault="00554790" w:rsidP="00AB608C">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34DE9B4D" w14:textId="77777777" w:rsidR="00554790" w:rsidRDefault="00554790" w:rsidP="00AB608C">
            <w:pPr>
              <w:pStyle w:val="Table"/>
            </w:pPr>
            <w:r>
              <w:t>Human readable model name. The name shall be no longer than one line.</w:t>
            </w:r>
          </w:p>
        </w:tc>
      </w:tr>
      <w:tr w:rsidR="00554790" w:rsidRPr="00D5281C" w14:paraId="1FFADD1A" w14:textId="77777777" w:rsidTr="00AB608C">
        <w:trPr>
          <w:cantSplit/>
          <w:trHeight w:val="2"/>
        </w:trPr>
        <w:tc>
          <w:tcPr>
            <w:tcW w:w="540" w:type="dxa"/>
            <w:vMerge/>
            <w:tcBorders>
              <w:left w:val="single" w:sz="2" w:space="0" w:color="auto"/>
              <w:right w:val="single" w:sz="2" w:space="0" w:color="auto"/>
            </w:tcBorders>
            <w:shd w:val="clear" w:color="auto" w:fill="FFFFFF"/>
          </w:tcPr>
          <w:p w14:paraId="10137CB5" w14:textId="77777777" w:rsidR="00554790" w:rsidRDefault="00554790" w:rsidP="00AB608C">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56A3D856" w14:textId="77777777" w:rsidR="00554790" w:rsidRDefault="00554790" w:rsidP="00AB608C">
            <w:pPr>
              <w:pStyle w:val="Table"/>
            </w:pPr>
            <w:r>
              <w:t>description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66AF3800" w14:textId="77777777" w:rsidR="00554790" w:rsidRDefault="00554790" w:rsidP="00AB608C">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6B045341" w14:textId="77777777" w:rsidR="00554790" w:rsidRDefault="00554790" w:rsidP="00AB608C">
            <w:pPr>
              <w:pStyle w:val="Table"/>
            </w:pPr>
            <w:r>
              <w:t>Human readable description of the model.</w:t>
            </w:r>
          </w:p>
        </w:tc>
      </w:tr>
      <w:tr w:rsidR="00554790" w:rsidRPr="00D5281C" w14:paraId="0B212EEA" w14:textId="77777777" w:rsidTr="00AB608C">
        <w:trPr>
          <w:cantSplit/>
          <w:trHeight w:val="2"/>
        </w:trPr>
        <w:tc>
          <w:tcPr>
            <w:tcW w:w="540" w:type="dxa"/>
            <w:vMerge/>
            <w:tcBorders>
              <w:left w:val="single" w:sz="2" w:space="0" w:color="auto"/>
              <w:right w:val="single" w:sz="2" w:space="0" w:color="auto"/>
            </w:tcBorders>
            <w:shd w:val="clear" w:color="auto" w:fill="FFFFFF"/>
          </w:tcPr>
          <w:p w14:paraId="7600E4EA" w14:textId="77777777" w:rsidR="00554790" w:rsidRDefault="00554790" w:rsidP="00AB608C">
            <w:pPr>
              <w:pStyle w:val="Table"/>
              <w:rPr>
                <w:color w:val="auto"/>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1B5AE73C" w14:textId="77777777" w:rsidR="00554790" w:rsidRDefault="00554790" w:rsidP="00AB608C">
            <w:pPr>
              <w:pStyle w:val="Table"/>
            </w:pPr>
            <w:r>
              <w:t>model</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965B6F3" w14:textId="77777777" w:rsidR="00554790" w:rsidRDefault="00554790" w:rsidP="00AB608C">
            <w:pPr>
              <w:pStyle w:val="Table"/>
            </w:pPr>
            <w:r>
              <w:t>string</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1E284D10" w14:textId="77777777" w:rsidR="00554790" w:rsidRDefault="00554790" w:rsidP="00AB608C">
            <w:pPr>
              <w:pStyle w:val="Table"/>
            </w:pPr>
            <w:r w:rsidRPr="00454CA0">
              <w:t xml:space="preserve">The model can </w:t>
            </w:r>
            <w:r>
              <w:t>e.g. be a WSDL file, a JSON API, or the like.</w:t>
            </w:r>
            <w:r w:rsidRPr="00454CA0">
              <w:t xml:space="preserve"> It is recommended to wrap the model in a CDATA section, and provide enough information in the name and description to make clear how to deal with the content in model.</w:t>
            </w:r>
          </w:p>
        </w:tc>
      </w:tr>
      <w:tr w:rsidR="00554790" w:rsidRPr="00D5281C" w14:paraId="354C11C6" w14:textId="77777777" w:rsidTr="00AB608C">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13118128" w14:textId="77777777" w:rsidR="00554790" w:rsidRDefault="00554790" w:rsidP="00AB608C">
            <w:pPr>
              <w:pStyle w:val="Table"/>
              <w:rPr>
                <w:color w:val="auto"/>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21948D36" w14:textId="77777777" w:rsidR="00554790" w:rsidRDefault="00554790" w:rsidP="00AB608C">
            <w:pPr>
              <w:pStyle w:val="Table"/>
            </w:pPr>
            <w:r>
              <w:t>modelType</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5AFA1480" w14:textId="77777777" w:rsidR="00554790" w:rsidRDefault="00554790" w:rsidP="00AB608C">
            <w:pPr>
              <w:pStyle w:val="Table"/>
            </w:pPr>
            <w:r>
              <w:t>string</w:t>
            </w:r>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46F16211" w14:textId="77777777" w:rsidR="00554790" w:rsidRDefault="00554790" w:rsidP="00AB608C">
            <w:pPr>
              <w:pStyle w:val="Table"/>
            </w:pPr>
            <w:r w:rsidRPr="00454CA0">
              <w:t xml:space="preserve">The </w:t>
            </w:r>
            <w:r>
              <w:t>modelT</w:t>
            </w:r>
            <w:r w:rsidRPr="00454CA0">
              <w:t>ype should contain e.g. an abbreviation that indicates what technology is used to descri</w:t>
            </w:r>
            <w:r>
              <w:t>be the model. E.g. WSDL, JSON.</w:t>
            </w:r>
          </w:p>
        </w:tc>
      </w:tr>
    </w:tbl>
    <w:p w14:paraId="4252AC7A" w14:textId="77777777" w:rsidR="00554790" w:rsidRPr="008042A8" w:rsidRDefault="00554790" w:rsidP="00554790"/>
    <w:p w14:paraId="78AF8C19" w14:textId="77777777" w:rsidR="00554790" w:rsidRPr="00F55AD7" w:rsidRDefault="00554790" w:rsidP="00554790">
      <w:pPr>
        <w:pStyle w:val="BodyText"/>
      </w:pPr>
    </w:p>
    <w:p w14:paraId="019E9BBD" w14:textId="77777777" w:rsidR="00554790" w:rsidRPr="00F55AD7" w:rsidRDefault="00554790" w:rsidP="00554790">
      <w:pPr>
        <w:pStyle w:val="Heading1"/>
        <w:tabs>
          <w:tab w:val="clear" w:pos="0"/>
          <w:tab w:val="num" w:pos="142"/>
        </w:tabs>
        <w:ind w:left="851"/>
      </w:pPr>
      <w:bookmarkStart w:id="51" w:name="_Toc477343213"/>
      <w:r>
        <w:t>Service Instance</w:t>
      </w:r>
      <w:bookmarkEnd w:id="51"/>
    </w:p>
    <w:p w14:paraId="3CC9507E" w14:textId="77777777" w:rsidR="00554790" w:rsidRPr="00F55AD7" w:rsidRDefault="00554790" w:rsidP="00554790">
      <w:pPr>
        <w:pStyle w:val="Heading1separatationline"/>
      </w:pPr>
    </w:p>
    <w:p w14:paraId="1221B969" w14:textId="77777777" w:rsidR="00554790" w:rsidRPr="00F55AD7" w:rsidRDefault="00554790" w:rsidP="00410968">
      <w:pPr>
        <w:pStyle w:val="Heading2"/>
      </w:pPr>
      <w:bookmarkStart w:id="52" w:name="_Toc477343214"/>
      <w:r>
        <w:t>Service Instance Description Document</w:t>
      </w:r>
      <w:bookmarkEnd w:id="52"/>
    </w:p>
    <w:p w14:paraId="32D2A299" w14:textId="77777777" w:rsidR="00554790" w:rsidRPr="00F55AD7" w:rsidRDefault="00554790" w:rsidP="00554790">
      <w:pPr>
        <w:pStyle w:val="Heading2separationline"/>
      </w:pPr>
    </w:p>
    <w:p w14:paraId="55B49CED" w14:textId="77777777" w:rsidR="00554790" w:rsidRDefault="00554790" w:rsidP="00554790">
      <w:pPr>
        <w:pStyle w:val="BodyText"/>
      </w:pPr>
      <w:r>
        <w:t>The purpose of the service instance description is to document in human readable manner all the information specific to a certain implementation and instantiation of a service. This document shall provide a detailed description of how a service is actually realised.  In most cases, this document will be rather short, since it is expected that the implementation follows the technical design and it is not supposed to replicate any information from the service design description document.</w:t>
      </w:r>
    </w:p>
    <w:p w14:paraId="0CF505AB" w14:textId="77777777" w:rsidR="00554790" w:rsidRDefault="00554790" w:rsidP="00554790">
      <w:pPr>
        <w:pStyle w:val="BodyText"/>
      </w:pPr>
      <w:r>
        <w:t>Note that one service implementation may be deployed several times at different access points</w:t>
      </w:r>
      <w:r w:rsidRPr="00934B9F">
        <w:t xml:space="preserve"> (thus forming several different service instances)</w:t>
      </w:r>
      <w:r>
        <w:t>. In this case, several service instance description XML files have to be produced – one for each deployed instance , whereas the service instance description document can be identical (if all instances behave equivalently).</w:t>
      </w:r>
    </w:p>
    <w:p w14:paraId="2EE7353B" w14:textId="77777777" w:rsidR="00554790" w:rsidRDefault="00554790" w:rsidP="00554790">
      <w:pPr>
        <w:pStyle w:val="BodyText"/>
      </w:pPr>
      <w:r>
        <w:t>In order to assure a certain uniformity of service instance description documents produced by different authors, the document shall be aligned with the service instance description template.</w:t>
      </w:r>
      <w:r>
        <w:br/>
      </w:r>
    </w:p>
    <w:p w14:paraId="76F1F68A" w14:textId="77777777" w:rsidR="00554790" w:rsidRDefault="00554790" w:rsidP="00410968">
      <w:pPr>
        <w:pStyle w:val="Heading2"/>
      </w:pPr>
      <w:bookmarkStart w:id="53" w:name="_Toc459216351"/>
      <w:bookmarkStart w:id="54" w:name="_Toc477343215"/>
      <w:r>
        <w:t>Service Instance Description Templat</w:t>
      </w:r>
      <w:bookmarkEnd w:id="53"/>
      <w:r>
        <w:t>e</w:t>
      </w:r>
      <w:bookmarkEnd w:id="54"/>
    </w:p>
    <w:p w14:paraId="3B8C11BB" w14:textId="77777777" w:rsidR="00554790" w:rsidRPr="00D7755F" w:rsidRDefault="00554790" w:rsidP="00554790">
      <w:pPr>
        <w:pStyle w:val="Heading2separationline"/>
      </w:pPr>
    </w:p>
    <w:p w14:paraId="079107AE" w14:textId="77777777" w:rsidR="00554790" w:rsidRDefault="00554790" w:rsidP="00554790">
      <w:pPr>
        <w:pStyle w:val="BodyText"/>
      </w:pPr>
      <w:r>
        <w:t>The service instance description template [</w:t>
      </w:r>
      <w:r>
        <w:fldChar w:fldCharType="begin"/>
      </w:r>
      <w:r>
        <w:instrText xml:space="preserve"> REF _Ref475542929 \r \h </w:instrText>
      </w:r>
      <w:r>
        <w:fldChar w:fldCharType="separate"/>
      </w:r>
      <w:r>
        <w:t>Table 4</w:t>
      </w:r>
      <w:r>
        <w:fldChar w:fldCharType="end"/>
      </w:r>
      <w:r>
        <w:t>] shall support the service developers in creating a document based description of the service implementation and instantiation. The template prescribes a structure of chapters (to be completed by the service implementer), and for each section descriptive instructions for the intended content.</w:t>
      </w:r>
    </w:p>
    <w:p w14:paraId="61E06265" w14:textId="77777777" w:rsidR="00554790" w:rsidRDefault="00554790" w:rsidP="00554790">
      <w:pPr>
        <w:pStyle w:val="BodyText"/>
      </w:pPr>
      <w:r>
        <w:t>The basic structure of the service instance description template is replicated in the subsections below.</w:t>
      </w:r>
    </w:p>
    <w:p w14:paraId="782BA1C4" w14:textId="77777777" w:rsidR="00554790" w:rsidRDefault="00554790" w:rsidP="00554790">
      <w:pPr>
        <w:pStyle w:val="Heading3"/>
      </w:pPr>
      <w:bookmarkStart w:id="55" w:name="_Toc477343216"/>
      <w:r>
        <w:lastRenderedPageBreak/>
        <w:t>Introduction</w:t>
      </w:r>
      <w:bookmarkEnd w:id="55"/>
    </w:p>
    <w:p w14:paraId="3CE9DDAE" w14:textId="77777777" w:rsidR="00554790" w:rsidRDefault="00554790" w:rsidP="00554790">
      <w:pPr>
        <w:pStyle w:val="BodyText"/>
      </w:pPr>
      <w:r w:rsidRPr="00D7755F">
        <w:t>The introduction section contains the usual basic information, such as purpose of the document, intended readership, etc.</w:t>
      </w:r>
    </w:p>
    <w:p w14:paraId="72EA3140" w14:textId="77777777" w:rsidR="00554790" w:rsidRPr="00D7755F" w:rsidRDefault="00554790" w:rsidP="00554790">
      <w:pPr>
        <w:pStyle w:val="Heading3"/>
      </w:pPr>
      <w:bookmarkStart w:id="56" w:name="_Toc477343217"/>
      <w:r w:rsidRPr="00D7755F">
        <w:t xml:space="preserve">Service </w:t>
      </w:r>
      <w:r>
        <w:t>Instance</w:t>
      </w:r>
      <w:r w:rsidRPr="00D7755F">
        <w:t xml:space="preserve"> Identification</w:t>
      </w:r>
      <w:bookmarkEnd w:id="56"/>
    </w:p>
    <w:p w14:paraId="1D706AAC" w14:textId="77777777" w:rsidR="00554790" w:rsidRDefault="00554790" w:rsidP="00554790">
      <w:pPr>
        <w:pStyle w:val="BodyText"/>
      </w:pPr>
      <w:r w:rsidRPr="00D7755F">
        <w:t xml:space="preserve">The service identification section provides a tabular overview of mainly administrative attributes about the service </w:t>
      </w:r>
      <w:r>
        <w:t>instance</w:t>
      </w:r>
      <w:r w:rsidRPr="00D7755F">
        <w:t>. Example content of this section: reference to service technical design; name, identifier and version of the implementation</w:t>
      </w:r>
      <w:r>
        <w:t xml:space="preserve"> and instance</w:t>
      </w:r>
      <w:r w:rsidRPr="00D7755F">
        <w:t>; author (vendor information), key words, etc.</w:t>
      </w:r>
    </w:p>
    <w:p w14:paraId="7CB91D3A" w14:textId="77777777" w:rsidR="00554790" w:rsidRDefault="00554790" w:rsidP="00554790">
      <w:pPr>
        <w:pStyle w:val="Heading3"/>
      </w:pPr>
      <w:bookmarkStart w:id="57" w:name="_Toc477343218"/>
      <w:r w:rsidRPr="00D00C15">
        <w:t>Service Implementation and Instance Details</w:t>
      </w:r>
      <w:bookmarkEnd w:id="57"/>
    </w:p>
    <w:p w14:paraId="64A3249E" w14:textId="77777777" w:rsidR="00554790" w:rsidRDefault="00554790" w:rsidP="00554790">
      <w:pPr>
        <w:pStyle w:val="BodyText"/>
      </w:pPr>
      <w:r>
        <w:t>This section describes any information that appears useful for the understanding of the service implementation</w:t>
      </w:r>
      <w:r w:rsidRPr="00D00C15">
        <w:t xml:space="preserve"> </w:t>
      </w:r>
      <w:r>
        <w:t>in general and of the actual service instance in particular. This may include internal design decisions, required configuration data, deployment pre-requisites, etc.</w:t>
      </w:r>
    </w:p>
    <w:p w14:paraId="61C0A6A0" w14:textId="77777777" w:rsidR="00554790" w:rsidRDefault="00554790" w:rsidP="00554790">
      <w:pPr>
        <w:pStyle w:val="BodyText"/>
      </w:pPr>
      <w:r>
        <w:t>The service instance description template does not prescribe a detailed format for this section.</w:t>
      </w:r>
    </w:p>
    <w:p w14:paraId="36C5312D" w14:textId="77777777" w:rsidR="00554790" w:rsidRDefault="00554790" w:rsidP="00554790">
      <w:pPr>
        <w:pStyle w:val="Heading3"/>
      </w:pPr>
      <w:bookmarkStart w:id="58" w:name="_Toc477343219"/>
      <w:r>
        <w:t>Release Notes</w:t>
      </w:r>
      <w:bookmarkEnd w:id="58"/>
    </w:p>
    <w:p w14:paraId="45FC5826" w14:textId="77777777" w:rsidR="00554790" w:rsidRDefault="00554790" w:rsidP="00554790">
      <w:pPr>
        <w:pStyle w:val="BodyText"/>
      </w:pPr>
      <w:r>
        <w:t>This section describes the release notes of the service instance. It shall contain at least the following set of information:</w:t>
      </w:r>
    </w:p>
    <w:p w14:paraId="7CCE8A9C" w14:textId="77777777" w:rsidR="00554790" w:rsidRDefault="00554790" w:rsidP="00554790">
      <w:pPr>
        <w:pStyle w:val="Bullet1"/>
      </w:pPr>
      <w:r>
        <w:t>Release identification and date</w:t>
      </w:r>
    </w:p>
    <w:p w14:paraId="1AA87697" w14:textId="77777777" w:rsidR="00554790" w:rsidRDefault="00554790" w:rsidP="00554790">
      <w:pPr>
        <w:pStyle w:val="Bullet1"/>
      </w:pPr>
      <w:r>
        <w:t>Feature list</w:t>
      </w:r>
    </w:p>
    <w:p w14:paraId="4BDA3255" w14:textId="77777777" w:rsidR="00554790" w:rsidRDefault="00554790" w:rsidP="00554790">
      <w:pPr>
        <w:pStyle w:val="Bullet2"/>
      </w:pPr>
      <w:r>
        <w:t>added features</w:t>
      </w:r>
    </w:p>
    <w:p w14:paraId="0CC9B88E" w14:textId="77777777" w:rsidR="00554790" w:rsidRDefault="00554790" w:rsidP="00554790">
      <w:pPr>
        <w:pStyle w:val="Bullet2"/>
      </w:pPr>
      <w:r>
        <w:t>changed features</w:t>
      </w:r>
    </w:p>
    <w:p w14:paraId="31B9D29D" w14:textId="77777777" w:rsidR="00554790" w:rsidRDefault="00554790" w:rsidP="00554790">
      <w:pPr>
        <w:pStyle w:val="Bullet2"/>
      </w:pPr>
      <w:r>
        <w:t>removed features</w:t>
      </w:r>
    </w:p>
    <w:p w14:paraId="40D19F43" w14:textId="77777777" w:rsidR="00554790" w:rsidRDefault="00554790" w:rsidP="00554790">
      <w:pPr>
        <w:pStyle w:val="Bullet1"/>
      </w:pPr>
      <w:r>
        <w:t>Bug list</w:t>
      </w:r>
    </w:p>
    <w:p w14:paraId="44D79918" w14:textId="77777777" w:rsidR="00554790" w:rsidRDefault="00554790" w:rsidP="00554790">
      <w:pPr>
        <w:pStyle w:val="Bullet2"/>
      </w:pPr>
      <w:r>
        <w:t>known open bugs</w:t>
      </w:r>
    </w:p>
    <w:p w14:paraId="1E18F9B3" w14:textId="77777777" w:rsidR="00554790" w:rsidRDefault="00554790" w:rsidP="00554790">
      <w:pPr>
        <w:pStyle w:val="Bullet2"/>
      </w:pPr>
      <w:r>
        <w:t>resolved bugs</w:t>
      </w:r>
    </w:p>
    <w:p w14:paraId="3F30028C" w14:textId="77777777" w:rsidR="00554790" w:rsidRDefault="00554790" w:rsidP="00554790">
      <w:pPr>
        <w:pStyle w:val="BodyText"/>
      </w:pPr>
      <w:r>
        <w:t>The service instance description template does not prescribe a detailed format for this section.</w:t>
      </w:r>
    </w:p>
    <w:p w14:paraId="2FDE8961" w14:textId="77777777" w:rsidR="00554790" w:rsidRDefault="00554790" w:rsidP="00554790">
      <w:pPr>
        <w:pStyle w:val="Heading3"/>
      </w:pPr>
      <w:bookmarkStart w:id="59" w:name="_Toc477343220"/>
      <w:r>
        <w:t>References</w:t>
      </w:r>
      <w:bookmarkEnd w:id="59"/>
    </w:p>
    <w:p w14:paraId="074923E3" w14:textId="77777777" w:rsidR="00554790" w:rsidRDefault="00554790" w:rsidP="00554790">
      <w:pPr>
        <w:pStyle w:val="BodyText"/>
      </w:pPr>
      <w:r>
        <w:t>The References section contains a list of all documents referred to by the service instance description (e.g., service specification, service design, requirements documents, etc.). At least service specification and service design documents need to be referenced.</w:t>
      </w:r>
    </w:p>
    <w:p w14:paraId="1BF2602F" w14:textId="77777777" w:rsidR="00554790" w:rsidRDefault="00554790" w:rsidP="00554790"/>
    <w:p w14:paraId="1358B23D" w14:textId="77777777" w:rsidR="009248FD" w:rsidRDefault="009248FD">
      <w:pPr>
        <w:spacing w:after="200" w:line="276" w:lineRule="auto"/>
        <w:rPr>
          <w:rFonts w:asciiTheme="majorHAnsi" w:eastAsiaTheme="majorEastAsia" w:hAnsiTheme="majorHAnsi" w:cstheme="majorBidi"/>
          <w:b/>
          <w:bCs/>
          <w:caps/>
          <w:color w:val="407EC9"/>
          <w:sz w:val="24"/>
          <w:szCs w:val="24"/>
        </w:rPr>
      </w:pPr>
      <w:bookmarkStart w:id="60" w:name="_Toc477343221"/>
      <w:r>
        <w:br w:type="page"/>
      </w:r>
    </w:p>
    <w:p w14:paraId="3C609EB3" w14:textId="57167378" w:rsidR="00554790" w:rsidRDefault="00554790" w:rsidP="00410968">
      <w:pPr>
        <w:pStyle w:val="Heading2"/>
      </w:pPr>
      <w:r w:rsidRPr="00CB497A">
        <w:lastRenderedPageBreak/>
        <w:t>Service Instance Description XSD Structure</w:t>
      </w:r>
      <w:bookmarkEnd w:id="60"/>
    </w:p>
    <w:p w14:paraId="61B518A2" w14:textId="77777777" w:rsidR="00554790" w:rsidRPr="00527AFE" w:rsidRDefault="00554790" w:rsidP="00554790">
      <w:pPr>
        <w:pStyle w:val="Heading2separationline"/>
      </w:pPr>
    </w:p>
    <w:p w14:paraId="7B7EF65C" w14:textId="77777777" w:rsidR="00554790" w:rsidRDefault="00554790" w:rsidP="00554790">
      <w:pPr>
        <w:pStyle w:val="BodyText"/>
        <w:jc w:val="center"/>
      </w:pPr>
      <w:r>
        <w:rPr>
          <w:noProof/>
          <w:lang w:eastAsia="en-GB"/>
        </w:rPr>
        <w:drawing>
          <wp:inline distT="0" distB="0" distL="0" distR="0" wp14:anchorId="3AFEA7C5" wp14:editId="5676FAAB">
            <wp:extent cx="5274733" cy="2528040"/>
            <wp:effectExtent l="0" t="0" r="254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5274733" cy="2528040"/>
                    </a:xfrm>
                    <a:prstGeom prst="rect">
                      <a:avLst/>
                    </a:prstGeom>
                  </pic:spPr>
                </pic:pic>
              </a:graphicData>
            </a:graphic>
          </wp:inline>
        </w:drawing>
      </w:r>
    </w:p>
    <w:p w14:paraId="50BE1CC2" w14:textId="77777777" w:rsidR="00554790" w:rsidRDefault="00554790" w:rsidP="00554790">
      <w:pPr>
        <w:pStyle w:val="Figurecaption"/>
        <w:jc w:val="center"/>
        <w:rPr>
          <w:noProof/>
        </w:rPr>
      </w:pPr>
      <w:bookmarkStart w:id="61" w:name="_Toc477343236"/>
      <w:r>
        <w:rPr>
          <w:noProof/>
        </w:rPr>
        <w:t>Structure of the Service Instance Description</w:t>
      </w:r>
      <w:bookmarkEnd w:id="61"/>
    </w:p>
    <w:p w14:paraId="286229B3" w14:textId="77777777" w:rsidR="00554790" w:rsidRDefault="00554790" w:rsidP="00554790">
      <w:pPr>
        <w:pStyle w:val="BodyText"/>
      </w:pPr>
      <w:r>
        <w:t xml:space="preserve">Figure 6 gives an overview about the formal description of the service instance description. The individual items are described in the table below. </w:t>
      </w:r>
    </w:p>
    <w:p w14:paraId="58E68F18" w14:textId="77777777" w:rsidR="00554790" w:rsidRDefault="00554790" w:rsidP="00554790">
      <w:pPr>
        <w:pStyle w:val="BodyText"/>
      </w:pPr>
      <w:r>
        <w:t>Note that this formal description of a service instance is intentionally kept simple and plain. For all described objects lots of more attributes and related objects could be added and standardized, but in order to get as much adoption as possible the entry barrier should be low and therefore quite some aspects (like e.g. when a service would be available) have been left out.</w:t>
      </w:r>
    </w:p>
    <w:p w14:paraId="200C681C" w14:textId="0F8F3531" w:rsidR="00554790" w:rsidRDefault="00554790" w:rsidP="00554790">
      <w:pPr>
        <w:pStyle w:val="BodyText"/>
      </w:pPr>
      <w:r>
        <w:t>The service instance description schema id presented in</w:t>
      </w:r>
      <w:r w:rsidR="009248FD">
        <w:t xml:space="preserve"> </w:t>
      </w:r>
      <w:r w:rsidR="009248FD">
        <w:fldChar w:fldCharType="begin"/>
      </w:r>
      <w:r w:rsidR="009248FD">
        <w:instrText xml:space="preserve"> REF _Ref477344054 \r \h </w:instrText>
      </w:r>
      <w:r w:rsidR="009248FD">
        <w:fldChar w:fldCharType="separate"/>
      </w:r>
      <w:r w:rsidR="009248FD">
        <w:t>ANNEX C</w:t>
      </w:r>
      <w:r w:rsidR="009248FD">
        <w:fldChar w:fldCharType="end"/>
      </w:r>
      <w:r>
        <w:t>.</w:t>
      </w:r>
    </w:p>
    <w:p w14:paraId="1702AC3A" w14:textId="77777777" w:rsidR="00554790" w:rsidRDefault="00554790" w:rsidP="00554790">
      <w:pPr>
        <w:pStyle w:val="Tablecaption"/>
        <w:ind w:left="851" w:hanging="851"/>
        <w:jc w:val="center"/>
        <w:rPr>
          <w:noProof/>
        </w:rPr>
      </w:pPr>
      <w:bookmarkStart w:id="62" w:name="_Toc477343229"/>
      <w:r>
        <w:rPr>
          <w:noProof/>
        </w:rPr>
        <w:t>Information Elements of the Service Instance Description</w:t>
      </w:r>
      <w:bookmarkEnd w:id="62"/>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554790" w:rsidRPr="00EA6502" w14:paraId="0A0C5BFE" w14:textId="77777777" w:rsidTr="00AB608C">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C95ED6F" w14:textId="77777777" w:rsidR="00554790" w:rsidRPr="00EA6502" w:rsidRDefault="00554790" w:rsidP="00AB608C">
            <w:pPr>
              <w:pStyle w:val="TableHeader"/>
              <w:keepNext/>
              <w:rPr>
                <w:sz w:val="20"/>
                <w:szCs w:val="20"/>
              </w:rPr>
            </w:pPr>
            <w:r>
              <w:rPr>
                <w:sz w:val="20"/>
                <w:szCs w:val="20"/>
              </w:rPr>
              <w:t>Type</w:t>
            </w:r>
            <w:r w:rsidRPr="00EA6502">
              <w:rPr>
                <w:sz w:val="20"/>
                <w:szCs w:val="20"/>
              </w:rPr>
              <w:t xml:space="preserv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EC29649" w14:textId="77777777" w:rsidR="00554790" w:rsidRPr="00EA6502" w:rsidRDefault="00554790" w:rsidP="00AB608C">
            <w:pPr>
              <w:pStyle w:val="TableHeader"/>
              <w:keepNext/>
              <w:rPr>
                <w:sz w:val="20"/>
                <w:szCs w:val="20"/>
              </w:rPr>
            </w:pPr>
            <w:r w:rsidRPr="00EA6502">
              <w:rPr>
                <w:sz w:val="20"/>
                <w:szCs w:val="20"/>
              </w:rPr>
              <w:t>Description</w:t>
            </w:r>
          </w:p>
        </w:tc>
      </w:tr>
      <w:tr w:rsidR="00554790" w:rsidRPr="00A41361" w14:paraId="63270469"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731E14A" w14:textId="77777777" w:rsidR="00554790" w:rsidRPr="00A41361" w:rsidRDefault="00554790" w:rsidP="00AB608C">
            <w:pPr>
              <w:pStyle w:val="Table"/>
            </w:pPr>
            <w:r>
              <w:t>ServiceInstance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F9C8854" w14:textId="77777777" w:rsidR="00554790" w:rsidRPr="00A41361" w:rsidRDefault="00554790" w:rsidP="00AB608C">
            <w:pPr>
              <w:pStyle w:val="Table"/>
            </w:pPr>
            <w:r>
              <w:t>A service instance description.</w:t>
            </w:r>
            <w:r w:rsidRPr="00CF3707">
              <w:t xml:space="preserve"> 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w:t>
            </w:r>
          </w:p>
        </w:tc>
      </w:tr>
      <w:tr w:rsidR="00554790" w:rsidRPr="00EA6502" w14:paraId="061E6D64"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AE120C2" w14:textId="77777777" w:rsidR="00554790" w:rsidRPr="00EA6502"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9B2B2E7" w14:textId="77777777" w:rsidR="00554790" w:rsidRPr="00EA6502" w:rsidRDefault="00554790" w:rsidP="00AB608C">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7862EA5" w14:textId="77777777" w:rsidR="00554790" w:rsidRPr="00EA6502" w:rsidRDefault="00554790" w:rsidP="00AB608C">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1B84AE8" w14:textId="77777777" w:rsidR="00554790" w:rsidRPr="00EA6502" w:rsidRDefault="00554790" w:rsidP="00AB608C">
            <w:pPr>
              <w:pStyle w:val="TableHeader"/>
              <w:rPr>
                <w:sz w:val="20"/>
                <w:szCs w:val="20"/>
              </w:rPr>
            </w:pPr>
            <w:r w:rsidRPr="00EA6502">
              <w:rPr>
                <w:sz w:val="20"/>
                <w:szCs w:val="20"/>
              </w:rPr>
              <w:t>Description</w:t>
            </w:r>
          </w:p>
        </w:tc>
      </w:tr>
      <w:tr w:rsidR="00554790" w:rsidRPr="00D5281C" w14:paraId="2DE3FF18" w14:textId="77777777" w:rsidTr="00AB608C">
        <w:trPr>
          <w:cantSplit/>
          <w:trHeight w:val="2"/>
        </w:trPr>
        <w:tc>
          <w:tcPr>
            <w:tcW w:w="540" w:type="dxa"/>
            <w:vMerge/>
            <w:tcBorders>
              <w:left w:val="single" w:sz="2" w:space="0" w:color="auto"/>
              <w:right w:val="single" w:sz="2" w:space="0" w:color="auto"/>
            </w:tcBorders>
            <w:shd w:val="clear" w:color="auto" w:fill="FFFFFF"/>
          </w:tcPr>
          <w:p w14:paraId="58575744"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BB9F8D" w14:textId="77777777" w:rsidR="00554790" w:rsidRPr="00633233" w:rsidRDefault="00554790" w:rsidP="00AB608C">
            <w:pPr>
              <w:pStyle w:val="Table"/>
            </w:pPr>
            <w:r w:rsidRPr="00633233">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DE4A184"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7150EC1" w14:textId="77777777" w:rsidR="00554790" w:rsidRPr="00D5281C" w:rsidRDefault="00554790" w:rsidP="00AB608C">
            <w:pPr>
              <w:pStyle w:val="Table"/>
              <w:rPr>
                <w:color w:val="auto"/>
              </w:rPr>
            </w:pPr>
            <w:r w:rsidRPr="00633233">
              <w:t>The human readable name</w:t>
            </w:r>
            <w:r>
              <w:t xml:space="preserve"> of the service instance</w:t>
            </w:r>
            <w:r w:rsidRPr="00633233">
              <w:t>.</w:t>
            </w:r>
            <w:r>
              <w:rPr>
                <w:color w:val="auto"/>
              </w:rPr>
              <w:t xml:space="preserve"> </w:t>
            </w:r>
            <w:r>
              <w:t xml:space="preserve">The service name should be at maximum a one line brief label. </w:t>
            </w:r>
            <w:r w:rsidRPr="00A41361">
              <w:t xml:space="preserve">Newer versions of the same service specification </w:t>
            </w:r>
            <w:r>
              <w:t>should</w:t>
            </w:r>
            <w:r w:rsidRPr="00A41361">
              <w:t xml:space="preserve"> </w:t>
            </w:r>
            <w:r>
              <w:t>adopt the same</w:t>
            </w:r>
            <w:r w:rsidRPr="00A41361">
              <w:t xml:space="preserve"> </w:t>
            </w:r>
            <w:r>
              <w:t>name.</w:t>
            </w:r>
          </w:p>
        </w:tc>
      </w:tr>
      <w:tr w:rsidR="00554790" w:rsidRPr="00D5281C" w14:paraId="460938E3" w14:textId="77777777" w:rsidTr="00AB608C">
        <w:trPr>
          <w:cantSplit/>
          <w:trHeight w:val="2"/>
        </w:trPr>
        <w:tc>
          <w:tcPr>
            <w:tcW w:w="540" w:type="dxa"/>
            <w:vMerge/>
            <w:tcBorders>
              <w:left w:val="single" w:sz="2" w:space="0" w:color="auto"/>
              <w:right w:val="single" w:sz="2" w:space="0" w:color="auto"/>
            </w:tcBorders>
            <w:shd w:val="clear" w:color="auto" w:fill="FFFFFF"/>
          </w:tcPr>
          <w:p w14:paraId="1EBE14A9"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D2B622B" w14:textId="77777777" w:rsidR="00554790" w:rsidRPr="00633233" w:rsidRDefault="00554790" w:rsidP="00AB608C">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4621678"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049D09" w14:textId="77777777" w:rsidR="00554790" w:rsidRPr="00633233" w:rsidRDefault="00554790" w:rsidP="00AB608C">
            <w:pPr>
              <w:pStyle w:val="Table"/>
            </w:pPr>
            <w:r>
              <w:t xml:space="preserve">Globally unique identification of the service instance. </w:t>
            </w:r>
            <w:r w:rsidRPr="00A41361">
              <w:t xml:space="preserve">Newer versions of the same service </w:t>
            </w:r>
            <w:r>
              <w:t>instance</w:t>
            </w:r>
            <w:r w:rsidRPr="00A41361">
              <w:t xml:space="preserve"> shall </w:t>
            </w:r>
            <w:r>
              <w:t>adopt the same</w:t>
            </w:r>
            <w:r w:rsidRPr="00A41361">
              <w:t xml:space="preserve"> id</w:t>
            </w:r>
            <w:r>
              <w:t>.</w:t>
            </w:r>
          </w:p>
        </w:tc>
      </w:tr>
      <w:tr w:rsidR="00554790" w:rsidRPr="00D5281C" w14:paraId="2674C1BC" w14:textId="77777777" w:rsidTr="00AB608C">
        <w:trPr>
          <w:cantSplit/>
          <w:trHeight w:val="2"/>
        </w:trPr>
        <w:tc>
          <w:tcPr>
            <w:tcW w:w="540" w:type="dxa"/>
            <w:vMerge/>
            <w:tcBorders>
              <w:left w:val="single" w:sz="2" w:space="0" w:color="auto"/>
              <w:right w:val="single" w:sz="2" w:space="0" w:color="auto"/>
            </w:tcBorders>
            <w:shd w:val="clear" w:color="auto" w:fill="FFFFFF"/>
          </w:tcPr>
          <w:p w14:paraId="6AD83567"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385A190" w14:textId="77777777" w:rsidR="00554790" w:rsidRPr="00633233" w:rsidRDefault="00554790" w:rsidP="00AB608C">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893CF94"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98F386F" w14:textId="77777777" w:rsidR="00554790" w:rsidRPr="00633233" w:rsidRDefault="00554790" w:rsidP="00AB608C">
            <w:pPr>
              <w:pStyle w:val="Table"/>
            </w:pPr>
            <w:r>
              <w:t>Version of the service instance. A service instance is uniquely identified by its id and version. Any change in the service design reference requires a new version of the service instance.</w:t>
            </w:r>
          </w:p>
        </w:tc>
      </w:tr>
      <w:tr w:rsidR="00554790" w:rsidRPr="00D5281C" w14:paraId="0606E60D" w14:textId="77777777" w:rsidTr="00AB608C">
        <w:trPr>
          <w:cantSplit/>
          <w:trHeight w:val="2"/>
        </w:trPr>
        <w:tc>
          <w:tcPr>
            <w:tcW w:w="540" w:type="dxa"/>
            <w:vMerge/>
            <w:tcBorders>
              <w:left w:val="single" w:sz="2" w:space="0" w:color="auto"/>
              <w:right w:val="single" w:sz="2" w:space="0" w:color="auto"/>
            </w:tcBorders>
            <w:shd w:val="clear" w:color="auto" w:fill="FFFFFF"/>
          </w:tcPr>
          <w:p w14:paraId="683900BE"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DDE62BF" w14:textId="77777777" w:rsidR="00554790" w:rsidRPr="00633233" w:rsidRDefault="00554790" w:rsidP="00AB608C">
            <w:pPr>
              <w:pStyle w:val="Table"/>
            </w:pPr>
            <w: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77F1E8B" w14:textId="77777777" w:rsidR="00554790" w:rsidRPr="00633233" w:rsidRDefault="00554790" w:rsidP="00AB608C">
            <w:pPr>
              <w:pStyle w:val="Table"/>
            </w:pPr>
            <w:r>
              <w:t>enumeration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2C3765D" w14:textId="77777777" w:rsidR="00554790" w:rsidRDefault="00554790" w:rsidP="00AB608C">
            <w:pPr>
              <w:pStyle w:val="Table"/>
            </w:pPr>
            <w:r>
              <w:t xml:space="preserve">Status of the service instance. The status field has one of the following values: </w:t>
            </w:r>
          </w:p>
          <w:p w14:paraId="0FA0ACA6" w14:textId="77777777" w:rsidR="00554790" w:rsidRDefault="00554790" w:rsidP="00F70F67">
            <w:pPr>
              <w:pStyle w:val="Table"/>
              <w:numPr>
                <w:ilvl w:val="0"/>
                <w:numId w:val="35"/>
              </w:numPr>
            </w:pPr>
            <w:r>
              <w:t>provisional,</w:t>
            </w:r>
          </w:p>
          <w:p w14:paraId="220C0E22" w14:textId="77777777" w:rsidR="00554790" w:rsidRDefault="00554790" w:rsidP="00F70F67">
            <w:pPr>
              <w:pStyle w:val="Table"/>
              <w:numPr>
                <w:ilvl w:val="0"/>
                <w:numId w:val="35"/>
              </w:numPr>
            </w:pPr>
            <w:r>
              <w:t>released,</w:t>
            </w:r>
          </w:p>
          <w:p w14:paraId="4387002C" w14:textId="77777777" w:rsidR="00554790" w:rsidRDefault="00554790" w:rsidP="00F70F67">
            <w:pPr>
              <w:pStyle w:val="Table"/>
              <w:numPr>
                <w:ilvl w:val="0"/>
                <w:numId w:val="35"/>
              </w:numPr>
            </w:pPr>
            <w:r>
              <w:t>deprecated,</w:t>
            </w:r>
          </w:p>
          <w:p w14:paraId="2D1E7F50" w14:textId="77777777" w:rsidR="00554790" w:rsidRDefault="00554790" w:rsidP="00F70F67">
            <w:pPr>
              <w:pStyle w:val="Table"/>
              <w:numPr>
                <w:ilvl w:val="0"/>
                <w:numId w:val="35"/>
              </w:numPr>
            </w:pPr>
            <w:r>
              <w:t>deleted.</w:t>
            </w:r>
          </w:p>
        </w:tc>
      </w:tr>
      <w:tr w:rsidR="00554790" w:rsidRPr="00D5281C" w14:paraId="217DB1A8" w14:textId="77777777" w:rsidTr="00AB608C">
        <w:trPr>
          <w:cantSplit/>
          <w:trHeight w:val="2"/>
        </w:trPr>
        <w:tc>
          <w:tcPr>
            <w:tcW w:w="540" w:type="dxa"/>
            <w:vMerge/>
            <w:tcBorders>
              <w:left w:val="single" w:sz="2" w:space="0" w:color="auto"/>
              <w:right w:val="single" w:sz="2" w:space="0" w:color="auto"/>
            </w:tcBorders>
            <w:shd w:val="clear" w:color="auto" w:fill="FFFFFF"/>
          </w:tcPr>
          <w:p w14:paraId="51B426DC"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743B139" w14:textId="77777777" w:rsidR="00554790" w:rsidRPr="00633233" w:rsidRDefault="00554790" w:rsidP="00AB608C">
            <w:pPr>
              <w:pStyle w:val="Table"/>
            </w:pPr>
            <w:r w:rsidRPr="00633233">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AF28F61"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735481" w14:textId="77777777" w:rsidR="00554790" w:rsidRPr="00633233" w:rsidRDefault="00554790" w:rsidP="00AB608C">
            <w:pPr>
              <w:pStyle w:val="Table"/>
            </w:pPr>
            <w:r>
              <w:t xml:space="preserve">A human readable short description of the service instance. </w:t>
            </w:r>
            <w:r w:rsidRPr="006A6108">
              <w:t xml:space="preserve">The description </w:t>
            </w:r>
            <w:r>
              <w:t xml:space="preserve">shall </w:t>
            </w:r>
            <w:r w:rsidRPr="006A6108">
              <w:t>contain an abstrac</w:t>
            </w:r>
            <w:r>
              <w:t>t of what a service implementation</w:t>
            </w:r>
            <w:r w:rsidRPr="006A6108">
              <w:t xml:space="preserve"> actually do</w:t>
            </w:r>
            <w:r>
              <w:t xml:space="preserve">es </w:t>
            </w:r>
            <w:r w:rsidRPr="001C563C">
              <w:t>and what the service consumer should know about how the service implementation works</w:t>
            </w:r>
            <w:r w:rsidRPr="006A6108">
              <w:t>.</w:t>
            </w:r>
          </w:p>
        </w:tc>
      </w:tr>
      <w:tr w:rsidR="00554790" w:rsidRPr="00D5281C" w14:paraId="50FD56D8" w14:textId="77777777" w:rsidTr="00AB608C">
        <w:trPr>
          <w:cantSplit/>
          <w:trHeight w:val="2"/>
        </w:trPr>
        <w:tc>
          <w:tcPr>
            <w:tcW w:w="540" w:type="dxa"/>
            <w:vMerge/>
            <w:tcBorders>
              <w:left w:val="single" w:sz="2" w:space="0" w:color="auto"/>
              <w:right w:val="single" w:sz="2" w:space="0" w:color="auto"/>
            </w:tcBorders>
            <w:shd w:val="clear" w:color="auto" w:fill="FFFFFF"/>
          </w:tcPr>
          <w:p w14:paraId="6E1536DF"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E6F5BC" w14:textId="77777777" w:rsidR="00554790" w:rsidRPr="00633233" w:rsidRDefault="00554790" w:rsidP="00AB608C">
            <w:pPr>
              <w:pStyle w:val="Table"/>
            </w:pPr>
            <w:r w:rsidRPr="00633233">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D6DF65A"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E90B85B" w14:textId="77777777" w:rsidR="00554790" w:rsidRPr="00633233" w:rsidRDefault="00554790" w:rsidP="00AB608C">
            <w:pPr>
              <w:pStyle w:val="Table"/>
            </w:pPr>
            <w:r>
              <w:t>A list of keywords associated to the service.</w:t>
            </w:r>
          </w:p>
        </w:tc>
      </w:tr>
      <w:tr w:rsidR="00554790" w:rsidRPr="00D5281C" w14:paraId="56F90151" w14:textId="77777777" w:rsidTr="00AB608C">
        <w:trPr>
          <w:cantSplit/>
          <w:trHeight w:val="2"/>
        </w:trPr>
        <w:tc>
          <w:tcPr>
            <w:tcW w:w="540" w:type="dxa"/>
            <w:vMerge/>
            <w:tcBorders>
              <w:left w:val="single" w:sz="2" w:space="0" w:color="auto"/>
              <w:right w:val="single" w:sz="2" w:space="0" w:color="auto"/>
            </w:tcBorders>
            <w:shd w:val="clear" w:color="auto" w:fill="FFFFFF"/>
          </w:tcPr>
          <w:p w14:paraId="21F989DE"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D2AC49D" w14:textId="77777777" w:rsidR="00554790" w:rsidRPr="00633233" w:rsidRDefault="00554790" w:rsidP="00AB608C">
            <w:pPr>
              <w:pStyle w:val="Table"/>
            </w:pPr>
            <w:r>
              <w:t>URL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CC5B95D" w14:textId="77777777" w:rsidR="00554790" w:rsidRPr="00633233"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650836" w14:textId="77777777" w:rsidR="00554790" w:rsidRDefault="00554790" w:rsidP="00AB608C">
            <w:pPr>
              <w:pStyle w:val="Table"/>
            </w:pPr>
            <w:r>
              <w:t>URL that describes where the service endpoint is located</w:t>
            </w:r>
          </w:p>
        </w:tc>
      </w:tr>
      <w:tr w:rsidR="00554790" w:rsidRPr="00CB3D51" w14:paraId="1F1913EB" w14:textId="77777777" w:rsidTr="00AB608C">
        <w:trPr>
          <w:cantSplit/>
          <w:trHeight w:val="2"/>
        </w:trPr>
        <w:tc>
          <w:tcPr>
            <w:tcW w:w="540" w:type="dxa"/>
            <w:vMerge/>
            <w:tcBorders>
              <w:left w:val="single" w:sz="2" w:space="0" w:color="auto"/>
              <w:right w:val="single" w:sz="2" w:space="0" w:color="auto"/>
            </w:tcBorders>
            <w:shd w:val="clear" w:color="auto" w:fill="FFFFFF"/>
          </w:tcPr>
          <w:p w14:paraId="29B46A73"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9649872" w14:textId="77777777" w:rsidR="00554790" w:rsidRDefault="00554790" w:rsidP="00AB608C">
            <w:pPr>
              <w:pStyle w:val="Table"/>
            </w:pPr>
            <w:r>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338F8A5"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BA7CAB9" w14:textId="77777777" w:rsidR="00554790" w:rsidRPr="00CB3D51" w:rsidRDefault="00554790" w:rsidP="00AB608C">
            <w:pPr>
              <w:pStyle w:val="Table"/>
              <w:rPr>
                <w:lang w:val="fr-FR"/>
              </w:rPr>
            </w:pPr>
            <w:r w:rsidRPr="00CB3D51">
              <w:rPr>
                <w:lang w:val="fr-FR"/>
              </w:rPr>
              <w:t>Optional Maritime Mobile Service Identity</w:t>
            </w:r>
          </w:p>
        </w:tc>
      </w:tr>
      <w:tr w:rsidR="00554790" w:rsidRPr="00D5281C" w14:paraId="20C825F0" w14:textId="77777777" w:rsidTr="00AB608C">
        <w:trPr>
          <w:cantSplit/>
          <w:trHeight w:val="2"/>
        </w:trPr>
        <w:tc>
          <w:tcPr>
            <w:tcW w:w="540" w:type="dxa"/>
            <w:vMerge/>
            <w:tcBorders>
              <w:left w:val="single" w:sz="2" w:space="0" w:color="auto"/>
              <w:right w:val="single" w:sz="2" w:space="0" w:color="auto"/>
            </w:tcBorders>
            <w:shd w:val="clear" w:color="auto" w:fill="FFFFFF"/>
          </w:tcPr>
          <w:p w14:paraId="201DE9D3" w14:textId="77777777" w:rsidR="00554790" w:rsidRPr="004352A7" w:rsidRDefault="00554790" w:rsidP="00AB608C">
            <w:pPr>
              <w:pStyle w:val="Table"/>
              <w:rPr>
                <w:color w:val="auto"/>
                <w:lang w:val="fr-FR"/>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6A01A1F" w14:textId="77777777" w:rsidR="00554790" w:rsidRDefault="00554790" w:rsidP="00AB608C">
            <w:pPr>
              <w:pStyle w:val="Table"/>
            </w:pPr>
            <w:r>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716E244"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3F31DBA" w14:textId="77777777" w:rsidR="00554790" w:rsidRDefault="00554790" w:rsidP="00AB608C">
            <w:pPr>
              <w:pStyle w:val="Table"/>
            </w:pPr>
            <w:r w:rsidRPr="00A87CCB">
              <w:t>Optional International Maritime Organization (IMO) number</w:t>
            </w:r>
          </w:p>
        </w:tc>
      </w:tr>
      <w:tr w:rsidR="00554790" w:rsidRPr="00D5281C" w14:paraId="1C193BC4" w14:textId="77777777" w:rsidTr="00AB608C">
        <w:trPr>
          <w:cantSplit/>
          <w:trHeight w:val="2"/>
        </w:trPr>
        <w:tc>
          <w:tcPr>
            <w:tcW w:w="540" w:type="dxa"/>
            <w:vMerge/>
            <w:tcBorders>
              <w:left w:val="single" w:sz="2" w:space="0" w:color="auto"/>
              <w:right w:val="single" w:sz="2" w:space="0" w:color="auto"/>
            </w:tcBorders>
            <w:shd w:val="clear" w:color="auto" w:fill="FFFFFF"/>
          </w:tcPr>
          <w:p w14:paraId="396438F6"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4EA07DD" w14:textId="77777777" w:rsidR="00554790" w:rsidRDefault="00554790" w:rsidP="00AB608C">
            <w:pPr>
              <w:pStyle w:val="Table"/>
            </w:pPr>
            <w:r>
              <w:t>serviceType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13C829A"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96B1533" w14:textId="77777777" w:rsidR="00554790" w:rsidRDefault="00554790" w:rsidP="00AB608C">
            <w:pPr>
              <w:pStyle w:val="Table"/>
            </w:pPr>
            <w:r w:rsidRPr="00C67405">
              <w:t>Optional field to categorize the service type. Example: “VIS”.</w:t>
            </w:r>
          </w:p>
        </w:tc>
      </w:tr>
      <w:tr w:rsidR="00554790" w:rsidRPr="00D5281C" w14:paraId="4034A32E" w14:textId="77777777" w:rsidTr="00AB608C">
        <w:trPr>
          <w:cantSplit/>
          <w:trHeight w:val="2"/>
        </w:trPr>
        <w:tc>
          <w:tcPr>
            <w:tcW w:w="540" w:type="dxa"/>
            <w:vMerge/>
            <w:tcBorders>
              <w:left w:val="single" w:sz="2" w:space="0" w:color="auto"/>
              <w:right w:val="single" w:sz="2" w:space="0" w:color="auto"/>
            </w:tcBorders>
            <w:shd w:val="clear" w:color="auto" w:fill="FFFFFF"/>
          </w:tcPr>
          <w:p w14:paraId="0F1699F5"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11D17FB" w14:textId="77777777" w:rsidR="00554790" w:rsidRPr="00633233" w:rsidRDefault="00554790" w:rsidP="00AB608C">
            <w:pPr>
              <w:pStyle w:val="Table"/>
            </w:pPr>
            <w:r>
              <w:t>requiresAuthorization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42DD912" w14:textId="77777777" w:rsidR="00554790" w:rsidRPr="00633233" w:rsidRDefault="00554790" w:rsidP="00AB608C">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DED35C4" w14:textId="77777777" w:rsidR="00554790" w:rsidRDefault="00554790" w:rsidP="00AB608C">
            <w:pPr>
              <w:pStyle w:val="Table"/>
            </w:pPr>
            <w:r>
              <w:t>Indicates whether authorization is required or not.</w:t>
            </w:r>
          </w:p>
        </w:tc>
      </w:tr>
      <w:tr w:rsidR="00554790" w:rsidRPr="00D5281C" w14:paraId="595880D3" w14:textId="77777777" w:rsidTr="00AB608C">
        <w:trPr>
          <w:cantSplit/>
          <w:trHeight w:val="2"/>
        </w:trPr>
        <w:tc>
          <w:tcPr>
            <w:tcW w:w="540" w:type="dxa"/>
            <w:vMerge/>
            <w:tcBorders>
              <w:left w:val="single" w:sz="2" w:space="0" w:color="auto"/>
              <w:right w:val="single" w:sz="2" w:space="0" w:color="auto"/>
            </w:tcBorders>
            <w:shd w:val="clear" w:color="auto" w:fill="FFFFFF"/>
          </w:tcPr>
          <w:p w14:paraId="3E64E2AB"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F58947C" w14:textId="77777777" w:rsidR="00554790" w:rsidRPr="00633233" w:rsidRDefault="00554790" w:rsidP="00AB608C">
            <w:pPr>
              <w:pStyle w:val="Table"/>
            </w:pPr>
            <w:r>
              <w:t>implementsService-Design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453522" w14:textId="77777777" w:rsidR="00554790" w:rsidRPr="00633233" w:rsidRDefault="00554790" w:rsidP="00AB608C">
            <w:pPr>
              <w:pStyle w:val="Table"/>
            </w:pPr>
            <w:r>
              <w:t>ServiceDesignReference</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E143C42" w14:textId="77777777" w:rsidR="00554790" w:rsidRDefault="00554790" w:rsidP="00AB608C">
            <w:pPr>
              <w:pStyle w:val="Table"/>
            </w:pPr>
            <w:r>
              <w:t xml:space="preserve">Refers to the service design that is implemented by this service instance. Exactly one service design shall be referenced. </w:t>
            </w:r>
          </w:p>
        </w:tc>
      </w:tr>
      <w:tr w:rsidR="00554790" w:rsidRPr="00D5281C" w14:paraId="66A7AAB8" w14:textId="77777777" w:rsidTr="00AB608C">
        <w:trPr>
          <w:cantSplit/>
          <w:trHeight w:val="2"/>
        </w:trPr>
        <w:tc>
          <w:tcPr>
            <w:tcW w:w="540" w:type="dxa"/>
            <w:vMerge/>
            <w:tcBorders>
              <w:left w:val="single" w:sz="2" w:space="0" w:color="auto"/>
              <w:right w:val="single" w:sz="2" w:space="0" w:color="auto"/>
            </w:tcBorders>
            <w:shd w:val="clear" w:color="auto" w:fill="FFFFFF"/>
          </w:tcPr>
          <w:p w14:paraId="3352F81E"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1056C18" w14:textId="77777777" w:rsidR="00554790" w:rsidRPr="00633233" w:rsidRDefault="00554790" w:rsidP="00AB608C">
            <w:pPr>
              <w:pStyle w:val="Table"/>
            </w:pPr>
            <w:r>
              <w:t>coversAreas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109C5A" w14:textId="77777777" w:rsidR="00554790" w:rsidRPr="00633233" w:rsidRDefault="00554790" w:rsidP="00AB608C">
            <w:pPr>
              <w:pStyle w:val="Table"/>
            </w:pPr>
            <w:r>
              <w:t>CoverageInfo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04AF50C" w14:textId="77777777" w:rsidR="00554790" w:rsidRDefault="00554790" w:rsidP="00AB608C">
            <w:pPr>
              <w:pStyle w:val="Table"/>
            </w:pPr>
            <w:r>
              <w:t xml:space="preserve">Mandatory reference to the geographical area covered by the service instance. </w:t>
            </w:r>
          </w:p>
        </w:tc>
      </w:tr>
      <w:tr w:rsidR="00554790" w:rsidRPr="00D5281C" w14:paraId="67CB7BD2" w14:textId="77777777" w:rsidTr="00AB608C">
        <w:trPr>
          <w:cantSplit/>
          <w:trHeight w:val="2"/>
        </w:trPr>
        <w:tc>
          <w:tcPr>
            <w:tcW w:w="540" w:type="dxa"/>
            <w:vMerge/>
            <w:tcBorders>
              <w:left w:val="single" w:sz="2" w:space="0" w:color="auto"/>
              <w:right w:val="single" w:sz="2" w:space="0" w:color="auto"/>
            </w:tcBorders>
            <w:shd w:val="clear" w:color="auto" w:fill="FFFFFF"/>
          </w:tcPr>
          <w:p w14:paraId="494D3B1F"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E1EBC7" w14:textId="77777777" w:rsidR="00554790" w:rsidRDefault="00554790" w:rsidP="00AB608C">
            <w:pPr>
              <w:pStyle w:val="Table"/>
            </w:pPr>
            <w:r>
              <w:t>offersServiceLevel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01F1121" w14:textId="77777777" w:rsidR="00554790" w:rsidRDefault="00554790" w:rsidP="00AB608C">
            <w:pPr>
              <w:pStyle w:val="Table"/>
            </w:pPr>
            <w:r>
              <w:t>ServiceLevel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E0DEAD" w14:textId="77777777" w:rsidR="00554790" w:rsidRDefault="00554790" w:rsidP="00AB608C">
            <w:pPr>
              <w:pStyle w:val="Table"/>
            </w:pPr>
            <w:r>
              <w:t>Refers to the definition of the service level fulfilled by the service instance. Exactly one service level definition shall be provided.</w:t>
            </w:r>
          </w:p>
        </w:tc>
      </w:tr>
      <w:tr w:rsidR="00554790" w:rsidRPr="00D5281C" w14:paraId="08D19F0C" w14:textId="77777777" w:rsidTr="00AB608C">
        <w:trPr>
          <w:cantSplit/>
          <w:trHeight w:val="2"/>
        </w:trPr>
        <w:tc>
          <w:tcPr>
            <w:tcW w:w="540" w:type="dxa"/>
            <w:vMerge/>
            <w:tcBorders>
              <w:left w:val="single" w:sz="2" w:space="0" w:color="auto"/>
              <w:right w:val="single" w:sz="2" w:space="0" w:color="auto"/>
            </w:tcBorders>
            <w:shd w:val="clear" w:color="auto" w:fill="FFFFFF"/>
          </w:tcPr>
          <w:p w14:paraId="045A137D"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EAA60FB" w14:textId="77777777" w:rsidR="00554790" w:rsidRDefault="00554790" w:rsidP="00AB608C">
            <w:pPr>
              <w:pStyle w:val="Table"/>
            </w:pPr>
            <w:r>
              <w:t>producedBy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95723FF" w14:textId="77777777" w:rsidR="00554790" w:rsidRDefault="00554790" w:rsidP="00AB608C">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0CCAEC" w14:textId="77777777" w:rsidR="00554790" w:rsidRDefault="00554790" w:rsidP="00AB608C">
            <w:pPr>
              <w:pStyle w:val="Table"/>
            </w:pPr>
            <w:r>
              <w:t>Optional reference to information about the producer of the service implementation.</w:t>
            </w:r>
          </w:p>
        </w:tc>
      </w:tr>
      <w:tr w:rsidR="00554790" w:rsidRPr="00D5281C" w14:paraId="2ACEFE0C" w14:textId="77777777" w:rsidTr="00AB608C">
        <w:trPr>
          <w:cantSplit/>
          <w:trHeight w:val="2"/>
        </w:trPr>
        <w:tc>
          <w:tcPr>
            <w:tcW w:w="540" w:type="dxa"/>
            <w:vMerge/>
            <w:tcBorders>
              <w:left w:val="single" w:sz="2" w:space="0" w:color="auto"/>
              <w:right w:val="single" w:sz="2" w:space="0" w:color="auto"/>
            </w:tcBorders>
            <w:shd w:val="clear" w:color="auto" w:fill="FFFFFF"/>
          </w:tcPr>
          <w:p w14:paraId="6CCF44A2"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688DA4F" w14:textId="77777777" w:rsidR="00554790" w:rsidRDefault="00554790" w:rsidP="00AB608C">
            <w:pPr>
              <w:pStyle w:val="Table"/>
            </w:pPr>
            <w:r>
              <w:t>providedBy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B2BF26D" w14:textId="77777777" w:rsidR="00554790" w:rsidRDefault="00554790" w:rsidP="00AB608C">
            <w:pPr>
              <w:pStyle w:val="Table"/>
            </w:pPr>
            <w:r>
              <w:t>VendorInfo</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FFFFE63" w14:textId="77777777" w:rsidR="00554790" w:rsidRDefault="00554790" w:rsidP="00AB608C">
            <w:pPr>
              <w:pStyle w:val="Table"/>
            </w:pPr>
            <w:r>
              <w:t xml:space="preserve">Mandatory reference to information about the service provider of the service instance. </w:t>
            </w:r>
          </w:p>
        </w:tc>
      </w:tr>
      <w:tr w:rsidR="00554790" w:rsidRPr="00EA6502" w14:paraId="07D56EEE"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1F4E348"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AC02198"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40B0FA5A"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20D6878" w14:textId="77777777" w:rsidR="00554790" w:rsidRPr="00D5281C" w:rsidRDefault="00554790" w:rsidP="00AB608C">
            <w:pPr>
              <w:pStyle w:val="Table"/>
              <w:rPr>
                <w:color w:val="auto"/>
                <w:lang w:val="en-US"/>
              </w:rPr>
            </w:pPr>
            <w:r>
              <w:t>ServiceDesignReference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76D8C6C" w14:textId="77777777" w:rsidR="00554790" w:rsidRPr="003153B7" w:rsidRDefault="00554790" w:rsidP="00AB608C">
            <w:pPr>
              <w:pStyle w:val="Table"/>
            </w:pPr>
            <w:r>
              <w:t>A</w:t>
            </w:r>
            <w:r w:rsidRPr="00FC0164">
              <w:t xml:space="preserve"> reference to the service </w:t>
            </w:r>
            <w:r>
              <w:t>design</w:t>
            </w:r>
            <w:r w:rsidRPr="00FC0164">
              <w:t xml:space="preserve"> that is implemented by the service instance. - Has the id and the version of the respective service </w:t>
            </w:r>
            <w:r>
              <w:t>design</w:t>
            </w:r>
            <w:r w:rsidRPr="00540B84">
              <w:t>.</w:t>
            </w:r>
            <w:r>
              <w:t xml:space="preserve"> </w:t>
            </w:r>
          </w:p>
        </w:tc>
      </w:tr>
      <w:tr w:rsidR="00554790" w:rsidRPr="00EA6502" w14:paraId="07570C65"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08136EB" w14:textId="77777777" w:rsidR="00554790" w:rsidRPr="00EA6502"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824C89C" w14:textId="77777777" w:rsidR="00554790" w:rsidRPr="00EA6502" w:rsidRDefault="00554790" w:rsidP="00AB608C">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630F073" w14:textId="77777777" w:rsidR="00554790" w:rsidRPr="00EA6502" w:rsidRDefault="00554790" w:rsidP="00AB608C">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E853534" w14:textId="77777777" w:rsidR="00554790" w:rsidRPr="00EA6502" w:rsidRDefault="00554790" w:rsidP="00AB608C">
            <w:pPr>
              <w:pStyle w:val="TableHeader"/>
              <w:rPr>
                <w:sz w:val="20"/>
                <w:szCs w:val="20"/>
              </w:rPr>
            </w:pPr>
            <w:r w:rsidRPr="00EA6502">
              <w:rPr>
                <w:sz w:val="20"/>
                <w:szCs w:val="20"/>
              </w:rPr>
              <w:t>Description</w:t>
            </w:r>
          </w:p>
        </w:tc>
      </w:tr>
      <w:tr w:rsidR="00554790" w:rsidRPr="00D5281C" w14:paraId="0E5DAA39" w14:textId="77777777" w:rsidTr="00AB608C">
        <w:trPr>
          <w:cantSplit/>
          <w:trHeight w:val="2"/>
        </w:trPr>
        <w:tc>
          <w:tcPr>
            <w:tcW w:w="540" w:type="dxa"/>
            <w:vMerge/>
            <w:tcBorders>
              <w:left w:val="single" w:sz="2" w:space="0" w:color="auto"/>
              <w:right w:val="single" w:sz="2" w:space="0" w:color="auto"/>
            </w:tcBorders>
            <w:shd w:val="clear" w:color="auto" w:fill="FFFFFF"/>
          </w:tcPr>
          <w:p w14:paraId="318345F3"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1F4B27" w14:textId="77777777" w:rsidR="00554790" w:rsidRPr="00633233" w:rsidRDefault="00554790" w:rsidP="00AB608C">
            <w:pPr>
              <w:pStyle w:val="Table"/>
            </w:pPr>
            <w:r w:rsidRPr="00633233">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F92E2C6"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1283F9" w14:textId="77777777" w:rsidR="00554790" w:rsidRPr="00633233" w:rsidRDefault="00554790" w:rsidP="00AB608C">
            <w:pPr>
              <w:pStyle w:val="Table"/>
            </w:pPr>
            <w:r>
              <w:t>Identification of the service design implemented by the service instance.</w:t>
            </w:r>
          </w:p>
        </w:tc>
      </w:tr>
      <w:tr w:rsidR="00554790" w:rsidRPr="00D5281C" w14:paraId="16BB392F" w14:textId="77777777" w:rsidTr="00AB608C">
        <w:trPr>
          <w:cantSplit/>
          <w:trHeight w:val="2"/>
        </w:trPr>
        <w:tc>
          <w:tcPr>
            <w:tcW w:w="540" w:type="dxa"/>
            <w:vMerge/>
            <w:tcBorders>
              <w:left w:val="single" w:sz="2" w:space="0" w:color="auto"/>
              <w:right w:val="single" w:sz="2" w:space="0" w:color="auto"/>
            </w:tcBorders>
            <w:shd w:val="clear" w:color="auto" w:fill="FFFFFF"/>
          </w:tcPr>
          <w:p w14:paraId="3A57FA1D"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C230738" w14:textId="77777777" w:rsidR="00554790" w:rsidRPr="00633233" w:rsidRDefault="00554790" w:rsidP="00AB608C">
            <w:pPr>
              <w:pStyle w:val="Table"/>
            </w:pPr>
            <w:r w:rsidRPr="00633233">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6D8E3A2"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9A19419" w14:textId="77777777" w:rsidR="00554790" w:rsidRPr="00633233" w:rsidRDefault="00554790" w:rsidP="00AB608C">
            <w:pPr>
              <w:pStyle w:val="Table"/>
            </w:pPr>
            <w:r>
              <w:t>Version of the service design implemented by the service instance.</w:t>
            </w:r>
          </w:p>
        </w:tc>
      </w:tr>
      <w:tr w:rsidR="00554790" w:rsidRPr="00EA6502" w14:paraId="29C0FB7E"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78D7919"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96B7052"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0ED73BA9"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B7CD46E" w14:textId="77777777" w:rsidR="00554790" w:rsidRPr="00D5281C" w:rsidRDefault="00554790" w:rsidP="00AB608C">
            <w:pPr>
              <w:pStyle w:val="Table"/>
              <w:rPr>
                <w:color w:val="auto"/>
                <w:lang w:val="en-US"/>
              </w:rPr>
            </w:pPr>
            <w:r>
              <w:t>CoverageInfo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EEE80FD" w14:textId="77777777" w:rsidR="00554790" w:rsidRPr="003153B7" w:rsidRDefault="00554790" w:rsidP="00AB608C">
            <w:pPr>
              <w:pStyle w:val="Table"/>
            </w:pPr>
            <w:r>
              <w:t>Defines a geographical area from which the service instance is accessible. This is a choice between a geographical area defined by coordinates or United Nations location code (UN/LOCODE). One of the two options has to be provided. Worldwide accessibility is indicated by a “coversArea” element with a missing “geometryAsAWK” element.</w:t>
            </w:r>
          </w:p>
        </w:tc>
      </w:tr>
      <w:tr w:rsidR="00554790" w:rsidRPr="00EA6502" w14:paraId="6008DDC0"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2187C63" w14:textId="77777777" w:rsidR="00554790" w:rsidRPr="00EA6502" w:rsidRDefault="00554790" w:rsidP="00AB608C">
            <w:pPr>
              <w:pStyle w:val="TableHeader"/>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068D26F" w14:textId="77777777" w:rsidR="00554790" w:rsidRPr="00EA6502" w:rsidRDefault="00554790" w:rsidP="00AB608C">
            <w:pPr>
              <w:pStyle w:val="TableHeader"/>
              <w:rPr>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05DB887" w14:textId="77777777" w:rsidR="00554790" w:rsidRPr="00EA6502" w:rsidRDefault="00554790" w:rsidP="00AB608C">
            <w:pPr>
              <w:pStyle w:val="TableHeader"/>
              <w:rPr>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7CE277" w14:textId="77777777" w:rsidR="00554790" w:rsidRPr="00EA6502" w:rsidRDefault="00554790" w:rsidP="00AB608C">
            <w:pPr>
              <w:pStyle w:val="TableHeader"/>
              <w:rPr>
                <w:sz w:val="20"/>
                <w:szCs w:val="20"/>
              </w:rPr>
            </w:pPr>
            <w:r w:rsidRPr="00EA6502">
              <w:rPr>
                <w:sz w:val="20"/>
                <w:szCs w:val="20"/>
              </w:rPr>
              <w:t>Description</w:t>
            </w:r>
          </w:p>
        </w:tc>
      </w:tr>
      <w:tr w:rsidR="00554790" w:rsidRPr="00D5281C" w14:paraId="03A374DA" w14:textId="77777777" w:rsidTr="00AB608C">
        <w:trPr>
          <w:cantSplit/>
          <w:trHeight w:val="2"/>
        </w:trPr>
        <w:tc>
          <w:tcPr>
            <w:tcW w:w="540" w:type="dxa"/>
            <w:vMerge/>
            <w:tcBorders>
              <w:left w:val="single" w:sz="2" w:space="0" w:color="auto"/>
              <w:right w:val="single" w:sz="2" w:space="0" w:color="auto"/>
            </w:tcBorders>
            <w:shd w:val="clear" w:color="auto" w:fill="FFFFFF"/>
          </w:tcPr>
          <w:p w14:paraId="4F2FE584"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B84DFD4" w14:textId="77777777" w:rsidR="00554790" w:rsidRPr="00633233" w:rsidRDefault="00554790" w:rsidP="00AB608C">
            <w:pPr>
              <w:pStyle w:val="Table"/>
            </w:pPr>
            <w:r>
              <w:t>coversArea</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38BB0EB" w14:textId="77777777" w:rsidR="00554790" w:rsidRPr="00633233" w:rsidRDefault="00554790" w:rsidP="00AB608C">
            <w:pPr>
              <w:pStyle w:val="Table"/>
            </w:pPr>
            <w:r>
              <w:t>CoverageArea</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10EE63D" w14:textId="77777777" w:rsidR="00554790" w:rsidRPr="00633233" w:rsidRDefault="00554790" w:rsidP="00AB608C">
            <w:pPr>
              <w:pStyle w:val="Table"/>
            </w:pPr>
            <w:r>
              <w:t>Identification of the service design implemented by the service instance.</w:t>
            </w:r>
          </w:p>
        </w:tc>
      </w:tr>
      <w:tr w:rsidR="00554790" w:rsidRPr="00D5281C" w14:paraId="1B25CEEB" w14:textId="77777777" w:rsidTr="00AB608C">
        <w:trPr>
          <w:cantSplit/>
          <w:trHeight w:val="2"/>
        </w:trPr>
        <w:tc>
          <w:tcPr>
            <w:tcW w:w="540" w:type="dxa"/>
            <w:vMerge/>
            <w:tcBorders>
              <w:left w:val="single" w:sz="2" w:space="0" w:color="auto"/>
              <w:right w:val="single" w:sz="2" w:space="0" w:color="auto"/>
            </w:tcBorders>
            <w:shd w:val="clear" w:color="auto" w:fill="FFFFFF"/>
          </w:tcPr>
          <w:p w14:paraId="30C675A3" w14:textId="77777777" w:rsidR="00554790" w:rsidRPr="00D5281C"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89BA8A9" w14:textId="77777777" w:rsidR="00554790" w:rsidRPr="00633233" w:rsidRDefault="00554790" w:rsidP="00AB608C">
            <w:pPr>
              <w:pStyle w:val="Table"/>
            </w:pPr>
            <w:r w:rsidRPr="002E1398">
              <w:t>unLoCode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6A228F3" w14:textId="77777777" w:rsidR="00554790" w:rsidRPr="00633233" w:rsidRDefault="00554790" w:rsidP="00AB608C">
            <w:pPr>
              <w:pStyle w:val="Table"/>
            </w:pPr>
            <w:r w:rsidRPr="00633233">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09A5AD" w14:textId="77777777" w:rsidR="00554790" w:rsidRPr="00633233" w:rsidRDefault="00554790" w:rsidP="00AB608C">
            <w:pPr>
              <w:pStyle w:val="Table"/>
            </w:pPr>
            <w:r>
              <w:t>Version of the service design implemented by the service instance.</w:t>
            </w:r>
          </w:p>
        </w:tc>
      </w:tr>
      <w:tr w:rsidR="00554790" w:rsidRPr="00EA6502" w14:paraId="79E470E4"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47FC485"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4A2F02C"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31548830"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BCBE1C6" w14:textId="77777777" w:rsidR="00554790" w:rsidRPr="00D5281C" w:rsidRDefault="00554790" w:rsidP="00AB608C">
            <w:pPr>
              <w:pStyle w:val="Table"/>
              <w:rPr>
                <w:color w:val="auto"/>
                <w:lang w:val="en-US"/>
              </w:rPr>
            </w:pPr>
            <w:r>
              <w:t>CoverageArea</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7A14803" w14:textId="77777777" w:rsidR="00554790" w:rsidRPr="003153B7" w:rsidRDefault="00554790" w:rsidP="00AB608C">
            <w:pPr>
              <w:pStyle w:val="Table"/>
            </w:pPr>
            <w:r>
              <w:t>Defines a geographical area from which the service instance is accessible.</w:t>
            </w:r>
          </w:p>
        </w:tc>
      </w:tr>
      <w:tr w:rsidR="00554790" w:rsidRPr="002D5B35" w14:paraId="24D8284C"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2F95EE6" w14:textId="77777777" w:rsidR="00554790" w:rsidRPr="002D5B35" w:rsidRDefault="00554790" w:rsidP="00AB608C">
            <w:pPr>
              <w:pStyle w:val="Table"/>
              <w:rPr>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3BA5FA5"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FF3F85D"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D8BBCD5"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33C25C67" w14:textId="77777777" w:rsidTr="00AB608C">
        <w:trPr>
          <w:cantSplit/>
          <w:trHeight w:val="2"/>
        </w:trPr>
        <w:tc>
          <w:tcPr>
            <w:tcW w:w="540" w:type="dxa"/>
            <w:vMerge/>
            <w:tcBorders>
              <w:left w:val="single" w:sz="2" w:space="0" w:color="auto"/>
              <w:right w:val="single" w:sz="2" w:space="0" w:color="auto"/>
            </w:tcBorders>
            <w:shd w:val="clear" w:color="auto" w:fill="FFFFFF"/>
          </w:tcPr>
          <w:p w14:paraId="138EBB43"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5B2B009" w14:textId="77777777" w:rsidR="00554790" w:rsidRDefault="00554790" w:rsidP="00AB608C">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3183A0A"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775346" w14:textId="77777777" w:rsidR="00554790" w:rsidRDefault="00554790" w:rsidP="00AB608C">
            <w:pPr>
              <w:pStyle w:val="Table"/>
            </w:pPr>
            <w:r>
              <w:t xml:space="preserve">Human readable name of the coverage area, </w:t>
            </w:r>
            <w:r w:rsidRPr="0086203E">
              <w:t>e.g. a well-known name like "Bermuda Triangle"</w:t>
            </w:r>
            <w:r>
              <w:t>. The name shall be no longer than one line.</w:t>
            </w:r>
          </w:p>
        </w:tc>
      </w:tr>
      <w:tr w:rsidR="00554790" w:rsidRPr="00D5281C" w14:paraId="207D652D" w14:textId="77777777" w:rsidTr="00AB608C">
        <w:trPr>
          <w:cantSplit/>
          <w:trHeight w:val="2"/>
        </w:trPr>
        <w:tc>
          <w:tcPr>
            <w:tcW w:w="540" w:type="dxa"/>
            <w:vMerge/>
            <w:tcBorders>
              <w:left w:val="single" w:sz="2" w:space="0" w:color="auto"/>
              <w:right w:val="single" w:sz="2" w:space="0" w:color="auto"/>
            </w:tcBorders>
            <w:shd w:val="clear" w:color="auto" w:fill="FFFFFF"/>
          </w:tcPr>
          <w:p w14:paraId="425FA932"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AEAAB78" w14:textId="77777777" w:rsidR="00554790" w:rsidRDefault="00554790" w:rsidP="00AB608C">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7C0FF4C"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20EE53E" w14:textId="77777777" w:rsidR="00554790" w:rsidRDefault="00554790" w:rsidP="00AB608C">
            <w:pPr>
              <w:pStyle w:val="Table"/>
            </w:pPr>
            <w:r>
              <w:t>Human readable description of the coverage area.</w:t>
            </w:r>
          </w:p>
        </w:tc>
      </w:tr>
      <w:tr w:rsidR="00554790" w:rsidRPr="00D5281C" w14:paraId="14D74EEC" w14:textId="77777777" w:rsidTr="00AB608C">
        <w:trPr>
          <w:cantSplit/>
          <w:trHeight w:val="2"/>
        </w:trPr>
        <w:tc>
          <w:tcPr>
            <w:tcW w:w="540" w:type="dxa"/>
            <w:vMerge/>
            <w:tcBorders>
              <w:left w:val="single" w:sz="2" w:space="0" w:color="auto"/>
              <w:right w:val="single" w:sz="2" w:space="0" w:color="auto"/>
            </w:tcBorders>
            <w:shd w:val="clear" w:color="auto" w:fill="FFFFFF"/>
          </w:tcPr>
          <w:p w14:paraId="059F272C"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5AE82D3" w14:textId="77777777" w:rsidR="00554790" w:rsidRDefault="00554790" w:rsidP="00AB608C">
            <w:pPr>
              <w:pStyle w:val="Table"/>
            </w:pPr>
            <w:r w:rsidRPr="002306ED">
              <w:t>geometryAsWKT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2DDA933"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B0ED7C" w14:textId="77777777" w:rsidR="00554790" w:rsidRDefault="00554790" w:rsidP="00AB608C">
            <w:pPr>
              <w:pStyle w:val="Table"/>
            </w:pPr>
            <w:r w:rsidRPr="0086203E">
              <w:t>A polygon described in WKT (Well Known Text) with coordinates in c</w:t>
            </w:r>
            <w:r>
              <w:t>oordinate reference system EPSG:</w:t>
            </w:r>
            <w:r w:rsidRPr="0086203E">
              <w:t xml:space="preserve">4326, e.g. POLYGON(LON1 LAT1, LON2 LAT2, LON3, </w:t>
            </w:r>
            <w:r>
              <w:t>LAT3</w:t>
            </w:r>
            <w:r w:rsidRPr="0086203E">
              <w:t>, LON1 LAT1)</w:t>
            </w:r>
            <w:r>
              <w:t>.</w:t>
            </w:r>
          </w:p>
          <w:p w14:paraId="4A936D5C" w14:textId="77777777" w:rsidR="00554790" w:rsidRDefault="00554790" w:rsidP="00AB608C">
            <w:pPr>
              <w:pStyle w:val="Table"/>
            </w:pPr>
            <w:r>
              <w:t>If the element is empty, the default is the whole world.</w:t>
            </w:r>
          </w:p>
        </w:tc>
      </w:tr>
      <w:tr w:rsidR="00554790" w:rsidRPr="00EA6502" w14:paraId="69E8C365"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2FB67D0"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1CA5342"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7FCC413F"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19CF147" w14:textId="77777777" w:rsidR="00554790" w:rsidRPr="00D5281C" w:rsidRDefault="00554790" w:rsidP="00AB608C">
            <w:pPr>
              <w:pStyle w:val="Table"/>
              <w:rPr>
                <w:color w:val="auto"/>
                <w:lang w:val="en-US"/>
              </w:rPr>
            </w:pPr>
            <w:r>
              <w:t>ServiceLevel</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1CE106BD" w14:textId="77777777" w:rsidR="00554790" w:rsidRPr="003153B7" w:rsidRDefault="00554790" w:rsidP="00AB608C">
            <w:pPr>
              <w:pStyle w:val="Table"/>
            </w:pPr>
            <w:r>
              <w:t>Defines the service availability level.</w:t>
            </w:r>
            <w:r w:rsidRPr="001E6E28">
              <w:t xml:space="preserve"> </w:t>
            </w:r>
            <w:r>
              <w:t xml:space="preserve"> </w:t>
            </w:r>
          </w:p>
        </w:tc>
      </w:tr>
      <w:tr w:rsidR="00554790" w:rsidRPr="002D5B35" w14:paraId="77AFFA3C"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59EFFDC1" w14:textId="77777777" w:rsidR="00554790" w:rsidRPr="002D5B35" w:rsidRDefault="00554790" w:rsidP="00AB608C">
            <w:pPr>
              <w:pStyle w:val="TableHeader"/>
              <w:rPr>
                <w:b w:val="0"/>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6E6B64B"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BEC4BA4"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1E97BC"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0BAEA315" w14:textId="77777777" w:rsidTr="00AB608C">
        <w:trPr>
          <w:cantSplit/>
          <w:trHeight w:val="2"/>
        </w:trPr>
        <w:tc>
          <w:tcPr>
            <w:tcW w:w="540" w:type="dxa"/>
            <w:vMerge/>
            <w:tcBorders>
              <w:left w:val="single" w:sz="2" w:space="0" w:color="auto"/>
              <w:right w:val="single" w:sz="2" w:space="0" w:color="auto"/>
            </w:tcBorders>
            <w:shd w:val="clear" w:color="auto" w:fill="FFFFFF"/>
          </w:tcPr>
          <w:p w14:paraId="351FC237"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E6A798C" w14:textId="77777777" w:rsidR="00554790" w:rsidRDefault="00554790" w:rsidP="00AB608C">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5C5A0DC"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9B9102F" w14:textId="77777777" w:rsidR="00554790" w:rsidRDefault="00554790" w:rsidP="00AB608C">
            <w:pPr>
              <w:pStyle w:val="Table"/>
            </w:pPr>
            <w:r>
              <w:t>Human readable service level name. The name shall be no longer than one line.</w:t>
            </w:r>
          </w:p>
        </w:tc>
      </w:tr>
      <w:tr w:rsidR="00554790" w:rsidRPr="00D5281C" w14:paraId="0CEF15E8" w14:textId="77777777" w:rsidTr="00AB608C">
        <w:trPr>
          <w:cantSplit/>
          <w:trHeight w:val="2"/>
        </w:trPr>
        <w:tc>
          <w:tcPr>
            <w:tcW w:w="540" w:type="dxa"/>
            <w:vMerge/>
            <w:tcBorders>
              <w:left w:val="single" w:sz="2" w:space="0" w:color="auto"/>
              <w:right w:val="single" w:sz="2" w:space="0" w:color="auto"/>
            </w:tcBorders>
            <w:shd w:val="clear" w:color="auto" w:fill="FFFFFF"/>
          </w:tcPr>
          <w:p w14:paraId="45B32576"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4B0E8A0" w14:textId="77777777" w:rsidR="00554790" w:rsidRDefault="00554790" w:rsidP="00AB608C">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1D903EA"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D77EDEA" w14:textId="77777777" w:rsidR="00554790" w:rsidRDefault="00554790" w:rsidP="00AB608C">
            <w:pPr>
              <w:pStyle w:val="Table"/>
            </w:pPr>
            <w:r>
              <w:t>Human readable description of the service level</w:t>
            </w:r>
          </w:p>
        </w:tc>
      </w:tr>
      <w:tr w:rsidR="00554790" w:rsidRPr="00D5281C" w14:paraId="3C38DD5A"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B282E56"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F8676E7" w14:textId="77777777" w:rsidR="00554790" w:rsidRDefault="00554790" w:rsidP="00AB608C">
            <w:pPr>
              <w:pStyle w:val="Table"/>
            </w:pPr>
            <w:r>
              <w:t>availability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8C57B5" w14:textId="77777777" w:rsidR="00554790" w:rsidRDefault="00554790" w:rsidP="00AB608C">
            <w:pPr>
              <w:pStyle w:val="Table"/>
            </w:pPr>
            <w:r>
              <w:t>float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70D81C9" w14:textId="77777777" w:rsidR="00554790" w:rsidRDefault="00554790" w:rsidP="00AB608C">
            <w:pPr>
              <w:pStyle w:val="Table"/>
            </w:pPr>
            <w:r>
              <w:t xml:space="preserve">Indicates the </w:t>
            </w:r>
            <w:r w:rsidRPr="001E6E28">
              <w:t>guaranteed availability of the service in %, (e.g. 99.9)</w:t>
            </w:r>
            <w:r>
              <w:t>.</w:t>
            </w:r>
          </w:p>
        </w:tc>
      </w:tr>
      <w:tr w:rsidR="00554790" w:rsidRPr="00EA6502" w14:paraId="48809D40"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C909DA9" w14:textId="77777777" w:rsidR="00554790" w:rsidRPr="00EA6502" w:rsidRDefault="00554790" w:rsidP="00AB608C">
            <w:pPr>
              <w:pStyle w:val="TableHeader"/>
              <w:rPr>
                <w:sz w:val="20"/>
                <w:szCs w:val="20"/>
              </w:rPr>
            </w:pPr>
            <w:r>
              <w:rPr>
                <w:sz w:val="20"/>
                <w:szCs w:val="20"/>
                <w:lang w:val="nb-NO"/>
              </w:rPr>
              <w:t>Type</w:t>
            </w:r>
            <w:r w:rsidRPr="00EA6502">
              <w:rPr>
                <w:sz w:val="20"/>
                <w:szCs w:val="20"/>
                <w:lang w:val="nb-NO"/>
              </w:rPr>
              <w:t xml:space="preserve"> </w:t>
            </w:r>
            <w:r w:rsidRPr="00EA6502">
              <w:rPr>
                <w:sz w:val="20"/>
                <w:szCs w:val="20"/>
              </w:rPr>
              <w:t>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2FD3FAE" w14:textId="77777777" w:rsidR="00554790" w:rsidRPr="00EA6502" w:rsidRDefault="00554790" w:rsidP="00AB608C">
            <w:pPr>
              <w:pStyle w:val="TableHeader"/>
              <w:rPr>
                <w:sz w:val="20"/>
                <w:szCs w:val="20"/>
                <w:lang w:val="nb-NO"/>
              </w:rPr>
            </w:pPr>
            <w:r w:rsidRPr="00EA6502">
              <w:rPr>
                <w:sz w:val="20"/>
                <w:szCs w:val="20"/>
              </w:rPr>
              <w:t>Description</w:t>
            </w:r>
          </w:p>
        </w:tc>
      </w:tr>
      <w:tr w:rsidR="00554790" w:rsidRPr="00D5281C" w14:paraId="414882AD" w14:textId="77777777" w:rsidTr="00AB608C">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091D6C15" w14:textId="77777777" w:rsidR="00554790" w:rsidRPr="00D5281C" w:rsidRDefault="00554790" w:rsidP="00AB608C">
            <w:pPr>
              <w:pStyle w:val="Table"/>
              <w:rPr>
                <w:color w:val="auto"/>
                <w:lang w:val="en-US"/>
              </w:rPr>
            </w:pPr>
            <w:r>
              <w:t>VendorInfo</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8C82537" w14:textId="77777777" w:rsidR="00554790" w:rsidRPr="003153B7" w:rsidRDefault="00554790" w:rsidP="00AB608C">
            <w:pPr>
              <w:pStyle w:val="Table"/>
            </w:pPr>
            <w:r>
              <w:t>Describes</w:t>
            </w:r>
            <w:r w:rsidRPr="00A569BD">
              <w:t xml:space="preserve"> the vendor </w:t>
            </w:r>
            <w:r>
              <w:t>producing and/or providing</w:t>
            </w:r>
            <w:r w:rsidRPr="00A569BD">
              <w:t xml:space="preserve"> the service instance.</w:t>
            </w:r>
          </w:p>
        </w:tc>
      </w:tr>
      <w:tr w:rsidR="00554790" w:rsidRPr="002D5B35" w14:paraId="31F7748E" w14:textId="77777777" w:rsidTr="00AB608C">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5C9FC92" w14:textId="77777777" w:rsidR="00554790" w:rsidRPr="002D5B35" w:rsidRDefault="00554790" w:rsidP="00AB608C">
            <w:pPr>
              <w:pStyle w:val="Table"/>
              <w:ind w:left="0"/>
              <w:rPr>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0EB18BA" w14:textId="77777777" w:rsidR="00554790" w:rsidRPr="002D5B35" w:rsidRDefault="00554790" w:rsidP="00AB608C">
            <w:pPr>
              <w:pStyle w:val="TableHeader"/>
              <w:rPr>
                <w:b w:val="0"/>
                <w:sz w:val="20"/>
                <w:szCs w:val="20"/>
              </w:rPr>
            </w:pPr>
            <w:r>
              <w:rPr>
                <w:sz w:val="20"/>
                <w:szCs w:val="20"/>
              </w:rPr>
              <w:t>Element</w:t>
            </w:r>
            <w:r w:rsidRPr="00EA6502">
              <w:rPr>
                <w:sz w:val="20"/>
                <w:szCs w:val="20"/>
              </w:rPr>
              <w:t xml:space="preserve"> Name</w:t>
            </w:r>
          </w:p>
        </w:tc>
        <w:tc>
          <w:tcPr>
            <w:tcW w:w="2127"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6204713" w14:textId="77777777" w:rsidR="00554790" w:rsidRPr="002D5B35" w:rsidRDefault="00554790" w:rsidP="00AB608C">
            <w:pPr>
              <w:pStyle w:val="TableHeader"/>
              <w:rPr>
                <w:b w:val="0"/>
                <w:sz w:val="20"/>
                <w:szCs w:val="20"/>
              </w:rPr>
            </w:pPr>
            <w:r w:rsidRPr="00EA6502">
              <w:rPr>
                <w:sz w:val="20"/>
                <w:szCs w:val="20"/>
              </w:rPr>
              <w:t>Type</w:t>
            </w:r>
          </w:p>
        </w:tc>
        <w:tc>
          <w:tcPr>
            <w:tcW w:w="4819"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F5383E3" w14:textId="77777777" w:rsidR="00554790" w:rsidRPr="002D5B35" w:rsidRDefault="00554790" w:rsidP="00AB608C">
            <w:pPr>
              <w:pStyle w:val="TableHeader"/>
              <w:rPr>
                <w:b w:val="0"/>
                <w:sz w:val="20"/>
                <w:szCs w:val="20"/>
              </w:rPr>
            </w:pPr>
            <w:r w:rsidRPr="00EA6502">
              <w:rPr>
                <w:sz w:val="20"/>
                <w:szCs w:val="20"/>
              </w:rPr>
              <w:t>Description</w:t>
            </w:r>
          </w:p>
        </w:tc>
      </w:tr>
      <w:tr w:rsidR="00554790" w:rsidRPr="00D5281C" w14:paraId="7CE782E9" w14:textId="77777777" w:rsidTr="00AB608C">
        <w:trPr>
          <w:cantSplit/>
          <w:trHeight w:val="2"/>
        </w:trPr>
        <w:tc>
          <w:tcPr>
            <w:tcW w:w="540" w:type="dxa"/>
            <w:vMerge/>
            <w:tcBorders>
              <w:left w:val="single" w:sz="2" w:space="0" w:color="auto"/>
              <w:right w:val="single" w:sz="2" w:space="0" w:color="auto"/>
            </w:tcBorders>
            <w:shd w:val="clear" w:color="auto" w:fill="FFFFFF"/>
          </w:tcPr>
          <w:p w14:paraId="7D3F444C"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F2C1A35" w14:textId="77777777" w:rsidR="00554790" w:rsidRDefault="00554790" w:rsidP="00AB608C">
            <w:pPr>
              <w:pStyle w:val="Table"/>
            </w:pPr>
            <w: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F6542B"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A07EBA2" w14:textId="77777777" w:rsidR="00554790" w:rsidRDefault="00554790" w:rsidP="00AB608C">
            <w:pPr>
              <w:pStyle w:val="Table"/>
            </w:pPr>
            <w:r>
              <w:t>Unique identification of the vendor.</w:t>
            </w:r>
          </w:p>
        </w:tc>
      </w:tr>
      <w:tr w:rsidR="00554790" w:rsidRPr="00D5281C" w14:paraId="693AB50C" w14:textId="77777777" w:rsidTr="00AB608C">
        <w:trPr>
          <w:cantSplit/>
          <w:trHeight w:val="2"/>
        </w:trPr>
        <w:tc>
          <w:tcPr>
            <w:tcW w:w="540" w:type="dxa"/>
            <w:vMerge/>
            <w:tcBorders>
              <w:left w:val="single" w:sz="2" w:space="0" w:color="auto"/>
              <w:right w:val="single" w:sz="2" w:space="0" w:color="auto"/>
            </w:tcBorders>
            <w:shd w:val="clear" w:color="auto" w:fill="FFFFFF"/>
          </w:tcPr>
          <w:p w14:paraId="58961569"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C04539" w14:textId="77777777" w:rsidR="00554790" w:rsidRDefault="00554790" w:rsidP="00AB608C">
            <w:pPr>
              <w:pStyle w:val="Table"/>
            </w:pPr>
            <w: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2C5AA6"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F9E5BF6" w14:textId="77777777" w:rsidR="00554790" w:rsidRDefault="00554790" w:rsidP="00AB608C">
            <w:pPr>
              <w:pStyle w:val="Table"/>
            </w:pPr>
            <w:r>
              <w:t>Human readable vendor name. The name shall be no longer than one line.</w:t>
            </w:r>
          </w:p>
        </w:tc>
      </w:tr>
      <w:tr w:rsidR="00554790" w:rsidRPr="00D5281C" w14:paraId="5BE0867F" w14:textId="77777777" w:rsidTr="00AB608C">
        <w:trPr>
          <w:cantSplit/>
          <w:trHeight w:val="2"/>
        </w:trPr>
        <w:tc>
          <w:tcPr>
            <w:tcW w:w="540" w:type="dxa"/>
            <w:vMerge/>
            <w:tcBorders>
              <w:left w:val="single" w:sz="2" w:space="0" w:color="auto"/>
              <w:right w:val="single" w:sz="2" w:space="0" w:color="auto"/>
            </w:tcBorders>
            <w:shd w:val="clear" w:color="auto" w:fill="FFFFFF"/>
          </w:tcPr>
          <w:p w14:paraId="0C406E8B"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EDD9487" w14:textId="77777777" w:rsidR="00554790" w:rsidRDefault="00554790" w:rsidP="00AB608C">
            <w:pPr>
              <w:pStyle w:val="Table"/>
            </w:pPr>
            <w: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97C434"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A4ECB78" w14:textId="77777777" w:rsidR="00554790" w:rsidRDefault="00554790" w:rsidP="00AB608C">
            <w:pPr>
              <w:pStyle w:val="Table"/>
            </w:pPr>
            <w:r>
              <w:t>Human readable description of the vendor.</w:t>
            </w:r>
          </w:p>
        </w:tc>
      </w:tr>
      <w:tr w:rsidR="00554790" w:rsidRPr="00D5281C" w14:paraId="516C472B" w14:textId="77777777" w:rsidTr="00AB608C">
        <w:trPr>
          <w:cantSplit/>
          <w:trHeight w:val="2"/>
        </w:trPr>
        <w:tc>
          <w:tcPr>
            <w:tcW w:w="540" w:type="dxa"/>
            <w:vMerge/>
            <w:tcBorders>
              <w:left w:val="single" w:sz="2" w:space="0" w:color="auto"/>
              <w:right w:val="single" w:sz="2" w:space="0" w:color="auto"/>
            </w:tcBorders>
            <w:shd w:val="clear" w:color="auto" w:fill="FFFFFF"/>
          </w:tcPr>
          <w:p w14:paraId="4F94900D"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1671B5E" w14:textId="77777777" w:rsidR="00554790" w:rsidRDefault="00554790" w:rsidP="00AB608C">
            <w:pPr>
              <w:pStyle w:val="Table"/>
            </w:pPr>
            <w:r>
              <w:t>contactInfo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B91940E"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AE9ABAF" w14:textId="77777777" w:rsidR="00554790" w:rsidRDefault="00554790" w:rsidP="00AB608C">
            <w:pPr>
              <w:pStyle w:val="Table"/>
            </w:pPr>
            <w:r>
              <w:t>Human readable contact information of the vendor.</w:t>
            </w:r>
          </w:p>
        </w:tc>
      </w:tr>
      <w:tr w:rsidR="00554790" w:rsidRPr="00D5281C" w14:paraId="383EDE39"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1F31A5B"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646F7D1" w14:textId="77777777" w:rsidR="00554790" w:rsidRDefault="00554790" w:rsidP="00AB608C">
            <w:pPr>
              <w:pStyle w:val="Table"/>
            </w:pPr>
            <w:r>
              <w:t>organizationId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B9DCFD7" w14:textId="77777777" w:rsidR="00554790" w:rsidRDefault="00554790" w:rsidP="00AB608C">
            <w:pPr>
              <w:pStyle w:val="Table"/>
            </w:pPr>
            <w:r>
              <w:t>string</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3B2673" w14:textId="77777777" w:rsidR="00554790" w:rsidRDefault="00554790" w:rsidP="00AB608C">
            <w:pPr>
              <w:pStyle w:val="Table"/>
            </w:pPr>
            <w:r w:rsidRPr="00B721AE">
              <w:t>Unique identifier of the organization, the author belongs to.</w:t>
            </w:r>
          </w:p>
        </w:tc>
      </w:tr>
      <w:tr w:rsidR="00554790" w:rsidRPr="00D5281C" w14:paraId="155DE504" w14:textId="77777777" w:rsidTr="00AB608C">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5EDFFF61" w14:textId="77777777" w:rsidR="00554790" w:rsidRDefault="00554790" w:rsidP="00AB608C">
            <w:pPr>
              <w:pStyle w:val="Table"/>
              <w:rPr>
                <w:color w:val="auto"/>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25521CD" w14:textId="77777777" w:rsidR="00554790" w:rsidRDefault="00554790" w:rsidP="00AB608C">
            <w:pPr>
              <w:pStyle w:val="Table"/>
            </w:pPr>
            <w:r>
              <w:t>isCommercial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6FE8F17" w14:textId="77777777" w:rsidR="00554790" w:rsidRDefault="00554790" w:rsidP="00AB608C">
            <w:pPr>
              <w:pStyle w:val="Table"/>
            </w:pPr>
            <w: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EC42220" w14:textId="77777777" w:rsidR="00554790" w:rsidRDefault="00554790" w:rsidP="00AB608C">
            <w:pPr>
              <w:pStyle w:val="Table"/>
            </w:pPr>
            <w:r>
              <w:t>Optional indication on the commercial status of the vendor.</w:t>
            </w:r>
          </w:p>
        </w:tc>
      </w:tr>
    </w:tbl>
    <w:p w14:paraId="4E27978E" w14:textId="77777777" w:rsidR="00554790" w:rsidRDefault="00554790" w:rsidP="00554790"/>
    <w:p w14:paraId="49D6F16E" w14:textId="77777777" w:rsidR="009248FD" w:rsidRDefault="009248FD">
      <w:pPr>
        <w:spacing w:after="200" w:line="276" w:lineRule="auto"/>
        <w:rPr>
          <w:rFonts w:asciiTheme="majorHAnsi" w:eastAsiaTheme="majorEastAsia" w:hAnsiTheme="majorHAnsi" w:cstheme="majorBidi"/>
          <w:b/>
          <w:bCs/>
          <w:caps/>
          <w:color w:val="407EC9"/>
          <w:sz w:val="28"/>
          <w:szCs w:val="24"/>
        </w:rPr>
      </w:pPr>
      <w:bookmarkStart w:id="63" w:name="_Ref475629998"/>
      <w:bookmarkStart w:id="64" w:name="_Toc477343222"/>
      <w:r>
        <w:br w:type="page"/>
      </w:r>
    </w:p>
    <w:p w14:paraId="5FEDF8E7" w14:textId="618F19A0" w:rsidR="00554790" w:rsidRPr="005D0B56" w:rsidRDefault="00554790" w:rsidP="00554790">
      <w:pPr>
        <w:pStyle w:val="Heading1"/>
        <w:tabs>
          <w:tab w:val="clear" w:pos="0"/>
          <w:tab w:val="num" w:pos="142"/>
        </w:tabs>
        <w:ind w:left="851"/>
      </w:pPr>
      <w:r w:rsidRPr="005D0B56">
        <w:lastRenderedPageBreak/>
        <w:t>Governance</w:t>
      </w:r>
      <w:bookmarkEnd w:id="63"/>
      <w:bookmarkEnd w:id="64"/>
    </w:p>
    <w:p w14:paraId="47729959" w14:textId="77777777" w:rsidR="00554790" w:rsidRPr="005D0B56" w:rsidRDefault="00554790" w:rsidP="00554790">
      <w:pPr>
        <w:pStyle w:val="Heading1separatationline"/>
      </w:pPr>
    </w:p>
    <w:p w14:paraId="1271C699" w14:textId="77777777" w:rsidR="00554790" w:rsidRPr="005D0B56" w:rsidRDefault="00554790" w:rsidP="00554790">
      <w:pPr>
        <w:pStyle w:val="BodyText"/>
      </w:pPr>
      <w:r w:rsidRPr="005D0B56">
        <w:t>It is anticipated that some kind of governance will be needed in the area of service management. This includes questions about the process to</w:t>
      </w:r>
    </w:p>
    <w:p w14:paraId="31DC9833" w14:textId="77777777" w:rsidR="00554790" w:rsidRPr="005D0B56" w:rsidRDefault="00554790" w:rsidP="00554790">
      <w:pPr>
        <w:pStyle w:val="Bullet1"/>
      </w:pPr>
      <w:r w:rsidRPr="005D0B56">
        <w:t>decide about maturity of service specifications,</w:t>
      </w:r>
    </w:p>
    <w:p w14:paraId="76C7B457" w14:textId="77777777" w:rsidR="00554790" w:rsidRPr="005D0B56" w:rsidRDefault="00554790" w:rsidP="00554790">
      <w:pPr>
        <w:pStyle w:val="Bullet1"/>
      </w:pPr>
      <w:r w:rsidRPr="005D0B56">
        <w:t>decide about the scope of service specifications,</w:t>
      </w:r>
    </w:p>
    <w:p w14:paraId="665E694F" w14:textId="77777777" w:rsidR="00554790" w:rsidRPr="005D0B56" w:rsidRDefault="00554790" w:rsidP="00554790">
      <w:pPr>
        <w:pStyle w:val="Bullet1"/>
      </w:pPr>
      <w:r w:rsidRPr="005D0B56">
        <w:t>decide about the evolution of service specifications,</w:t>
      </w:r>
    </w:p>
    <w:p w14:paraId="4EFAF7B4" w14:textId="77777777" w:rsidR="00554790" w:rsidRPr="005D0B56" w:rsidRDefault="00554790" w:rsidP="00554790">
      <w:pPr>
        <w:pStyle w:val="Bullet1"/>
      </w:pPr>
      <w:r w:rsidRPr="005D0B56">
        <w:t>decide about the life cycle of service specifications and service instances,</w:t>
      </w:r>
    </w:p>
    <w:p w14:paraId="0CFDA5D6" w14:textId="77777777" w:rsidR="00554790" w:rsidRPr="005D0B56" w:rsidRDefault="00554790" w:rsidP="00554790">
      <w:pPr>
        <w:pStyle w:val="Bullet1"/>
      </w:pPr>
      <w:r w:rsidRPr="005D0B56">
        <w:t>decide about conformance of service instances to specifications.</w:t>
      </w:r>
    </w:p>
    <w:p w14:paraId="79CFB65D" w14:textId="77777777" w:rsidR="00554790" w:rsidRPr="005D0B56" w:rsidRDefault="00554790" w:rsidP="00554790">
      <w:pPr>
        <w:pStyle w:val="BodyText"/>
        <w:rPr>
          <w:b/>
        </w:rPr>
      </w:pPr>
      <w:r w:rsidRPr="005D0B56">
        <w:rPr>
          <w:b/>
        </w:rPr>
        <w:t>The definition and description of governance structures and procedures is out of scope of this document.</w:t>
      </w:r>
    </w:p>
    <w:p w14:paraId="309413C2" w14:textId="77777777" w:rsidR="00554790" w:rsidRPr="005D0B56" w:rsidRDefault="00554790" w:rsidP="00554790">
      <w:pPr>
        <w:pStyle w:val="Heading1"/>
        <w:tabs>
          <w:tab w:val="clear" w:pos="0"/>
          <w:tab w:val="num" w:pos="142"/>
        </w:tabs>
        <w:ind w:left="851"/>
      </w:pPr>
      <w:bookmarkStart w:id="65" w:name="_Toc477343223"/>
      <w:r w:rsidRPr="005D0B56">
        <w:t>References</w:t>
      </w:r>
      <w:bookmarkEnd w:id="65"/>
    </w:p>
    <w:p w14:paraId="3BC6CAA0" w14:textId="77777777" w:rsidR="00554790" w:rsidRPr="00527AFE" w:rsidRDefault="00554790" w:rsidP="00554790">
      <w:pPr>
        <w:pStyle w:val="Heading1separatationline"/>
      </w:pPr>
    </w:p>
    <w:p w14:paraId="54582B19" w14:textId="77777777" w:rsidR="00554790" w:rsidRPr="00527AFE" w:rsidRDefault="00554790" w:rsidP="00554790"/>
    <w:p w14:paraId="557A4927" w14:textId="77777777" w:rsidR="00554790" w:rsidRDefault="00554790" w:rsidP="00554790">
      <w:pPr>
        <w:pStyle w:val="Tablecaption"/>
        <w:ind w:left="851" w:hanging="851"/>
        <w:jc w:val="center"/>
      </w:pPr>
      <w:bookmarkStart w:id="66" w:name="_Ref475542929"/>
      <w:bookmarkStart w:id="67" w:name="_Toc477343230"/>
      <w:r>
        <w:t>References</w:t>
      </w:r>
      <w:bookmarkEnd w:id="66"/>
      <w:bookmarkEnd w:id="67"/>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554790" w:rsidRPr="003A640B" w14:paraId="1D9D693E" w14:textId="77777777" w:rsidTr="00AB608C">
        <w:trPr>
          <w:trHeight w:val="341"/>
          <w:tblHeader/>
          <w:jc w:val="center"/>
        </w:trPr>
        <w:tc>
          <w:tcPr>
            <w:tcW w:w="3686" w:type="dxa"/>
            <w:shd w:val="clear" w:color="auto" w:fill="36FFF6" w:themeFill="accent3" w:themeFillTint="99"/>
            <w:vAlign w:val="center"/>
          </w:tcPr>
          <w:p w14:paraId="4F554CA9" w14:textId="77777777" w:rsidR="00554790" w:rsidRPr="007C516A" w:rsidRDefault="00554790" w:rsidP="00AB608C">
            <w:pPr>
              <w:pStyle w:val="BodyText"/>
              <w:rPr>
                <w:sz w:val="20"/>
                <w:szCs w:val="20"/>
              </w:rPr>
            </w:pPr>
            <w:r w:rsidRPr="007C516A">
              <w:rPr>
                <w:sz w:val="20"/>
                <w:szCs w:val="20"/>
              </w:rPr>
              <w:t>Nr.</w:t>
            </w:r>
          </w:p>
        </w:tc>
        <w:tc>
          <w:tcPr>
            <w:tcW w:w="1559" w:type="dxa"/>
            <w:shd w:val="clear" w:color="auto" w:fill="36FFF6" w:themeFill="accent3" w:themeFillTint="99"/>
            <w:vAlign w:val="center"/>
          </w:tcPr>
          <w:p w14:paraId="166AD407" w14:textId="77777777" w:rsidR="00554790" w:rsidRPr="007C516A" w:rsidRDefault="00554790" w:rsidP="00AB608C">
            <w:pPr>
              <w:pStyle w:val="BodyText"/>
              <w:rPr>
                <w:sz w:val="20"/>
                <w:szCs w:val="20"/>
              </w:rPr>
            </w:pPr>
            <w:r w:rsidRPr="007C516A">
              <w:rPr>
                <w:sz w:val="20"/>
                <w:szCs w:val="20"/>
              </w:rPr>
              <w:t>Version</w:t>
            </w:r>
          </w:p>
        </w:tc>
        <w:tc>
          <w:tcPr>
            <w:tcW w:w="3993" w:type="dxa"/>
            <w:shd w:val="clear" w:color="auto" w:fill="36FFF6" w:themeFill="accent3" w:themeFillTint="99"/>
          </w:tcPr>
          <w:p w14:paraId="1B54C1D9" w14:textId="77777777" w:rsidR="00554790" w:rsidRPr="007C516A" w:rsidRDefault="00554790" w:rsidP="00AB608C">
            <w:pPr>
              <w:pStyle w:val="BodyText"/>
              <w:rPr>
                <w:sz w:val="20"/>
                <w:szCs w:val="20"/>
              </w:rPr>
            </w:pPr>
            <w:r w:rsidRPr="007C516A">
              <w:rPr>
                <w:sz w:val="20"/>
                <w:szCs w:val="20"/>
              </w:rPr>
              <w:t>Reference</w:t>
            </w:r>
          </w:p>
        </w:tc>
      </w:tr>
      <w:tr w:rsidR="00554790" w:rsidRPr="00456821" w14:paraId="0F1B360D" w14:textId="77777777" w:rsidTr="00AB608C">
        <w:trPr>
          <w:trHeight w:val="477"/>
          <w:jc w:val="center"/>
        </w:trPr>
        <w:tc>
          <w:tcPr>
            <w:tcW w:w="3686" w:type="dxa"/>
          </w:tcPr>
          <w:p w14:paraId="3ADB26F9" w14:textId="77777777" w:rsidR="00554790" w:rsidRPr="007C516A" w:rsidRDefault="00554790" w:rsidP="007E4EFB">
            <w:pPr>
              <w:pStyle w:val="Reference"/>
            </w:pPr>
            <w:bookmarkStart w:id="68" w:name="_Ref459212772"/>
            <w:bookmarkStart w:id="69" w:name="_Ref459300212"/>
            <w:r w:rsidRPr="007C516A">
              <w:t>S-100</w:t>
            </w:r>
            <w:bookmarkEnd w:id="68"/>
            <w:r w:rsidRPr="007C516A">
              <w:t xml:space="preserve"> Universal Hydrographic Data Model</w:t>
            </w:r>
            <w:bookmarkEnd w:id="69"/>
          </w:p>
        </w:tc>
        <w:tc>
          <w:tcPr>
            <w:tcW w:w="1559" w:type="dxa"/>
          </w:tcPr>
          <w:p w14:paraId="0472E1D2" w14:textId="77777777" w:rsidR="00554790" w:rsidRPr="007C516A" w:rsidRDefault="00554790" w:rsidP="00AB608C">
            <w:pPr>
              <w:pStyle w:val="BodyText"/>
              <w:rPr>
                <w:sz w:val="20"/>
                <w:szCs w:val="20"/>
              </w:rPr>
            </w:pPr>
            <w:r w:rsidRPr="007C516A">
              <w:rPr>
                <w:sz w:val="20"/>
                <w:szCs w:val="20"/>
              </w:rPr>
              <w:t>2.0.0</w:t>
            </w:r>
          </w:p>
        </w:tc>
        <w:tc>
          <w:tcPr>
            <w:tcW w:w="3993" w:type="dxa"/>
          </w:tcPr>
          <w:p w14:paraId="464DF414" w14:textId="77777777" w:rsidR="00554790" w:rsidRPr="007C516A" w:rsidRDefault="00554790" w:rsidP="00AB608C">
            <w:pPr>
              <w:pStyle w:val="BodyText"/>
              <w:rPr>
                <w:sz w:val="20"/>
                <w:szCs w:val="20"/>
              </w:rPr>
            </w:pPr>
            <w:r w:rsidRPr="007C516A">
              <w:rPr>
                <w:sz w:val="20"/>
                <w:szCs w:val="20"/>
              </w:rPr>
              <w:t>S-100 –</w:t>
            </w:r>
          </w:p>
          <w:p w14:paraId="179D7842" w14:textId="1275C14D" w:rsidR="00554790" w:rsidRPr="007C516A" w:rsidRDefault="00554790" w:rsidP="00AB608C">
            <w:pPr>
              <w:pStyle w:val="BodyText"/>
              <w:rPr>
                <w:sz w:val="20"/>
                <w:szCs w:val="20"/>
              </w:rPr>
            </w:pPr>
            <w:r w:rsidRPr="007C516A">
              <w:rPr>
                <w:sz w:val="20"/>
                <w:szCs w:val="20"/>
              </w:rPr>
              <w:t>UN</w:t>
            </w:r>
            <w:r w:rsidR="00AD0CE4">
              <w:rPr>
                <w:sz w:val="20"/>
                <w:szCs w:val="20"/>
              </w:rPr>
              <w:t>IVERSAL HYDROGRAPHIC DATA MODEL</w:t>
            </w:r>
          </w:p>
        </w:tc>
      </w:tr>
      <w:tr w:rsidR="00554790" w:rsidRPr="00456821" w14:paraId="3567C0E0" w14:textId="77777777" w:rsidTr="00AB608C">
        <w:trPr>
          <w:trHeight w:val="477"/>
          <w:jc w:val="center"/>
        </w:trPr>
        <w:tc>
          <w:tcPr>
            <w:tcW w:w="3686" w:type="dxa"/>
          </w:tcPr>
          <w:p w14:paraId="21F53B6F" w14:textId="77777777" w:rsidR="00554790" w:rsidRPr="007C516A" w:rsidRDefault="00554790" w:rsidP="007E4EFB">
            <w:pPr>
              <w:pStyle w:val="Reference"/>
            </w:pPr>
            <w:bookmarkStart w:id="70" w:name="_Ref459214123"/>
            <w:r w:rsidRPr="007C516A">
              <w:t>Maritime Resource Name</w:t>
            </w:r>
          </w:p>
        </w:tc>
        <w:bookmarkEnd w:id="70"/>
        <w:tc>
          <w:tcPr>
            <w:tcW w:w="1559" w:type="dxa"/>
          </w:tcPr>
          <w:p w14:paraId="57F5D954" w14:textId="77777777" w:rsidR="00554790" w:rsidRPr="007C516A" w:rsidRDefault="00554790" w:rsidP="00AB608C">
            <w:pPr>
              <w:pStyle w:val="BodyText"/>
              <w:rPr>
                <w:sz w:val="20"/>
                <w:szCs w:val="20"/>
              </w:rPr>
            </w:pPr>
          </w:p>
        </w:tc>
        <w:tc>
          <w:tcPr>
            <w:tcW w:w="3993" w:type="dxa"/>
          </w:tcPr>
          <w:p w14:paraId="0D9F5AB6" w14:textId="77777777" w:rsidR="00554790" w:rsidRPr="007C516A" w:rsidRDefault="00554790" w:rsidP="00AB608C">
            <w:pPr>
              <w:pStyle w:val="BodyText"/>
              <w:rPr>
                <w:sz w:val="20"/>
                <w:szCs w:val="20"/>
              </w:rPr>
            </w:pPr>
            <w:r>
              <w:rPr>
                <w:sz w:val="20"/>
                <w:szCs w:val="20"/>
              </w:rPr>
              <w:t>mrnregistry.org</w:t>
            </w:r>
          </w:p>
        </w:tc>
      </w:tr>
      <w:tr w:rsidR="007A0318" w:rsidRPr="00456821" w14:paraId="22C48D33" w14:textId="77777777" w:rsidTr="00AB608C">
        <w:trPr>
          <w:trHeight w:val="477"/>
          <w:jc w:val="center"/>
        </w:trPr>
        <w:tc>
          <w:tcPr>
            <w:tcW w:w="3686" w:type="dxa"/>
          </w:tcPr>
          <w:p w14:paraId="7E18A6E2" w14:textId="5EAA68F2" w:rsidR="007A0318" w:rsidRPr="007C516A" w:rsidRDefault="007A0318" w:rsidP="007A0318">
            <w:pPr>
              <w:pStyle w:val="Reference"/>
            </w:pPr>
            <w:bookmarkStart w:id="71" w:name="_Ref477351963"/>
            <w:r>
              <w:t>Maritime Service Portfolio (MSP)</w:t>
            </w:r>
            <w:bookmarkEnd w:id="71"/>
          </w:p>
        </w:tc>
        <w:tc>
          <w:tcPr>
            <w:tcW w:w="1559" w:type="dxa"/>
          </w:tcPr>
          <w:p w14:paraId="12C71DC5" w14:textId="77777777" w:rsidR="007A0318" w:rsidRPr="007C516A" w:rsidRDefault="007A0318" w:rsidP="00AB608C">
            <w:pPr>
              <w:pStyle w:val="BodyText"/>
              <w:rPr>
                <w:sz w:val="20"/>
                <w:szCs w:val="20"/>
              </w:rPr>
            </w:pPr>
          </w:p>
        </w:tc>
        <w:tc>
          <w:tcPr>
            <w:tcW w:w="3993" w:type="dxa"/>
          </w:tcPr>
          <w:p w14:paraId="7BCDD72B" w14:textId="39298792" w:rsidR="007A0318" w:rsidRDefault="008519F0" w:rsidP="00AB608C">
            <w:pPr>
              <w:pStyle w:val="BodyText"/>
              <w:rPr>
                <w:sz w:val="20"/>
                <w:szCs w:val="20"/>
              </w:rPr>
            </w:pPr>
            <w:r>
              <w:rPr>
                <w:sz w:val="20"/>
                <w:szCs w:val="20"/>
              </w:rPr>
              <w:t xml:space="preserve">IMO Strategic Implementation Plan on eNavigation </w:t>
            </w:r>
          </w:p>
        </w:tc>
      </w:tr>
    </w:tbl>
    <w:p w14:paraId="685F1329" w14:textId="77777777" w:rsidR="00554790" w:rsidRDefault="00554790" w:rsidP="00554790">
      <w:pPr>
        <w:pStyle w:val="Tablecaption"/>
        <w:numPr>
          <w:ilvl w:val="0"/>
          <w:numId w:val="0"/>
        </w:numPr>
        <w:ind w:left="851"/>
      </w:pPr>
    </w:p>
    <w:p w14:paraId="226EF82B" w14:textId="77777777" w:rsidR="00554790" w:rsidRDefault="00554790" w:rsidP="00554790">
      <w:pPr>
        <w:pStyle w:val="Heading1"/>
        <w:tabs>
          <w:tab w:val="clear" w:pos="0"/>
          <w:tab w:val="num" w:pos="142"/>
        </w:tabs>
        <w:ind w:left="851"/>
      </w:pPr>
      <w:bookmarkStart w:id="72" w:name="_Toc477343224"/>
      <w:r>
        <w:t>Acronyms and Terminology</w:t>
      </w:r>
      <w:bookmarkEnd w:id="72"/>
    </w:p>
    <w:p w14:paraId="16334F28" w14:textId="77777777" w:rsidR="00554790" w:rsidRPr="00527AFE" w:rsidRDefault="00554790" w:rsidP="00554790">
      <w:pPr>
        <w:pStyle w:val="Heading1separatationline"/>
      </w:pPr>
    </w:p>
    <w:p w14:paraId="49707A96" w14:textId="77777777" w:rsidR="00554790" w:rsidRDefault="00554790" w:rsidP="00410968">
      <w:pPr>
        <w:pStyle w:val="Heading2"/>
      </w:pPr>
      <w:bookmarkStart w:id="73" w:name="_Toc477343225"/>
      <w:r>
        <w:t>Acronyms</w:t>
      </w:r>
      <w:bookmarkEnd w:id="73"/>
    </w:p>
    <w:p w14:paraId="7B1BAA26" w14:textId="77777777" w:rsidR="00554790" w:rsidRPr="00527AFE" w:rsidRDefault="00554790" w:rsidP="00554790">
      <w:pPr>
        <w:pStyle w:val="Heading2separationline"/>
      </w:pPr>
    </w:p>
    <w:p w14:paraId="6F5B75F4" w14:textId="77777777" w:rsidR="00554790" w:rsidRDefault="00554790" w:rsidP="00554790">
      <w:pPr>
        <w:pStyle w:val="Acronym"/>
      </w:pPr>
      <w:r>
        <w:t>API</w:t>
      </w:r>
      <w:r>
        <w:tab/>
        <w:t>Application Programming Interface</w:t>
      </w:r>
    </w:p>
    <w:p w14:paraId="22C8FF1D" w14:textId="77777777" w:rsidR="00554790" w:rsidRDefault="00554790" w:rsidP="00554790">
      <w:pPr>
        <w:pStyle w:val="Acronym"/>
      </w:pPr>
      <w:r>
        <w:t>MC</w:t>
      </w:r>
      <w:r>
        <w:tab/>
        <w:t>Maritime Cloud</w:t>
      </w:r>
    </w:p>
    <w:p w14:paraId="13EFBD8D" w14:textId="77777777" w:rsidR="00554790" w:rsidRDefault="00554790" w:rsidP="00554790">
      <w:pPr>
        <w:pStyle w:val="Acronym"/>
      </w:pPr>
      <w:r>
        <w:t>MEP</w:t>
      </w:r>
      <w:r>
        <w:tab/>
        <w:t>Message Exchange Pattern</w:t>
      </w:r>
    </w:p>
    <w:p w14:paraId="6F477EAB" w14:textId="13F656DE" w:rsidR="00554790" w:rsidRDefault="00554790" w:rsidP="00554790">
      <w:pPr>
        <w:pStyle w:val="Acronym"/>
      </w:pPr>
      <w:r>
        <w:t>MRN</w:t>
      </w:r>
      <w:r>
        <w:tab/>
        <w:t>Maritime Resource Name</w:t>
      </w:r>
    </w:p>
    <w:p w14:paraId="6C6F4721" w14:textId="6FEE5210" w:rsidR="007A0318" w:rsidRDefault="007A0318" w:rsidP="00554790">
      <w:pPr>
        <w:pStyle w:val="Acronym"/>
      </w:pPr>
      <w:r>
        <w:t>MSP</w:t>
      </w:r>
      <w:r>
        <w:tab/>
        <w:t>Maritime Service Portfolio</w:t>
      </w:r>
    </w:p>
    <w:p w14:paraId="24D36C05" w14:textId="77777777" w:rsidR="00554790" w:rsidRDefault="00554790" w:rsidP="00554790">
      <w:pPr>
        <w:pStyle w:val="Acronym"/>
      </w:pPr>
      <w:r>
        <w:t>NAF</w:t>
      </w:r>
      <w:r>
        <w:tab/>
        <w:t>NATO Architectural Framework</w:t>
      </w:r>
    </w:p>
    <w:p w14:paraId="5DE3C612" w14:textId="77777777" w:rsidR="00554790" w:rsidRDefault="00554790" w:rsidP="00554790">
      <w:pPr>
        <w:pStyle w:val="Acronym"/>
      </w:pPr>
      <w:r>
        <w:t>REST</w:t>
      </w:r>
      <w:r>
        <w:tab/>
        <w:t>Representational State Transfer</w:t>
      </w:r>
    </w:p>
    <w:p w14:paraId="06327A9B" w14:textId="77777777" w:rsidR="00554790" w:rsidRDefault="00554790" w:rsidP="00554790">
      <w:pPr>
        <w:pStyle w:val="Acronym"/>
      </w:pPr>
      <w:r>
        <w:t>SOA</w:t>
      </w:r>
      <w:r>
        <w:tab/>
        <w:t>Service Oriented Architecture</w:t>
      </w:r>
    </w:p>
    <w:p w14:paraId="59964C85" w14:textId="77777777" w:rsidR="00554790" w:rsidRDefault="00554790" w:rsidP="00554790">
      <w:pPr>
        <w:pStyle w:val="Acronym"/>
      </w:pPr>
      <w:r>
        <w:t>SOAP</w:t>
      </w:r>
      <w:r>
        <w:tab/>
        <w:t>Simple Object Access Protocol</w:t>
      </w:r>
    </w:p>
    <w:p w14:paraId="76027DB4" w14:textId="77777777" w:rsidR="00554790" w:rsidRDefault="00554790" w:rsidP="00554790">
      <w:pPr>
        <w:pStyle w:val="Acronym"/>
      </w:pPr>
      <w:r>
        <w:t>SSD</w:t>
      </w:r>
      <w:r>
        <w:tab/>
        <w:t>Service Specification Document</w:t>
      </w:r>
    </w:p>
    <w:p w14:paraId="589D581A" w14:textId="77777777" w:rsidR="00554790" w:rsidRDefault="00554790" w:rsidP="00554790">
      <w:pPr>
        <w:pStyle w:val="Acronym"/>
      </w:pPr>
      <w:r>
        <w:t>UML</w:t>
      </w:r>
      <w:r>
        <w:tab/>
        <w:t>Unified Modelling Language</w:t>
      </w:r>
    </w:p>
    <w:p w14:paraId="2749C513" w14:textId="77777777" w:rsidR="00554790" w:rsidRDefault="00554790" w:rsidP="00554790">
      <w:pPr>
        <w:pStyle w:val="Acronym"/>
      </w:pPr>
      <w:r>
        <w:t>URL</w:t>
      </w:r>
      <w:r>
        <w:tab/>
        <w:t>Uniform Resource Locator</w:t>
      </w:r>
    </w:p>
    <w:p w14:paraId="541A2565" w14:textId="77777777" w:rsidR="00554790" w:rsidRDefault="00554790" w:rsidP="00554790">
      <w:pPr>
        <w:pStyle w:val="Acronym"/>
      </w:pPr>
      <w:r>
        <w:t>VTS</w:t>
      </w:r>
      <w:r>
        <w:tab/>
        <w:t>Vessel Traffic Service</w:t>
      </w:r>
    </w:p>
    <w:p w14:paraId="0A197613" w14:textId="77777777" w:rsidR="00554790" w:rsidRDefault="00554790" w:rsidP="00554790">
      <w:pPr>
        <w:pStyle w:val="Acronym"/>
      </w:pPr>
      <w:r>
        <w:t>WSDL</w:t>
      </w:r>
      <w:r>
        <w:tab/>
        <w:t>Web Service Definition Language</w:t>
      </w:r>
    </w:p>
    <w:p w14:paraId="0DD37D57" w14:textId="77777777" w:rsidR="00554790" w:rsidRDefault="00554790" w:rsidP="00554790">
      <w:pPr>
        <w:pStyle w:val="Acronym"/>
      </w:pPr>
      <w:r>
        <w:t>XML</w:t>
      </w:r>
      <w:r>
        <w:tab/>
        <w:t>Extendible Mark-up Language</w:t>
      </w:r>
    </w:p>
    <w:p w14:paraId="057C1C32" w14:textId="77777777" w:rsidR="00554790" w:rsidRDefault="00554790" w:rsidP="00554790">
      <w:pPr>
        <w:pStyle w:val="Acronym"/>
      </w:pPr>
      <w:r>
        <w:lastRenderedPageBreak/>
        <w:t>XSD</w:t>
      </w:r>
      <w:r>
        <w:tab/>
        <w:t>XML Schema Definition</w:t>
      </w:r>
    </w:p>
    <w:p w14:paraId="05525660" w14:textId="77777777" w:rsidR="00554790" w:rsidRDefault="00554790" w:rsidP="00554790">
      <w:pPr>
        <w:pStyle w:val="Acronym"/>
      </w:pPr>
    </w:p>
    <w:p w14:paraId="42C85ACB" w14:textId="77777777" w:rsidR="00554790" w:rsidRDefault="00554790" w:rsidP="00410968">
      <w:pPr>
        <w:pStyle w:val="Heading2"/>
      </w:pPr>
      <w:bookmarkStart w:id="74" w:name="_Toc477343226"/>
      <w:r>
        <w:t>Terminology</w:t>
      </w:r>
      <w:bookmarkEnd w:id="74"/>
    </w:p>
    <w:p w14:paraId="1B50073F" w14:textId="77777777" w:rsidR="00554790" w:rsidRPr="00527AFE" w:rsidRDefault="00554790" w:rsidP="00554790">
      <w:pPr>
        <w:pStyle w:val="Heading2separationline"/>
      </w:pPr>
    </w:p>
    <w:tbl>
      <w:tblPr>
        <w:tblStyle w:val="TableGrid2"/>
        <w:tblW w:w="0" w:type="auto"/>
        <w:tblInd w:w="108" w:type="dxa"/>
        <w:tblLook w:val="04A0" w:firstRow="1" w:lastRow="0" w:firstColumn="1" w:lastColumn="0" w:noHBand="0" w:noVBand="1"/>
      </w:tblPr>
      <w:tblGrid>
        <w:gridCol w:w="2491"/>
        <w:gridCol w:w="6723"/>
      </w:tblGrid>
      <w:tr w:rsidR="00554790" w:rsidRPr="00F336E9" w14:paraId="2219BBE9" w14:textId="77777777" w:rsidTr="00AB608C">
        <w:tc>
          <w:tcPr>
            <w:tcW w:w="2491" w:type="dxa"/>
          </w:tcPr>
          <w:p w14:paraId="6832CC22" w14:textId="77777777" w:rsidR="00554790" w:rsidRPr="00F336E9" w:rsidRDefault="00554790" w:rsidP="00AB608C">
            <w:pPr>
              <w:pStyle w:val="BodyText"/>
              <w:rPr>
                <w:sz w:val="20"/>
                <w:szCs w:val="20"/>
              </w:rPr>
            </w:pPr>
            <w:r w:rsidRPr="00F336E9">
              <w:rPr>
                <w:sz w:val="20"/>
                <w:szCs w:val="20"/>
              </w:rPr>
              <w:t>External Data Model</w:t>
            </w:r>
          </w:p>
        </w:tc>
        <w:tc>
          <w:tcPr>
            <w:tcW w:w="6723" w:type="dxa"/>
          </w:tcPr>
          <w:p w14:paraId="7FCE22CB" w14:textId="77777777" w:rsidR="00554790" w:rsidRPr="00F336E9" w:rsidRDefault="00554790" w:rsidP="00AB608C">
            <w:pPr>
              <w:pStyle w:val="BodyText"/>
              <w:rPr>
                <w:sz w:val="20"/>
                <w:szCs w:val="20"/>
              </w:rPr>
            </w:pPr>
            <w:r w:rsidRPr="00F336E9">
              <w:rPr>
                <w:sz w:val="20"/>
                <w:szCs w:val="20"/>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554790" w:rsidRPr="00F336E9" w14:paraId="3BDA7CE0" w14:textId="77777777" w:rsidTr="00AB608C">
        <w:tc>
          <w:tcPr>
            <w:tcW w:w="2491" w:type="dxa"/>
          </w:tcPr>
          <w:p w14:paraId="504A9E5A" w14:textId="77777777" w:rsidR="00554790" w:rsidRPr="00F336E9" w:rsidRDefault="00554790" w:rsidP="00AB608C">
            <w:pPr>
              <w:pStyle w:val="BodyText"/>
              <w:rPr>
                <w:sz w:val="20"/>
                <w:szCs w:val="20"/>
              </w:rPr>
            </w:pPr>
            <w:r w:rsidRPr="00F336E9">
              <w:rPr>
                <w:sz w:val="20"/>
                <w:szCs w:val="20"/>
              </w:rPr>
              <w:t>Message Exchange Pattern</w:t>
            </w:r>
          </w:p>
        </w:tc>
        <w:tc>
          <w:tcPr>
            <w:tcW w:w="6723" w:type="dxa"/>
          </w:tcPr>
          <w:p w14:paraId="59A9D230" w14:textId="77777777" w:rsidR="00554790" w:rsidRPr="00F336E9" w:rsidRDefault="00554790" w:rsidP="00AB608C">
            <w:pPr>
              <w:pStyle w:val="BodyText"/>
              <w:rPr>
                <w:sz w:val="20"/>
                <w:szCs w:val="20"/>
              </w:rPr>
            </w:pPr>
            <w:r w:rsidRPr="00F336E9">
              <w:rPr>
                <w:sz w:val="20"/>
                <w:szCs w:val="20"/>
              </w:rPr>
              <w:t>Describes the principles two different parts of a message passing system (in our case: the service provider and the service consumer) interact and communicate with each other. Examples:</w:t>
            </w:r>
          </w:p>
          <w:p w14:paraId="62F16010" w14:textId="77777777" w:rsidR="00554790" w:rsidRPr="00F336E9" w:rsidRDefault="00554790" w:rsidP="00AB608C">
            <w:pPr>
              <w:pStyle w:val="BodyText"/>
              <w:rPr>
                <w:sz w:val="20"/>
                <w:szCs w:val="20"/>
              </w:rPr>
            </w:pPr>
            <w:r w:rsidRPr="00F336E9">
              <w:rPr>
                <w:sz w:val="20"/>
                <w:szCs w:val="20"/>
              </w:rPr>
              <w:t xml:space="preserve">In the Request/Response MEP, the service consumer sends a request to the service provider in order to obtain certain information; the service provider provides the requested information in a dedicated response. </w:t>
            </w:r>
          </w:p>
          <w:p w14:paraId="60FF43D7" w14:textId="77777777" w:rsidR="00554790" w:rsidRPr="00F336E9" w:rsidRDefault="00554790" w:rsidP="00AB608C">
            <w:pPr>
              <w:pStyle w:val="BodyText"/>
              <w:rPr>
                <w:sz w:val="20"/>
                <w:szCs w:val="20"/>
              </w:rPr>
            </w:pPr>
            <w:r w:rsidRPr="00F336E9">
              <w:rPr>
                <w:sz w:val="20"/>
                <w:szCs w:val="20"/>
              </w:rP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554790" w:rsidRPr="00F336E9" w14:paraId="682FAE43" w14:textId="77777777" w:rsidTr="00AB608C">
        <w:tc>
          <w:tcPr>
            <w:tcW w:w="2491" w:type="dxa"/>
          </w:tcPr>
          <w:p w14:paraId="47F57B2F" w14:textId="77777777" w:rsidR="00554790" w:rsidRPr="00F336E9" w:rsidRDefault="00554790" w:rsidP="00AB608C">
            <w:pPr>
              <w:pStyle w:val="BodyText"/>
              <w:rPr>
                <w:sz w:val="20"/>
                <w:szCs w:val="20"/>
              </w:rPr>
            </w:pPr>
            <w:r w:rsidRPr="00F336E9">
              <w:rPr>
                <w:sz w:val="20"/>
                <w:szCs w:val="20"/>
              </w:rPr>
              <w:t>Operational Activity</w:t>
            </w:r>
          </w:p>
        </w:tc>
        <w:tc>
          <w:tcPr>
            <w:tcW w:w="6723" w:type="dxa"/>
          </w:tcPr>
          <w:p w14:paraId="2F83A3CD" w14:textId="77777777" w:rsidR="00554790" w:rsidRPr="00F336E9" w:rsidRDefault="00554790" w:rsidP="00AB608C">
            <w:pPr>
              <w:pStyle w:val="BodyText"/>
              <w:rPr>
                <w:sz w:val="20"/>
                <w:szCs w:val="20"/>
                <w:lang w:eastAsia="fr-FR"/>
              </w:rPr>
            </w:pPr>
            <w:r w:rsidRPr="00F336E9">
              <w:rPr>
                <w:sz w:val="20"/>
                <w:szCs w:val="20"/>
                <w:lang w:eastAsia="fr-FR"/>
              </w:rPr>
              <w:t>An activity performed by an operational node. Examples of operational activities in the maritime context are: Route Planning, Route Optimization, Logistics, Safety, Weather Forecast Provision, …</w:t>
            </w:r>
          </w:p>
        </w:tc>
      </w:tr>
      <w:tr w:rsidR="00554790" w:rsidRPr="00F336E9" w14:paraId="3AB590F7" w14:textId="77777777" w:rsidTr="00AB608C">
        <w:tc>
          <w:tcPr>
            <w:tcW w:w="2491" w:type="dxa"/>
          </w:tcPr>
          <w:p w14:paraId="083D226D" w14:textId="77777777" w:rsidR="00554790" w:rsidRPr="00F336E9" w:rsidRDefault="00554790" w:rsidP="00AB608C">
            <w:pPr>
              <w:pStyle w:val="BodyText"/>
              <w:rPr>
                <w:sz w:val="20"/>
                <w:szCs w:val="20"/>
              </w:rPr>
            </w:pPr>
            <w:r w:rsidRPr="00F336E9">
              <w:rPr>
                <w:sz w:val="20"/>
                <w:szCs w:val="20"/>
              </w:rPr>
              <w:t>Operational Model</w:t>
            </w:r>
          </w:p>
        </w:tc>
        <w:tc>
          <w:tcPr>
            <w:tcW w:w="6723" w:type="dxa"/>
          </w:tcPr>
          <w:p w14:paraId="2C5E5A29" w14:textId="77777777" w:rsidR="00554790" w:rsidRPr="00F336E9" w:rsidRDefault="00554790" w:rsidP="00AB608C">
            <w:pPr>
              <w:pStyle w:val="BodyText"/>
              <w:rPr>
                <w:sz w:val="20"/>
                <w:szCs w:val="20"/>
                <w:lang w:eastAsia="fr-FR"/>
              </w:rPr>
            </w:pPr>
            <w:r w:rsidRPr="00F336E9">
              <w:rPr>
                <w:sz w:val="20"/>
                <w:szCs w:val="20"/>
                <w:lang w:eastAsia="fr-FR"/>
              </w:rPr>
              <w:t>A structure of operational nodes and associated operational activities and their inter-relations in a process model.</w:t>
            </w:r>
          </w:p>
        </w:tc>
      </w:tr>
      <w:tr w:rsidR="00554790" w:rsidRPr="00F336E9" w14:paraId="43E087BA" w14:textId="77777777" w:rsidTr="00AB608C">
        <w:tc>
          <w:tcPr>
            <w:tcW w:w="2491" w:type="dxa"/>
            <w:hideMark/>
          </w:tcPr>
          <w:p w14:paraId="628724CD" w14:textId="77777777" w:rsidR="00554790" w:rsidRPr="00F336E9" w:rsidRDefault="00554790" w:rsidP="00AB608C">
            <w:pPr>
              <w:pStyle w:val="BodyText"/>
              <w:rPr>
                <w:rFonts w:cs="Arial"/>
                <w:sz w:val="20"/>
                <w:szCs w:val="20"/>
                <w:highlight w:val="yellow"/>
              </w:rPr>
            </w:pPr>
            <w:r w:rsidRPr="00F336E9">
              <w:rPr>
                <w:sz w:val="20"/>
                <w:szCs w:val="20"/>
              </w:rPr>
              <w:t>Operational Node</w:t>
            </w:r>
          </w:p>
        </w:tc>
        <w:tc>
          <w:tcPr>
            <w:tcW w:w="6723" w:type="dxa"/>
          </w:tcPr>
          <w:p w14:paraId="759BBAD7" w14:textId="77777777" w:rsidR="00554790" w:rsidRPr="00F336E9" w:rsidRDefault="00554790" w:rsidP="00AB608C">
            <w:pPr>
              <w:pStyle w:val="BodyText"/>
              <w:rPr>
                <w:sz w:val="20"/>
                <w:szCs w:val="20"/>
                <w:lang w:eastAsia="fr-FR"/>
              </w:rPr>
            </w:pPr>
            <w:r w:rsidRPr="00F336E9">
              <w:rPr>
                <w:sz w:val="20"/>
                <w:szCs w:val="20"/>
                <w:lang w:eastAsia="fr-FR"/>
              </w:rPr>
              <w:t>A logical entity that performs activities. Note: nodes are specified independently of any physical realisation.</w:t>
            </w:r>
          </w:p>
          <w:p w14:paraId="725BB94C" w14:textId="77777777" w:rsidR="00554790" w:rsidRPr="00F336E9" w:rsidRDefault="00554790" w:rsidP="00AB608C">
            <w:pPr>
              <w:pStyle w:val="BodyText"/>
              <w:rPr>
                <w:sz w:val="20"/>
                <w:szCs w:val="20"/>
              </w:rPr>
            </w:pPr>
            <w:r w:rsidRPr="00F336E9">
              <w:rPr>
                <w:sz w:val="20"/>
                <w:szCs w:val="20"/>
                <w:lang w:eastAsia="fr-FR"/>
              </w:rPr>
              <w:t>Examples of operational nodes in the maritime context are: Maritime Control Center, Maritime Authority, Ship, Port, Weather Information Provider, …</w:t>
            </w:r>
          </w:p>
        </w:tc>
      </w:tr>
      <w:tr w:rsidR="00554790" w:rsidRPr="00F336E9" w14:paraId="52B1B352" w14:textId="77777777" w:rsidTr="00AB608C">
        <w:tc>
          <w:tcPr>
            <w:tcW w:w="2491" w:type="dxa"/>
            <w:hideMark/>
          </w:tcPr>
          <w:p w14:paraId="17C3D2CC" w14:textId="77777777" w:rsidR="00554790" w:rsidRPr="00F336E9" w:rsidRDefault="00554790" w:rsidP="00AB608C">
            <w:pPr>
              <w:pStyle w:val="BodyText"/>
              <w:rPr>
                <w:sz w:val="20"/>
                <w:szCs w:val="20"/>
              </w:rPr>
            </w:pPr>
            <w:r w:rsidRPr="00F336E9">
              <w:rPr>
                <w:sz w:val="20"/>
                <w:szCs w:val="20"/>
              </w:rPr>
              <w:t>Service</w:t>
            </w:r>
          </w:p>
        </w:tc>
        <w:tc>
          <w:tcPr>
            <w:tcW w:w="6723" w:type="dxa"/>
            <w:hideMark/>
          </w:tcPr>
          <w:p w14:paraId="4E7AA8FC" w14:textId="77777777" w:rsidR="00554790" w:rsidRPr="00F336E9" w:rsidRDefault="00554790" w:rsidP="00AB608C">
            <w:pPr>
              <w:pStyle w:val="BodyText"/>
              <w:rPr>
                <w:rFonts w:cs="Arial"/>
                <w:sz w:val="20"/>
                <w:szCs w:val="20"/>
              </w:rPr>
            </w:pPr>
            <w:r w:rsidRPr="00F336E9">
              <w:rPr>
                <w:rFonts w:cs="Arial"/>
                <w:sz w:val="20"/>
                <w:szCs w:val="2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4790" w:rsidRPr="00F336E9" w14:paraId="16E61440" w14:textId="77777777" w:rsidTr="00AB608C">
        <w:tc>
          <w:tcPr>
            <w:tcW w:w="2491" w:type="dxa"/>
          </w:tcPr>
          <w:p w14:paraId="06394096" w14:textId="77777777" w:rsidR="00554790" w:rsidRPr="00F336E9" w:rsidRDefault="00554790" w:rsidP="00AB608C">
            <w:pPr>
              <w:pStyle w:val="BodyText"/>
              <w:rPr>
                <w:sz w:val="20"/>
                <w:szCs w:val="20"/>
              </w:rPr>
            </w:pPr>
            <w:r w:rsidRPr="00F336E9">
              <w:rPr>
                <w:sz w:val="20"/>
                <w:szCs w:val="20"/>
              </w:rPr>
              <w:t>Service Consumer</w:t>
            </w:r>
          </w:p>
        </w:tc>
        <w:tc>
          <w:tcPr>
            <w:tcW w:w="6723" w:type="dxa"/>
          </w:tcPr>
          <w:p w14:paraId="5D6F6E44" w14:textId="77777777" w:rsidR="00554790" w:rsidRPr="00F336E9" w:rsidRDefault="00554790" w:rsidP="00AB608C">
            <w:pPr>
              <w:pStyle w:val="BodyText"/>
              <w:rPr>
                <w:sz w:val="20"/>
                <w:szCs w:val="20"/>
              </w:rPr>
            </w:pPr>
            <w:r w:rsidRPr="00F336E9">
              <w:rPr>
                <w:sz w:val="20"/>
                <w:szCs w:val="20"/>
              </w:rP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554790" w:rsidRPr="00F336E9" w14:paraId="530F3BA4" w14:textId="77777777" w:rsidTr="00AB608C">
        <w:tc>
          <w:tcPr>
            <w:tcW w:w="2491" w:type="dxa"/>
          </w:tcPr>
          <w:p w14:paraId="13A3A429" w14:textId="77777777" w:rsidR="00554790" w:rsidRPr="00F336E9" w:rsidRDefault="00554790" w:rsidP="00AB608C">
            <w:pPr>
              <w:pStyle w:val="BodyText"/>
              <w:rPr>
                <w:sz w:val="20"/>
                <w:szCs w:val="20"/>
              </w:rPr>
            </w:pPr>
            <w:r w:rsidRPr="00F336E9">
              <w:rPr>
                <w:sz w:val="20"/>
                <w:szCs w:val="20"/>
              </w:rPr>
              <w:t>Service Data Model</w:t>
            </w:r>
          </w:p>
        </w:tc>
        <w:tc>
          <w:tcPr>
            <w:tcW w:w="6723" w:type="dxa"/>
          </w:tcPr>
          <w:p w14:paraId="07DD6242" w14:textId="77777777" w:rsidR="00554790" w:rsidRPr="00F336E9" w:rsidRDefault="00554790" w:rsidP="00AB608C">
            <w:pPr>
              <w:pStyle w:val="BodyText"/>
              <w:rPr>
                <w:sz w:val="20"/>
                <w:szCs w:val="20"/>
              </w:rPr>
            </w:pPr>
            <w:r w:rsidRPr="00F336E9">
              <w:rPr>
                <w:sz w:val="20"/>
                <w:szCs w:val="2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4790" w:rsidRPr="00F336E9" w14:paraId="47426E71" w14:textId="77777777" w:rsidTr="00AB608C">
        <w:tc>
          <w:tcPr>
            <w:tcW w:w="2491" w:type="dxa"/>
          </w:tcPr>
          <w:p w14:paraId="0A6FEF3A" w14:textId="77777777" w:rsidR="00554790" w:rsidRPr="00F336E9" w:rsidRDefault="00554790" w:rsidP="00AB608C">
            <w:pPr>
              <w:pStyle w:val="BodyText"/>
              <w:rPr>
                <w:sz w:val="20"/>
                <w:szCs w:val="20"/>
              </w:rPr>
            </w:pPr>
            <w:r w:rsidRPr="00F336E9">
              <w:rPr>
                <w:sz w:val="20"/>
                <w:szCs w:val="20"/>
              </w:rPr>
              <w:t>Service Design Description</w:t>
            </w:r>
          </w:p>
        </w:tc>
        <w:tc>
          <w:tcPr>
            <w:tcW w:w="6723" w:type="dxa"/>
          </w:tcPr>
          <w:p w14:paraId="03394616" w14:textId="77777777" w:rsidR="00554790" w:rsidRPr="00F336E9" w:rsidRDefault="00554790" w:rsidP="00AB608C">
            <w:pPr>
              <w:pStyle w:val="BodyText"/>
              <w:rPr>
                <w:sz w:val="20"/>
                <w:szCs w:val="20"/>
              </w:rPr>
            </w:pPr>
            <w:r w:rsidRPr="00F336E9">
              <w:rPr>
                <w:sz w:val="20"/>
                <w:szCs w:val="20"/>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554790" w:rsidRPr="00F336E9" w14:paraId="2839A9E1" w14:textId="77777777" w:rsidTr="00AB608C">
        <w:tc>
          <w:tcPr>
            <w:tcW w:w="2491" w:type="dxa"/>
          </w:tcPr>
          <w:p w14:paraId="5A93C496" w14:textId="77777777" w:rsidR="00554790" w:rsidRPr="00F336E9" w:rsidRDefault="00554790" w:rsidP="00AB608C">
            <w:pPr>
              <w:pStyle w:val="BodyText"/>
              <w:rPr>
                <w:sz w:val="20"/>
                <w:szCs w:val="20"/>
              </w:rPr>
            </w:pPr>
            <w:r w:rsidRPr="00F336E9">
              <w:rPr>
                <w:sz w:val="20"/>
                <w:szCs w:val="20"/>
              </w:rPr>
              <w:t>Service Implementation</w:t>
            </w:r>
          </w:p>
        </w:tc>
        <w:tc>
          <w:tcPr>
            <w:tcW w:w="6723" w:type="dxa"/>
          </w:tcPr>
          <w:p w14:paraId="71E98FAC" w14:textId="77777777" w:rsidR="00554790" w:rsidRPr="00F336E9" w:rsidRDefault="00554790" w:rsidP="00AB608C">
            <w:pPr>
              <w:pStyle w:val="BodyText"/>
              <w:rPr>
                <w:sz w:val="20"/>
                <w:szCs w:val="20"/>
              </w:rPr>
            </w:pPr>
            <w:r w:rsidRPr="00F336E9">
              <w:rPr>
                <w:sz w:val="20"/>
                <w:szCs w:val="20"/>
              </w:rPr>
              <w:t>The provider side implementation of a dedicated service technical design (i.e., implementation of a dedicated service in a dedicated technology).</w:t>
            </w:r>
          </w:p>
        </w:tc>
      </w:tr>
      <w:tr w:rsidR="00554790" w:rsidRPr="00F336E9" w14:paraId="4C894141" w14:textId="77777777" w:rsidTr="00AB608C">
        <w:tc>
          <w:tcPr>
            <w:tcW w:w="2491" w:type="dxa"/>
          </w:tcPr>
          <w:p w14:paraId="4736E1E6" w14:textId="77777777" w:rsidR="00554790" w:rsidRPr="00F336E9" w:rsidRDefault="00554790" w:rsidP="00AB608C">
            <w:pPr>
              <w:pStyle w:val="BodyText"/>
              <w:rPr>
                <w:sz w:val="20"/>
                <w:szCs w:val="20"/>
              </w:rPr>
            </w:pPr>
            <w:r w:rsidRPr="00F336E9">
              <w:rPr>
                <w:sz w:val="20"/>
                <w:szCs w:val="20"/>
              </w:rPr>
              <w:lastRenderedPageBreak/>
              <w:t>Service Implementer</w:t>
            </w:r>
          </w:p>
        </w:tc>
        <w:tc>
          <w:tcPr>
            <w:tcW w:w="6723" w:type="dxa"/>
          </w:tcPr>
          <w:p w14:paraId="1F850122" w14:textId="77777777" w:rsidR="00554790" w:rsidRPr="00F336E9" w:rsidRDefault="00554790" w:rsidP="00AB608C">
            <w:pPr>
              <w:pStyle w:val="BodyText"/>
              <w:rPr>
                <w:sz w:val="20"/>
                <w:szCs w:val="20"/>
              </w:rPr>
            </w:pPr>
            <w:r w:rsidRPr="00F336E9">
              <w:rPr>
                <w:sz w:val="20"/>
                <w:szCs w:val="20"/>
              </w:rPr>
              <w:t>Implementers of services from the service provider side and/or the service consumer side. Anybody can be a service implementer but mainly this will be commercial companies implementing solutions for shore and ship.</w:t>
            </w:r>
          </w:p>
        </w:tc>
      </w:tr>
      <w:tr w:rsidR="00554790" w:rsidRPr="00F336E9" w14:paraId="46AAC9D8" w14:textId="77777777" w:rsidTr="00AB608C">
        <w:tc>
          <w:tcPr>
            <w:tcW w:w="2491" w:type="dxa"/>
          </w:tcPr>
          <w:p w14:paraId="48993487" w14:textId="77777777" w:rsidR="00554790" w:rsidRPr="00F336E9" w:rsidRDefault="00554790" w:rsidP="00AB608C">
            <w:pPr>
              <w:pStyle w:val="BodyText"/>
              <w:rPr>
                <w:sz w:val="20"/>
                <w:szCs w:val="20"/>
              </w:rPr>
            </w:pPr>
            <w:r w:rsidRPr="00F336E9">
              <w:rPr>
                <w:sz w:val="20"/>
                <w:szCs w:val="20"/>
              </w:rPr>
              <w:t>Service Instance</w:t>
            </w:r>
          </w:p>
        </w:tc>
        <w:tc>
          <w:tcPr>
            <w:tcW w:w="6723" w:type="dxa"/>
          </w:tcPr>
          <w:p w14:paraId="3880F7AF" w14:textId="77777777" w:rsidR="00554790" w:rsidRPr="00F336E9" w:rsidRDefault="00554790" w:rsidP="00AB608C">
            <w:pPr>
              <w:pStyle w:val="BodyText"/>
              <w:rPr>
                <w:sz w:val="20"/>
                <w:szCs w:val="20"/>
              </w:rPr>
            </w:pPr>
            <w:r w:rsidRPr="00F336E9">
              <w:rPr>
                <w:sz w:val="20"/>
                <w:szCs w:val="20"/>
              </w:rPr>
              <w:t>One service implementation may be deployed at several places by same or different service providers; each such deployment represents a different service instance, being accessible via different URLs.</w:t>
            </w:r>
          </w:p>
        </w:tc>
      </w:tr>
      <w:tr w:rsidR="00554790" w:rsidRPr="00F336E9" w14:paraId="78F4F74C" w14:textId="77777777" w:rsidTr="00AB608C">
        <w:tc>
          <w:tcPr>
            <w:tcW w:w="2491" w:type="dxa"/>
          </w:tcPr>
          <w:p w14:paraId="210E3212" w14:textId="77777777" w:rsidR="00554790" w:rsidRPr="00F336E9" w:rsidRDefault="00554790" w:rsidP="00AB608C">
            <w:pPr>
              <w:pStyle w:val="BodyText"/>
              <w:rPr>
                <w:sz w:val="20"/>
                <w:szCs w:val="20"/>
              </w:rPr>
            </w:pPr>
            <w:r w:rsidRPr="00F336E9">
              <w:rPr>
                <w:sz w:val="20"/>
                <w:szCs w:val="20"/>
              </w:rPr>
              <w:t>Service Instance Description</w:t>
            </w:r>
          </w:p>
        </w:tc>
        <w:tc>
          <w:tcPr>
            <w:tcW w:w="6723" w:type="dxa"/>
          </w:tcPr>
          <w:p w14:paraId="38A3A4C5" w14:textId="77777777" w:rsidR="00554790" w:rsidRPr="00F336E9" w:rsidRDefault="00554790" w:rsidP="00AB608C">
            <w:pPr>
              <w:pStyle w:val="BodyText"/>
              <w:rPr>
                <w:sz w:val="20"/>
                <w:szCs w:val="20"/>
              </w:rPr>
            </w:pPr>
            <w:r w:rsidRPr="00F336E9">
              <w:rPr>
                <w:sz w:val="20"/>
                <w:szCs w:val="20"/>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554790" w:rsidRPr="00F336E9" w14:paraId="3B5D46EB" w14:textId="77777777" w:rsidTr="00AB608C">
        <w:tc>
          <w:tcPr>
            <w:tcW w:w="2491" w:type="dxa"/>
            <w:hideMark/>
          </w:tcPr>
          <w:p w14:paraId="68C027BA" w14:textId="77777777" w:rsidR="00554790" w:rsidRPr="00F336E9" w:rsidRDefault="00554790" w:rsidP="00AB608C">
            <w:pPr>
              <w:pStyle w:val="BodyText"/>
              <w:rPr>
                <w:sz w:val="20"/>
                <w:szCs w:val="20"/>
              </w:rPr>
            </w:pPr>
            <w:r w:rsidRPr="00F336E9">
              <w:rPr>
                <w:sz w:val="20"/>
                <w:szCs w:val="20"/>
              </w:rPr>
              <w:t>Service Interface</w:t>
            </w:r>
          </w:p>
        </w:tc>
        <w:tc>
          <w:tcPr>
            <w:tcW w:w="6723" w:type="dxa"/>
            <w:hideMark/>
          </w:tcPr>
          <w:p w14:paraId="2EC0F3FF" w14:textId="77777777" w:rsidR="00554790" w:rsidRPr="00F336E9" w:rsidRDefault="00554790" w:rsidP="00AB608C">
            <w:pPr>
              <w:pStyle w:val="BodyText"/>
              <w:rPr>
                <w:sz w:val="20"/>
                <w:szCs w:val="20"/>
              </w:rPr>
            </w:pPr>
            <w:r w:rsidRPr="00F336E9">
              <w:rPr>
                <w:sz w:val="20"/>
                <w:szCs w:val="2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4790" w:rsidRPr="00F336E9" w14:paraId="6404042B" w14:textId="77777777" w:rsidTr="00AB608C">
        <w:tc>
          <w:tcPr>
            <w:tcW w:w="2491" w:type="dxa"/>
          </w:tcPr>
          <w:p w14:paraId="04767194" w14:textId="77777777" w:rsidR="00554790" w:rsidRPr="00F336E9" w:rsidRDefault="00554790" w:rsidP="00AB608C">
            <w:pPr>
              <w:pStyle w:val="BodyText"/>
              <w:rPr>
                <w:sz w:val="20"/>
                <w:szCs w:val="20"/>
              </w:rPr>
            </w:pPr>
            <w:r w:rsidRPr="00F336E9">
              <w:rPr>
                <w:sz w:val="20"/>
                <w:szCs w:val="20"/>
              </w:rPr>
              <w:t>Service Operation</w:t>
            </w:r>
          </w:p>
        </w:tc>
        <w:tc>
          <w:tcPr>
            <w:tcW w:w="6723" w:type="dxa"/>
          </w:tcPr>
          <w:p w14:paraId="4EEFE3D3" w14:textId="77777777" w:rsidR="00554790" w:rsidRPr="00F336E9" w:rsidRDefault="00554790" w:rsidP="00AB608C">
            <w:pPr>
              <w:pStyle w:val="BodyText"/>
              <w:rPr>
                <w:sz w:val="20"/>
                <w:szCs w:val="20"/>
              </w:rPr>
            </w:pPr>
            <w:r w:rsidRPr="00F336E9">
              <w:rPr>
                <w:sz w:val="20"/>
                <w:szCs w:val="20"/>
              </w:rPr>
              <w:t>Functions or procedure which enables programmatic communication with a service via a service interface.</w:t>
            </w:r>
          </w:p>
        </w:tc>
      </w:tr>
      <w:tr w:rsidR="00554790" w:rsidRPr="00F336E9" w14:paraId="010EB869" w14:textId="77777777" w:rsidTr="00AB608C">
        <w:tc>
          <w:tcPr>
            <w:tcW w:w="2491" w:type="dxa"/>
          </w:tcPr>
          <w:p w14:paraId="0920E2C1" w14:textId="77777777" w:rsidR="00554790" w:rsidRPr="00F336E9" w:rsidRDefault="00554790" w:rsidP="00AB608C">
            <w:pPr>
              <w:pStyle w:val="BodyText"/>
              <w:rPr>
                <w:sz w:val="20"/>
                <w:szCs w:val="20"/>
              </w:rPr>
            </w:pPr>
            <w:r w:rsidRPr="00F336E9">
              <w:rPr>
                <w:sz w:val="20"/>
                <w:szCs w:val="20"/>
              </w:rPr>
              <w:t>Service Physical Data Model</w:t>
            </w:r>
          </w:p>
        </w:tc>
        <w:tc>
          <w:tcPr>
            <w:tcW w:w="6723" w:type="dxa"/>
          </w:tcPr>
          <w:p w14:paraId="4DA7C6A0" w14:textId="77777777" w:rsidR="00554790" w:rsidRPr="00F336E9" w:rsidRDefault="00554790" w:rsidP="00AB608C">
            <w:pPr>
              <w:pStyle w:val="BodyText"/>
              <w:rPr>
                <w:sz w:val="20"/>
                <w:szCs w:val="20"/>
              </w:rPr>
            </w:pPr>
            <w:r w:rsidRPr="00F336E9">
              <w:rPr>
                <w:sz w:val="20"/>
                <w:szCs w:val="20"/>
              </w:rPr>
              <w:t>Describes the realisation of a dedicated service data model in a dedicated technology. This includes a detailed description of the data payload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387BD107" w14:textId="77777777" w:rsidR="00554790" w:rsidRPr="00F336E9" w:rsidRDefault="00554790" w:rsidP="00AB608C">
            <w:pPr>
              <w:pStyle w:val="BodyText"/>
              <w:rPr>
                <w:strike/>
                <w:sz w:val="20"/>
                <w:szCs w:val="20"/>
              </w:rPr>
            </w:pPr>
            <w:r w:rsidRPr="00F336E9">
              <w:rPr>
                <w:sz w:val="20"/>
                <w:szCs w:val="20"/>
              </w:rPr>
              <w:t>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554790" w:rsidRPr="00F336E9" w14:paraId="1F112F06" w14:textId="77777777" w:rsidTr="00AB608C">
        <w:tc>
          <w:tcPr>
            <w:tcW w:w="2491" w:type="dxa"/>
          </w:tcPr>
          <w:p w14:paraId="2CC556D5" w14:textId="77777777" w:rsidR="00554790" w:rsidRPr="00F336E9" w:rsidRDefault="00554790" w:rsidP="00AB608C">
            <w:pPr>
              <w:pStyle w:val="BodyText"/>
              <w:rPr>
                <w:sz w:val="20"/>
                <w:szCs w:val="20"/>
              </w:rPr>
            </w:pPr>
            <w:r w:rsidRPr="00F336E9">
              <w:rPr>
                <w:sz w:val="20"/>
                <w:szCs w:val="20"/>
              </w:rPr>
              <w:t>Service Provider</w:t>
            </w:r>
          </w:p>
        </w:tc>
        <w:tc>
          <w:tcPr>
            <w:tcW w:w="6723" w:type="dxa"/>
          </w:tcPr>
          <w:p w14:paraId="29A0F62F" w14:textId="77777777" w:rsidR="00554790" w:rsidRPr="00F336E9" w:rsidRDefault="00554790" w:rsidP="00AB608C">
            <w:pPr>
              <w:pStyle w:val="BodyText"/>
              <w:rPr>
                <w:sz w:val="20"/>
                <w:szCs w:val="20"/>
              </w:rPr>
            </w:pPr>
            <w:r w:rsidRPr="00F336E9">
              <w:rPr>
                <w:sz w:val="20"/>
                <w:szCs w:val="20"/>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554790" w:rsidRPr="00F336E9" w14:paraId="61032C5F" w14:textId="77777777" w:rsidTr="00AB608C">
        <w:tc>
          <w:tcPr>
            <w:tcW w:w="2491" w:type="dxa"/>
          </w:tcPr>
          <w:p w14:paraId="7145AF03" w14:textId="77777777" w:rsidR="00554790" w:rsidRPr="00F336E9" w:rsidRDefault="00554790" w:rsidP="00AB608C">
            <w:pPr>
              <w:pStyle w:val="BodyText"/>
              <w:rPr>
                <w:sz w:val="20"/>
                <w:szCs w:val="20"/>
              </w:rPr>
            </w:pPr>
            <w:r w:rsidRPr="00F336E9">
              <w:rPr>
                <w:sz w:val="20"/>
                <w:szCs w:val="20"/>
              </w:rPr>
              <w:t>Service Specification</w:t>
            </w:r>
          </w:p>
        </w:tc>
        <w:tc>
          <w:tcPr>
            <w:tcW w:w="6723" w:type="dxa"/>
          </w:tcPr>
          <w:p w14:paraId="195806A2" w14:textId="77777777" w:rsidR="00554790" w:rsidRPr="00F336E9" w:rsidRDefault="00554790" w:rsidP="00AB608C">
            <w:pPr>
              <w:pStyle w:val="BodyText"/>
              <w:rPr>
                <w:sz w:val="20"/>
                <w:szCs w:val="20"/>
              </w:rPr>
            </w:pPr>
            <w:r w:rsidRPr="00F336E9">
              <w:rPr>
                <w:sz w:val="20"/>
                <w:szCs w:val="20"/>
              </w:rPr>
              <w:t>Describes one dedicated service at logical level. The Service Specification is technology-agnostic. The Service Specification includes (but is not limited to) a description of the Service Interfaces and Service Operations with their data payload. The data payload description may be formally defined by a Service Data Model.</w:t>
            </w:r>
          </w:p>
        </w:tc>
      </w:tr>
      <w:tr w:rsidR="00554790" w:rsidRPr="00F336E9" w14:paraId="12139031" w14:textId="77777777" w:rsidTr="00AB608C">
        <w:tc>
          <w:tcPr>
            <w:tcW w:w="2491" w:type="dxa"/>
          </w:tcPr>
          <w:p w14:paraId="51CA2934" w14:textId="77777777" w:rsidR="00554790" w:rsidRPr="00F336E9" w:rsidRDefault="00554790" w:rsidP="00AB608C">
            <w:pPr>
              <w:pStyle w:val="BodyText"/>
              <w:rPr>
                <w:sz w:val="20"/>
                <w:szCs w:val="20"/>
              </w:rPr>
            </w:pPr>
            <w:r w:rsidRPr="00F336E9">
              <w:rPr>
                <w:sz w:val="20"/>
                <w:szCs w:val="20"/>
              </w:rPr>
              <w:t>Service Specification Producer</w:t>
            </w:r>
          </w:p>
        </w:tc>
        <w:tc>
          <w:tcPr>
            <w:tcW w:w="6723" w:type="dxa"/>
          </w:tcPr>
          <w:p w14:paraId="539B90EC" w14:textId="77777777" w:rsidR="00554790" w:rsidRPr="00F336E9" w:rsidRDefault="00554790" w:rsidP="00AB608C">
            <w:pPr>
              <w:pStyle w:val="BodyText"/>
              <w:rPr>
                <w:sz w:val="20"/>
                <w:szCs w:val="20"/>
              </w:rPr>
            </w:pPr>
            <w:r w:rsidRPr="00F336E9">
              <w:rPr>
                <w:sz w:val="20"/>
                <w:szCs w:val="20"/>
              </w:rPr>
              <w:t>Producers of service specifications in accordance with the service documentation guidelines.</w:t>
            </w:r>
          </w:p>
        </w:tc>
      </w:tr>
      <w:tr w:rsidR="00554790" w:rsidRPr="00F336E9" w14:paraId="0FEAC0CB" w14:textId="77777777" w:rsidTr="00AB608C">
        <w:tc>
          <w:tcPr>
            <w:tcW w:w="2491" w:type="dxa"/>
          </w:tcPr>
          <w:p w14:paraId="138F7534" w14:textId="77777777" w:rsidR="00554790" w:rsidRPr="00F336E9" w:rsidRDefault="00554790" w:rsidP="00AB608C">
            <w:pPr>
              <w:pStyle w:val="BodyText"/>
              <w:rPr>
                <w:sz w:val="20"/>
                <w:szCs w:val="20"/>
              </w:rPr>
            </w:pPr>
            <w:r w:rsidRPr="00F336E9">
              <w:rPr>
                <w:sz w:val="20"/>
                <w:szCs w:val="20"/>
              </w:rPr>
              <w:t>Service Technical Design</w:t>
            </w:r>
          </w:p>
        </w:tc>
        <w:tc>
          <w:tcPr>
            <w:tcW w:w="6723" w:type="dxa"/>
          </w:tcPr>
          <w:p w14:paraId="019017B9" w14:textId="77777777" w:rsidR="00554790" w:rsidRPr="00F336E9" w:rsidRDefault="00554790" w:rsidP="00AB608C">
            <w:pPr>
              <w:pStyle w:val="BodyText"/>
              <w:rPr>
                <w:sz w:val="20"/>
                <w:szCs w:val="20"/>
              </w:rPr>
            </w:pPr>
            <w:r w:rsidRPr="00F336E9">
              <w:rPr>
                <w:sz w:val="20"/>
                <w:szCs w:val="20"/>
              </w:rPr>
              <w:t>The technical design of a dedicated service in a dedicated technology. One service specification may result in several technical service designs, realising the service with different or same technologies.</w:t>
            </w:r>
          </w:p>
        </w:tc>
      </w:tr>
      <w:tr w:rsidR="00554790" w:rsidRPr="00F336E9" w14:paraId="2D4D438D" w14:textId="77777777" w:rsidTr="00AB608C">
        <w:tc>
          <w:tcPr>
            <w:tcW w:w="2491" w:type="dxa"/>
          </w:tcPr>
          <w:p w14:paraId="3BF2E225" w14:textId="77777777" w:rsidR="00554790" w:rsidRPr="00F336E9" w:rsidRDefault="00554790" w:rsidP="00AB608C">
            <w:pPr>
              <w:pStyle w:val="BodyText"/>
              <w:rPr>
                <w:sz w:val="20"/>
                <w:szCs w:val="20"/>
              </w:rPr>
            </w:pPr>
            <w:r w:rsidRPr="00F336E9">
              <w:rPr>
                <w:sz w:val="20"/>
                <w:szCs w:val="20"/>
              </w:rPr>
              <w:t>Service Technology Catalogue</w:t>
            </w:r>
          </w:p>
        </w:tc>
        <w:tc>
          <w:tcPr>
            <w:tcW w:w="6723" w:type="dxa"/>
          </w:tcPr>
          <w:p w14:paraId="6FDA85D6" w14:textId="77777777" w:rsidR="00554790" w:rsidRPr="00F336E9" w:rsidRDefault="00554790" w:rsidP="00AB608C">
            <w:pPr>
              <w:pStyle w:val="BodyText"/>
              <w:rPr>
                <w:sz w:val="20"/>
                <w:szCs w:val="20"/>
              </w:rPr>
            </w:pPr>
            <w:r w:rsidRPr="00F336E9">
              <w:rPr>
                <w:sz w:val="20"/>
                <w:szCs w:val="20"/>
              </w:rPr>
              <w:t xml:space="preserve">List and specifications of allowed technologies for service implementations. Currently, SOAP and REST are envisaged to be allowed service technologies. The service technology catalogue shall describe in detail the allowed service </w:t>
            </w:r>
            <w:r w:rsidRPr="00F336E9">
              <w:rPr>
                <w:sz w:val="20"/>
                <w:szCs w:val="20"/>
              </w:rPr>
              <w:lastRenderedPageBreak/>
              <w:t>profiles, e.g., by listing communication standards, security standards, stacks, bindings, etc.</w:t>
            </w:r>
          </w:p>
        </w:tc>
      </w:tr>
      <w:tr w:rsidR="00554790" w:rsidRPr="00F336E9" w14:paraId="6D50F4A8" w14:textId="77777777" w:rsidTr="00AB608C">
        <w:tc>
          <w:tcPr>
            <w:tcW w:w="2491" w:type="dxa"/>
          </w:tcPr>
          <w:p w14:paraId="082545C7" w14:textId="77777777" w:rsidR="00554790" w:rsidRPr="00F336E9" w:rsidRDefault="00554790" w:rsidP="00AB608C">
            <w:pPr>
              <w:pStyle w:val="BodyText"/>
              <w:rPr>
                <w:sz w:val="20"/>
                <w:szCs w:val="20"/>
              </w:rPr>
            </w:pPr>
            <w:r w:rsidRPr="00F336E9">
              <w:rPr>
                <w:sz w:val="20"/>
                <w:szCs w:val="20"/>
              </w:rPr>
              <w:lastRenderedPageBreak/>
              <w:t>Spatial Exclusiveness</w:t>
            </w:r>
          </w:p>
        </w:tc>
        <w:tc>
          <w:tcPr>
            <w:tcW w:w="6723" w:type="dxa"/>
          </w:tcPr>
          <w:p w14:paraId="18F296B2" w14:textId="77777777" w:rsidR="00554790" w:rsidRPr="00F336E9" w:rsidRDefault="00554790" w:rsidP="00AB608C">
            <w:pPr>
              <w:pStyle w:val="BodyText"/>
              <w:rPr>
                <w:sz w:val="20"/>
                <w:szCs w:val="20"/>
              </w:rPr>
            </w:pPr>
            <w:r w:rsidRPr="00F336E9">
              <w:rPr>
                <w:sz w:val="20"/>
                <w:szCs w:val="20"/>
              </w:rPr>
              <w:t>A service specification is characterised as “spatially exclusive”, if in any geographical region just one service instance of that specification is allowed to be registered per technology.</w:t>
            </w:r>
          </w:p>
          <w:p w14:paraId="2D8BF55E" w14:textId="77777777" w:rsidR="00554790" w:rsidRPr="00F336E9" w:rsidRDefault="00554790" w:rsidP="00AB608C">
            <w:pPr>
              <w:pStyle w:val="BodyText"/>
              <w:rPr>
                <w:sz w:val="20"/>
                <w:szCs w:val="20"/>
              </w:rPr>
            </w:pPr>
            <w:r w:rsidRPr="00F336E9">
              <w:rPr>
                <w:sz w:val="20"/>
                <w:szCs w:val="20"/>
              </w:rPr>
              <w:t>The decision, which service instance (out of a number of available spatially exclusive services) shall be registered for a certain geographical region, is a governance issue.</w:t>
            </w:r>
          </w:p>
        </w:tc>
      </w:tr>
    </w:tbl>
    <w:p w14:paraId="55C6C53E" w14:textId="77777777" w:rsidR="00554790" w:rsidRDefault="00554790" w:rsidP="00554790">
      <w:pPr>
        <w:pStyle w:val="Acronym"/>
        <w:ind w:left="0" w:firstLine="0"/>
      </w:pPr>
    </w:p>
    <w:p w14:paraId="4589D13C" w14:textId="77777777" w:rsidR="00554790" w:rsidRDefault="00554790" w:rsidP="00554790">
      <w:pPr>
        <w:pStyle w:val="Acronym"/>
        <w:ind w:left="0" w:firstLine="0"/>
      </w:pPr>
    </w:p>
    <w:p w14:paraId="532CD259" w14:textId="77777777" w:rsidR="00554790" w:rsidRDefault="00554790" w:rsidP="00554790">
      <w:pPr>
        <w:pStyle w:val="Acronym"/>
        <w:ind w:left="0" w:firstLine="0"/>
      </w:pPr>
    </w:p>
    <w:p w14:paraId="798E7B38" w14:textId="77777777" w:rsidR="00554790" w:rsidRDefault="00554790" w:rsidP="00554790">
      <w:pPr>
        <w:pStyle w:val="Acronym"/>
        <w:ind w:left="0" w:firstLine="0"/>
        <w:sectPr w:rsidR="00554790" w:rsidSect="00AB608C">
          <w:headerReference w:type="even" r:id="rId29"/>
          <w:headerReference w:type="default" r:id="rId30"/>
          <w:footerReference w:type="default" r:id="rId31"/>
          <w:headerReference w:type="first" r:id="rId32"/>
          <w:pgSz w:w="11906" w:h="16838" w:code="9"/>
          <w:pgMar w:top="567" w:right="794" w:bottom="567" w:left="907" w:header="850" w:footer="850" w:gutter="0"/>
          <w:cols w:space="708"/>
          <w:docGrid w:linePitch="360"/>
        </w:sectPr>
      </w:pPr>
    </w:p>
    <w:p w14:paraId="6A19F9D8" w14:textId="77777777" w:rsidR="00554790" w:rsidRDefault="00554790" w:rsidP="00554790">
      <w:pPr>
        <w:pStyle w:val="Annex"/>
      </w:pPr>
      <w:bookmarkStart w:id="75" w:name="_Ref475540538"/>
      <w:bookmarkStart w:id="76" w:name="_Ref475604903"/>
      <w:bookmarkStart w:id="77" w:name="_Ref475604968"/>
      <w:r w:rsidRPr="005412AE">
        <w:lastRenderedPageBreak/>
        <w:t>Service Specification Schema</w:t>
      </w:r>
      <w:bookmarkEnd w:id="75"/>
      <w:bookmarkEnd w:id="76"/>
      <w:bookmarkEnd w:id="77"/>
    </w:p>
    <w:p w14:paraId="0192BFE5" w14:textId="77777777" w:rsidR="00554790" w:rsidRPr="005412AE" w:rsidRDefault="00554790" w:rsidP="00554790">
      <w:pPr>
        <w:pStyle w:val="Heading1separatationline"/>
      </w:pPr>
    </w:p>
    <w:p w14:paraId="75D8614C" w14:textId="77777777" w:rsidR="00554790" w:rsidRPr="005412AE" w:rsidRDefault="00554790" w:rsidP="00554790">
      <w:pPr>
        <w:spacing w:after="200" w:line="276" w:lineRule="auto"/>
        <w:rPr>
          <w:rFonts w:ascii="Helvetica" w:eastAsia="Helvetica" w:hAnsi="Helvetica" w:cs="Times New Roman"/>
          <w:color w:val="08374B"/>
          <w:sz w:val="24"/>
        </w:rPr>
      </w:pPr>
      <w:r w:rsidRPr="005412AE">
        <w:rPr>
          <w:rFonts w:ascii="Helvetica" w:eastAsia="Helvetica" w:hAnsi="Helvetica" w:cs="Times New Roman"/>
          <w:color w:val="08374B"/>
          <w:sz w:val="24"/>
        </w:rPr>
        <w:t>ServiceBaseTypesSchema.xsd</w:t>
      </w:r>
    </w:p>
    <w:p w14:paraId="091987C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8080"/>
          <w:sz w:val="14"/>
          <w:szCs w:val="14"/>
          <w:highlight w:val="white"/>
        </w:rPr>
        <w:t>&lt;?xml version="1.0" encoding="UTF-8" standalone="no"?&gt;</w:t>
      </w:r>
    </w:p>
    <w:p w14:paraId="337B140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FF"/>
          <w:sz w:val="14"/>
          <w:szCs w:val="14"/>
          <w:highlight w:val="white"/>
          <w:lang w:val="de-AT"/>
        </w:rPr>
        <w:t>&lt;</w:t>
      </w:r>
      <w:r w:rsidRPr="005412AE">
        <w:rPr>
          <w:rFonts w:ascii="Courier New" w:eastAsia="Helvetica" w:hAnsi="Courier New" w:cs="Courier New"/>
          <w:color w:val="800000"/>
          <w:sz w:val="14"/>
          <w:szCs w:val="14"/>
          <w:highlight w:val="white"/>
          <w:lang w:val="de-AT"/>
        </w:rPr>
        <w:t>schema</w:t>
      </w:r>
      <w:r w:rsidRPr="005412AE">
        <w:rPr>
          <w:rFonts w:ascii="Courier New" w:eastAsia="Helvetica" w:hAnsi="Courier New" w:cs="Courier New"/>
          <w:color w:val="FF0000"/>
          <w:sz w:val="14"/>
          <w:szCs w:val="14"/>
          <w:highlight w:val="white"/>
          <w:lang w:val="de-AT"/>
        </w:rPr>
        <w:t xml:space="preserve"> xmlns</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http://www.w3.org/2001/XMLSchema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xmlns:xs</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http://www.w3.org/2001/XMLSchema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xmlns:ServiceSpecificationSchema</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http://efficiensea2.org/maritime-cloud/service-registry/v1/ServiceSpecificationSchema.xsd</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targetNamespace</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 xml:space="preserve">http://efficiensea2.org/maritime-cloud/service-registry/v1/ServiceSpecificationSchema.xsd" </w:t>
      </w:r>
      <w:r w:rsidRPr="005412AE">
        <w:rPr>
          <w:rFonts w:ascii="Courier New" w:eastAsia="Helvetica" w:hAnsi="Courier New" w:cs="Courier New"/>
          <w:color w:val="FF0000"/>
          <w:sz w:val="14"/>
          <w:szCs w:val="14"/>
          <w:highlight w:val="white"/>
          <w:lang w:val="de-AT"/>
        </w:rPr>
        <w:t>elementFormDefault</w:t>
      </w:r>
      <w:r w:rsidRPr="005412AE">
        <w:rPr>
          <w:rFonts w:ascii="Courier New" w:eastAsia="Helvetica" w:hAnsi="Courier New" w:cs="Courier New"/>
          <w:color w:val="000000"/>
          <w:sz w:val="14"/>
          <w:szCs w:val="14"/>
          <w:highlight w:val="white"/>
          <w:lang w:val="de-AT"/>
        </w:rPr>
        <w:t>="qualified"</w:t>
      </w:r>
      <w:r w:rsidRPr="005412AE">
        <w:rPr>
          <w:rFonts w:ascii="Arial" w:eastAsia="Helvetica" w:hAnsi="Arial" w:cs="Arial"/>
          <w:color w:val="FF0000"/>
          <w:sz w:val="16"/>
          <w:szCs w:val="16"/>
          <w:highlight w:val="white"/>
          <w:lang w:val="de-AT"/>
        </w:rPr>
        <w:t xml:space="preserve"> </w:t>
      </w:r>
      <w:r w:rsidRPr="005412AE">
        <w:rPr>
          <w:rFonts w:ascii="Courier New" w:eastAsia="Helvetica" w:hAnsi="Courier New" w:cs="Courier New"/>
          <w:color w:val="FF0000"/>
          <w:sz w:val="14"/>
          <w:szCs w:val="14"/>
          <w:highlight w:val="white"/>
          <w:lang w:val="de-AT"/>
        </w:rPr>
        <w:t>version</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1.0.2</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FF0000"/>
          <w:sz w:val="14"/>
          <w:szCs w:val="14"/>
          <w:highlight w:val="white"/>
          <w:lang w:val="de-AT"/>
        </w:rPr>
        <w:t xml:space="preserve"> xml:lang</w:t>
      </w:r>
      <w:r w:rsidRPr="005412AE">
        <w:rPr>
          <w:rFonts w:ascii="Courier New" w:eastAsia="Helvetica" w:hAnsi="Courier New" w:cs="Courier New"/>
          <w:color w:val="0000FF"/>
          <w:sz w:val="14"/>
          <w:szCs w:val="14"/>
          <w:highlight w:val="white"/>
          <w:lang w:val="de-AT"/>
        </w:rPr>
        <w:t>="</w:t>
      </w:r>
      <w:r w:rsidRPr="005412AE">
        <w:rPr>
          <w:rFonts w:ascii="Courier New" w:eastAsia="Helvetica" w:hAnsi="Courier New" w:cs="Courier New"/>
          <w:color w:val="000000"/>
          <w:sz w:val="14"/>
          <w:szCs w:val="14"/>
          <w:highlight w:val="white"/>
          <w:lang w:val="de-AT"/>
        </w:rPr>
        <w:t>EN</w:t>
      </w:r>
      <w:r w:rsidRPr="005412AE">
        <w:rPr>
          <w:rFonts w:ascii="Courier New" w:eastAsia="Helvetica" w:hAnsi="Courier New" w:cs="Courier New"/>
          <w:color w:val="0000FF"/>
          <w:sz w:val="14"/>
          <w:szCs w:val="14"/>
          <w:highlight w:val="white"/>
          <w:lang w:val="de-AT"/>
        </w:rPr>
        <w:t>"&gt;</w:t>
      </w:r>
    </w:p>
    <w:p w14:paraId="13BCC4AA"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5412AE">
        <w:rPr>
          <w:rFonts w:ascii="Courier New" w:eastAsia="Helvetica" w:hAnsi="Courier New" w:cs="Courier New"/>
          <w:color w:val="000000"/>
          <w:sz w:val="14"/>
          <w:szCs w:val="14"/>
          <w:highlight w:val="white"/>
          <w:lang w:val="de-AT"/>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annotation</w:t>
      </w:r>
      <w:r w:rsidRPr="007E4EFB">
        <w:rPr>
          <w:rFonts w:ascii="Courier New" w:eastAsia="Helvetica" w:hAnsi="Courier New" w:cs="Courier New"/>
          <w:color w:val="0000FF"/>
          <w:sz w:val="14"/>
          <w:szCs w:val="14"/>
          <w:highlight w:val="white"/>
          <w:lang w:val="en-US"/>
        </w:rPr>
        <w:t>&gt;</w:t>
      </w:r>
    </w:p>
    <w:p w14:paraId="4BD158FE"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documentation</w:t>
      </w:r>
      <w:r w:rsidRPr="007E4EFB">
        <w:rPr>
          <w:rFonts w:ascii="Courier New" w:eastAsia="Helvetica" w:hAnsi="Courier New" w:cs="Courier New"/>
          <w:color w:val="0000FF"/>
          <w:sz w:val="14"/>
          <w:szCs w:val="14"/>
          <w:highlight w:val="white"/>
          <w:lang w:val="en-US"/>
        </w:rPr>
        <w:t>&gt;</w:t>
      </w:r>
    </w:p>
    <w:p w14:paraId="394FDAB2"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Authors:</w:t>
      </w:r>
    </w:p>
    <w:p w14:paraId="4785B103"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 xml:space="preserve">    EfficienSea2 WP 3 Partners</w:t>
      </w:r>
    </w:p>
    <w:p w14:paraId="6EE48B7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5412AE">
        <w:rPr>
          <w:rFonts w:ascii="Courier New" w:eastAsia="Helvetica" w:hAnsi="Courier New" w:cs="Courier New"/>
          <w:color w:val="000000"/>
          <w:sz w:val="14"/>
          <w:szCs w:val="14"/>
          <w:highlight w:val="white"/>
          <w:lang w:val="de-AT"/>
        </w:rPr>
        <w:t>Thomas Lutz</w:t>
      </w:r>
    </w:p>
    <w:p w14:paraId="50C74A1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Christoph Rihacek</w:t>
      </w:r>
    </w:p>
    <w:p w14:paraId="087249E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Josef Jahn</w:t>
      </w:r>
    </w:p>
    <w:p w14:paraId="238A95F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r>
      <w:r w:rsidRPr="005412AE">
        <w:rPr>
          <w:rFonts w:ascii="Courier New" w:eastAsia="Helvetica" w:hAnsi="Courier New" w:cs="Courier New"/>
          <w:color w:val="000000"/>
          <w:sz w:val="14"/>
          <w:szCs w:val="14"/>
          <w:highlight w:val="white"/>
          <w:lang w:val="de-AT"/>
        </w:rPr>
        <w:tab/>
        <w:t>Hubert Künig</w:t>
      </w:r>
    </w:p>
    <w:p w14:paraId="16A8C7AE"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5412AE">
        <w:rPr>
          <w:rFonts w:ascii="Courier New" w:eastAsia="Helvetica" w:hAnsi="Courier New" w:cs="Courier New"/>
          <w:color w:val="0000FF"/>
          <w:sz w:val="14"/>
          <w:szCs w:val="14"/>
          <w:highlight w:val="white"/>
          <w:lang w:val="de-AT"/>
        </w:rPr>
        <w:t xml:space="preserve">    </w:t>
      </w:r>
      <w:r w:rsidRPr="00CB3D51">
        <w:rPr>
          <w:rFonts w:ascii="Courier New" w:eastAsia="Helvetica" w:hAnsi="Courier New" w:cs="Courier New"/>
          <w:color w:val="0000FF"/>
          <w:sz w:val="14"/>
          <w:szCs w:val="14"/>
          <w:highlight w:val="white"/>
          <w:lang w:val="de-AT"/>
        </w:rPr>
        <w:t>&lt;/</w:t>
      </w:r>
      <w:r w:rsidRPr="00CB3D51">
        <w:rPr>
          <w:rFonts w:ascii="Courier New" w:eastAsia="Helvetica" w:hAnsi="Courier New" w:cs="Courier New"/>
          <w:color w:val="800000"/>
          <w:sz w:val="14"/>
          <w:szCs w:val="14"/>
          <w:highlight w:val="white"/>
          <w:lang w:val="de-AT"/>
        </w:rPr>
        <w:t>documentation</w:t>
      </w:r>
      <w:r w:rsidRPr="00CB3D51">
        <w:rPr>
          <w:rFonts w:ascii="Courier New" w:eastAsia="Helvetica" w:hAnsi="Courier New" w:cs="Courier New"/>
          <w:color w:val="0000FF"/>
          <w:sz w:val="14"/>
          <w:szCs w:val="14"/>
          <w:highlight w:val="white"/>
          <w:lang w:val="de-AT"/>
        </w:rPr>
        <w:t>&gt;</w:t>
      </w:r>
    </w:p>
    <w:p w14:paraId="64011D99"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FF"/>
          <w:sz w:val="14"/>
          <w:szCs w:val="14"/>
          <w:highlight w:val="white"/>
          <w:lang w:val="de-AT"/>
        </w:rPr>
        <w:t xml:space="preserve">  &lt;/</w:t>
      </w:r>
      <w:r w:rsidRPr="00CB3D51">
        <w:rPr>
          <w:rFonts w:ascii="Courier New" w:eastAsia="Helvetica" w:hAnsi="Courier New" w:cs="Courier New"/>
          <w:color w:val="800000"/>
          <w:sz w:val="14"/>
          <w:szCs w:val="14"/>
          <w:highlight w:val="white"/>
          <w:lang w:val="de-AT"/>
        </w:rPr>
        <w:t>annotation</w:t>
      </w:r>
      <w:r w:rsidRPr="00CB3D51">
        <w:rPr>
          <w:rFonts w:ascii="Courier New" w:eastAsia="Helvetica" w:hAnsi="Courier New" w:cs="Courier New"/>
          <w:color w:val="0000FF"/>
          <w:sz w:val="14"/>
          <w:szCs w:val="14"/>
          <w:highlight w:val="white"/>
          <w:lang w:val="de-AT"/>
        </w:rPr>
        <w:t>&gt;</w:t>
      </w:r>
    </w:p>
    <w:p w14:paraId="19D96A0D"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00"/>
          <w:sz w:val="14"/>
          <w:szCs w:val="14"/>
          <w:highlight w:val="white"/>
          <w:lang w:val="de-AT"/>
        </w:rPr>
        <w:t xml:space="preserve">  </w:t>
      </w:r>
      <w:r w:rsidRPr="00CB3D51">
        <w:rPr>
          <w:rFonts w:ascii="Courier New" w:eastAsia="Helvetica" w:hAnsi="Courier New" w:cs="Courier New"/>
          <w:color w:val="0000FF"/>
          <w:sz w:val="14"/>
          <w:szCs w:val="14"/>
          <w:highlight w:val="white"/>
          <w:lang w:val="de-AT"/>
        </w:rPr>
        <w:t>&lt;</w:t>
      </w:r>
      <w:r w:rsidRPr="00CB3D51">
        <w:rPr>
          <w:rFonts w:ascii="Courier New" w:eastAsia="Helvetica" w:hAnsi="Courier New" w:cs="Courier New"/>
          <w:color w:val="800000"/>
          <w:sz w:val="14"/>
          <w:szCs w:val="14"/>
          <w:highlight w:val="white"/>
          <w:lang w:val="de-AT"/>
        </w:rPr>
        <w:t>annotation</w:t>
      </w:r>
      <w:r w:rsidRPr="00CB3D51">
        <w:rPr>
          <w:rFonts w:ascii="Courier New" w:eastAsia="Helvetica" w:hAnsi="Courier New" w:cs="Courier New"/>
          <w:color w:val="0000FF"/>
          <w:sz w:val="14"/>
          <w:szCs w:val="14"/>
          <w:highlight w:val="white"/>
          <w:lang w:val="de-AT"/>
        </w:rPr>
        <w:t>&gt;</w:t>
      </w:r>
    </w:p>
    <w:p w14:paraId="44C624AD"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00"/>
          <w:sz w:val="14"/>
          <w:szCs w:val="14"/>
          <w:highlight w:val="white"/>
          <w:lang w:val="de-AT"/>
        </w:rPr>
        <w:t xml:space="preserve">    </w:t>
      </w:r>
      <w:r w:rsidRPr="00CB3D51">
        <w:rPr>
          <w:rFonts w:ascii="Courier New" w:eastAsia="Helvetica" w:hAnsi="Courier New" w:cs="Courier New"/>
          <w:color w:val="0000FF"/>
          <w:sz w:val="14"/>
          <w:szCs w:val="14"/>
          <w:highlight w:val="white"/>
          <w:lang w:val="de-AT"/>
        </w:rPr>
        <w:t>&lt;</w:t>
      </w:r>
      <w:r w:rsidRPr="00CB3D51">
        <w:rPr>
          <w:rFonts w:ascii="Courier New" w:eastAsia="Helvetica" w:hAnsi="Courier New" w:cs="Courier New"/>
          <w:color w:val="800000"/>
          <w:sz w:val="14"/>
          <w:szCs w:val="14"/>
          <w:highlight w:val="white"/>
          <w:lang w:val="de-AT"/>
        </w:rPr>
        <w:t>documentation</w:t>
      </w:r>
      <w:r w:rsidRPr="00CB3D51">
        <w:rPr>
          <w:rFonts w:ascii="Courier New" w:eastAsia="Helvetica" w:hAnsi="Courier New" w:cs="Courier New"/>
          <w:color w:val="0000FF"/>
          <w:sz w:val="14"/>
          <w:szCs w:val="14"/>
          <w:highlight w:val="white"/>
          <w:lang w:val="de-AT"/>
        </w:rPr>
        <w:t>&gt;</w:t>
      </w:r>
    </w:p>
    <w:p w14:paraId="0079E448"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00"/>
          <w:sz w:val="14"/>
          <w:szCs w:val="14"/>
          <w:highlight w:val="white"/>
          <w:lang w:val="de-AT"/>
        </w:rPr>
        <w:t xml:space="preserve">    </w:t>
      </w:r>
      <w:r w:rsidRPr="00CB3D51">
        <w:rPr>
          <w:rFonts w:ascii="Courier New" w:eastAsia="Helvetica" w:hAnsi="Courier New" w:cs="Courier New"/>
          <w:color w:val="000000"/>
          <w:sz w:val="14"/>
          <w:szCs w:val="14"/>
          <w:highlight w:val="white"/>
          <w:lang w:val="de-AT"/>
        </w:rPr>
        <w:tab/>
      </w:r>
      <w:r w:rsidRPr="00CB3D51">
        <w:rPr>
          <w:rFonts w:ascii="Courier New" w:eastAsia="Helvetica" w:hAnsi="Courier New" w:cs="Courier New"/>
          <w:color w:val="000000"/>
          <w:sz w:val="14"/>
          <w:szCs w:val="14"/>
          <w:highlight w:val="white"/>
          <w:lang w:val="de-AT"/>
        </w:rPr>
        <w:tab/>
        <w:t>This file contains basic data type definitions for service specification, design and instance</w:t>
      </w:r>
    </w:p>
    <w:p w14:paraId="5F37530E"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00"/>
          <w:sz w:val="14"/>
          <w:szCs w:val="14"/>
          <w:highlight w:val="white"/>
          <w:lang w:val="de-AT"/>
        </w:rPr>
        <w:t xml:space="preserve">    </w:t>
      </w:r>
      <w:r w:rsidRPr="00CB3D51">
        <w:rPr>
          <w:rFonts w:ascii="Courier New" w:eastAsia="Helvetica" w:hAnsi="Courier New" w:cs="Courier New"/>
          <w:color w:val="000000"/>
          <w:sz w:val="14"/>
          <w:szCs w:val="14"/>
          <w:highlight w:val="white"/>
          <w:lang w:val="de-AT"/>
        </w:rPr>
        <w:tab/>
      </w:r>
      <w:r w:rsidRPr="00CB3D51">
        <w:rPr>
          <w:rFonts w:ascii="Courier New" w:eastAsia="Helvetica" w:hAnsi="Courier New" w:cs="Courier New"/>
          <w:color w:val="000000"/>
          <w:sz w:val="14"/>
          <w:szCs w:val="14"/>
          <w:highlight w:val="white"/>
          <w:lang w:val="de-AT"/>
        </w:rPr>
        <w:tab/>
        <w:t>descriptions.</w:t>
      </w:r>
    </w:p>
    <w:p w14:paraId="687A2311"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00"/>
          <w:sz w:val="14"/>
          <w:szCs w:val="14"/>
          <w:highlight w:val="white"/>
          <w:lang w:val="de-AT"/>
        </w:rPr>
        <w:t xml:space="preserve">    </w:t>
      </w:r>
      <w:r w:rsidRPr="00CB3D51">
        <w:rPr>
          <w:rFonts w:ascii="Courier New" w:eastAsia="Helvetica" w:hAnsi="Courier New" w:cs="Courier New"/>
          <w:color w:val="0000FF"/>
          <w:sz w:val="14"/>
          <w:szCs w:val="14"/>
          <w:highlight w:val="white"/>
          <w:lang w:val="de-AT"/>
        </w:rPr>
        <w:t>&lt;/</w:t>
      </w:r>
      <w:r w:rsidRPr="00CB3D51">
        <w:rPr>
          <w:rFonts w:ascii="Courier New" w:eastAsia="Helvetica" w:hAnsi="Courier New" w:cs="Courier New"/>
          <w:color w:val="800000"/>
          <w:sz w:val="14"/>
          <w:szCs w:val="14"/>
          <w:highlight w:val="white"/>
          <w:lang w:val="de-AT"/>
        </w:rPr>
        <w:t>documentation</w:t>
      </w:r>
      <w:r w:rsidRPr="00CB3D51">
        <w:rPr>
          <w:rFonts w:ascii="Courier New" w:eastAsia="Helvetica" w:hAnsi="Courier New" w:cs="Courier New"/>
          <w:color w:val="0000FF"/>
          <w:sz w:val="14"/>
          <w:szCs w:val="14"/>
          <w:highlight w:val="white"/>
          <w:lang w:val="de-AT"/>
        </w:rPr>
        <w:t>&gt;</w:t>
      </w:r>
    </w:p>
    <w:p w14:paraId="30A02675"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CB3D51">
        <w:rPr>
          <w:rFonts w:ascii="Courier New" w:eastAsia="Helvetica" w:hAnsi="Courier New" w:cs="Courier New"/>
          <w:color w:val="0000FF"/>
          <w:sz w:val="14"/>
          <w:szCs w:val="14"/>
          <w:highlight w:val="white"/>
          <w:lang w:val="de-AT"/>
        </w:rPr>
        <w:t xml:space="preserve">  &lt;/</w:t>
      </w:r>
      <w:r w:rsidRPr="00CB3D51">
        <w:rPr>
          <w:rFonts w:ascii="Courier New" w:eastAsia="Helvetica" w:hAnsi="Courier New" w:cs="Courier New"/>
          <w:color w:val="800000"/>
          <w:sz w:val="14"/>
          <w:szCs w:val="14"/>
          <w:highlight w:val="white"/>
          <w:lang w:val="de-AT"/>
        </w:rPr>
        <w:t>annotation</w:t>
      </w:r>
      <w:r w:rsidRPr="00CB3D51">
        <w:rPr>
          <w:rFonts w:ascii="Courier New" w:eastAsia="Helvetica" w:hAnsi="Courier New" w:cs="Courier New"/>
          <w:color w:val="0000FF"/>
          <w:sz w:val="14"/>
          <w:szCs w:val="14"/>
          <w:highlight w:val="white"/>
          <w:lang w:val="de-AT"/>
        </w:rPr>
        <w:t>&gt;</w:t>
      </w:r>
    </w:p>
    <w:p w14:paraId="0AF023D5"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p>
    <w:p w14:paraId="399B673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CB3D51">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"&gt;</w:t>
      </w:r>
    </w:p>
    <w:p w14:paraId="19D4663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4629B7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5F2AFE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Describes an author of a service specification or requirement.</w:t>
      </w:r>
    </w:p>
    <w:p w14:paraId="5A53B11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7BDE70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Elements of an authorInfo are:</w:t>
      </w:r>
    </w:p>
    <w:p w14:paraId="2B557E7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9E1838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id          Unique identifier of the author.</w:t>
      </w:r>
    </w:p>
    <w:p w14:paraId="2B7FCC4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0CB96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name        Human readable name of the author.</w:t>
      </w:r>
    </w:p>
    <w:p w14:paraId="7D690C1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2017E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description Human readable description of the author.</w:t>
      </w:r>
    </w:p>
    <w:p w14:paraId="4E62FF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6F4F4D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contactInfo Human readable contact information of the author.</w:t>
      </w:r>
    </w:p>
    <w:p w14:paraId="3E60B40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EE7D3B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w:t>
      </w:r>
      <w:r w:rsidRPr="005412AE">
        <w:rPr>
          <w:rFonts w:ascii="Courier New" w:eastAsia="Helvetica" w:hAnsi="Courier New" w:cs="Courier New"/>
          <w:color w:val="000000"/>
          <w:sz w:val="14"/>
          <w:szCs w:val="14"/>
        </w:rPr>
        <w:t>organizationId Unique identifier of the organization, the author belongs to.</w:t>
      </w:r>
    </w:p>
    <w:p w14:paraId="3EB2563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AA27F6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26FE833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CFB8A1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8ECD93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156C6F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91AAD7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F7E9F7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contactInfo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27B8E9F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organizationId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BF41F4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F61381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FB0CA7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C539BA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VendorInfo</w:t>
      </w:r>
      <w:r w:rsidRPr="005412AE">
        <w:rPr>
          <w:rFonts w:ascii="Courier New" w:eastAsia="Helvetica" w:hAnsi="Courier New" w:cs="Courier New"/>
          <w:color w:val="0000FF"/>
          <w:sz w:val="14"/>
          <w:szCs w:val="14"/>
          <w:highlight w:val="white"/>
        </w:rPr>
        <w:t>"&gt;</w:t>
      </w:r>
    </w:p>
    <w:p w14:paraId="1E875BD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9DC135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ADEB33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5412AE">
        <w:rPr>
          <w:rFonts w:ascii="Courier New" w:eastAsia="Helvetica" w:hAnsi="Courier New" w:cs="Courier New"/>
          <w:color w:val="000000"/>
          <w:sz w:val="14"/>
          <w:szCs w:val="14"/>
          <w:highlight w:val="white"/>
        </w:rPr>
        <w:t xml:space="preserve">                Describes the vendor producing and/or providing the service instance.</w:t>
      </w:r>
    </w:p>
    <w:p w14:paraId="6C8E312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rPr>
        <w:t>Contains the same information as the AuthorInfo plus the isCommercial flag.</w:t>
      </w:r>
    </w:p>
    <w:p w14:paraId="2601704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03D210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 isCommercial  Optional indication on the commercial status of the vendor.</w:t>
      </w:r>
    </w:p>
    <w:p w14:paraId="6429874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28367D7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D770DB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complexContent</w:t>
      </w:r>
      <w:r w:rsidRPr="005412AE">
        <w:rPr>
          <w:rFonts w:ascii="Courier New" w:eastAsia="Helvetica" w:hAnsi="Courier New" w:cs="Courier New"/>
          <w:color w:val="0000FF"/>
          <w:sz w:val="14"/>
          <w:szCs w:val="14"/>
          <w:highlight w:val="white"/>
        </w:rPr>
        <w:t>&gt;</w:t>
      </w:r>
    </w:p>
    <w:p w14:paraId="6B5567F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 xml:space="preserve">extension </w:t>
      </w:r>
      <w:r w:rsidRPr="005412AE">
        <w:rPr>
          <w:rFonts w:ascii="Courier New" w:eastAsia="Helvetica" w:hAnsi="Courier New" w:cs="Courier New"/>
          <w:color w:val="FF0000"/>
          <w:sz w:val="14"/>
          <w:szCs w:val="14"/>
          <w:highlight w:val="white"/>
        </w:rPr>
        <w:t>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rPr>
        <w:t>ServiceSpecificationSchema:AuthorInfo</w:t>
      </w:r>
      <w:r w:rsidRPr="005412AE">
        <w:rPr>
          <w:rFonts w:ascii="Courier New" w:eastAsia="Helvetica" w:hAnsi="Courier New" w:cs="Courier New"/>
          <w:color w:val="0000FF"/>
          <w:sz w:val="14"/>
          <w:szCs w:val="14"/>
          <w:highlight w:val="white"/>
        </w:rPr>
        <w:t>"&gt;</w:t>
      </w:r>
    </w:p>
    <w:p w14:paraId="468243B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E6C034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isCommercial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boolean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0C62E5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DED2D0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extension</w:t>
      </w:r>
      <w:r w:rsidRPr="005412AE">
        <w:rPr>
          <w:rFonts w:ascii="Courier New" w:eastAsia="Helvetica" w:hAnsi="Courier New" w:cs="Courier New"/>
          <w:color w:val="0000FF"/>
          <w:sz w:val="14"/>
          <w:szCs w:val="14"/>
          <w:highlight w:val="white"/>
        </w:rPr>
        <w:t>&gt;</w:t>
      </w:r>
    </w:p>
    <w:p w14:paraId="7EE63D4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complexContent</w:t>
      </w:r>
      <w:r w:rsidRPr="005412AE">
        <w:rPr>
          <w:rFonts w:ascii="Courier New" w:eastAsia="Helvetica" w:hAnsi="Courier New" w:cs="Courier New"/>
          <w:color w:val="0000FF"/>
          <w:sz w:val="14"/>
          <w:szCs w:val="14"/>
          <w:highlight w:val="white"/>
        </w:rPr>
        <w:t>&gt;</w:t>
      </w:r>
    </w:p>
    <w:p w14:paraId="61CB0DF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45E47A5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936A78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ServiceIdentifier</w:t>
      </w:r>
      <w:r w:rsidRPr="005412AE">
        <w:rPr>
          <w:rFonts w:ascii="Courier New" w:eastAsia="Helvetica" w:hAnsi="Courier New" w:cs="Courier New"/>
          <w:color w:val="0000FF"/>
          <w:sz w:val="14"/>
          <w:szCs w:val="14"/>
          <w:highlight w:val="white"/>
        </w:rPr>
        <w:t>"&gt;</w:t>
      </w:r>
    </w:p>
    <w:p w14:paraId="70C7031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DCFA4D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41F47BA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Service identifier type to be used by service specifications, designs, instances.</w:t>
      </w:r>
    </w:p>
    <w:p w14:paraId="5B3815B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Currently, the identifier is defined as a string.</w:t>
      </w:r>
    </w:p>
    <w:p w14:paraId="11A7320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6380B9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F227FA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2987AF3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5559956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8C4F0F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lastRenderedPageBreak/>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ServiceVersion</w:t>
      </w:r>
      <w:r w:rsidRPr="005412AE">
        <w:rPr>
          <w:rFonts w:ascii="Courier New" w:eastAsia="Helvetica" w:hAnsi="Courier New" w:cs="Courier New"/>
          <w:color w:val="0000FF"/>
          <w:sz w:val="14"/>
          <w:szCs w:val="14"/>
          <w:highlight w:val="white"/>
        </w:rPr>
        <w:t>"&gt;</w:t>
      </w:r>
    </w:p>
    <w:p w14:paraId="665C690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23607B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DD2A6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Service version indicator type to be used by service specifications, designs, instances.</w:t>
      </w:r>
    </w:p>
    <w:p w14:paraId="454E922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Currently, the version indicator is defined as a string.</w:t>
      </w:r>
    </w:p>
    <w:p w14:paraId="724AC1A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8F426C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09810EC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37213B7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10F232A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68DC08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final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restriction</w:t>
      </w:r>
      <w:r w:rsidRPr="005412AE">
        <w:rPr>
          <w:rFonts w:ascii="Courier New" w:eastAsia="Helvetica" w:hAnsi="Courier New" w:cs="Courier New"/>
          <w:color w:val="0000FF"/>
          <w:sz w:val="14"/>
          <w:szCs w:val="14"/>
          <w:highlight w:val="white"/>
        </w:rPr>
        <w:t>"&gt;</w:t>
      </w:r>
    </w:p>
    <w:p w14:paraId="7720CE8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0A084D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6915C82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Service status may be one of the values listed below. Service specifications,</w:t>
      </w:r>
    </w:p>
    <w:p w14:paraId="03AC976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service designs and service instances each have their own status value. </w:t>
      </w:r>
    </w:p>
    <w:p w14:paraId="0F38067C" w14:textId="77777777" w:rsidR="00554790" w:rsidRPr="005412AE" w:rsidRDefault="00554790" w:rsidP="00554790">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provisional</w:t>
      </w:r>
      <w:r w:rsidRPr="005412AE">
        <w:rPr>
          <w:rFonts w:ascii="Courier New" w:eastAsia="Helvetica" w:hAnsi="Courier New" w:cs="Courier New"/>
          <w:color w:val="000000"/>
          <w:sz w:val="14"/>
          <w:szCs w:val="14"/>
          <w:highlight w:val="white"/>
        </w:rPr>
        <w:tab/>
        <w:t>the service specification/design is not officially released, the service instance is available, but not in official operation</w:t>
      </w:r>
    </w:p>
    <w:p w14:paraId="735D76E5" w14:textId="77777777" w:rsidR="00554790" w:rsidRPr="005412AE" w:rsidRDefault="00554790" w:rsidP="00554790">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released</w:t>
      </w:r>
      <w:r w:rsidRPr="005412AE">
        <w:rPr>
          <w:rFonts w:ascii="Courier New" w:eastAsia="Helvetica" w:hAnsi="Courier New" w:cs="Courier New"/>
          <w:color w:val="000000"/>
          <w:sz w:val="14"/>
          <w:szCs w:val="14"/>
          <w:highlight w:val="white"/>
        </w:rPr>
        <w:tab/>
        <w:t>the service specification/design/instance is officially released / in operation</w:t>
      </w:r>
    </w:p>
    <w:p w14:paraId="63A723B4" w14:textId="77777777" w:rsidR="00554790" w:rsidRPr="005412AE" w:rsidRDefault="00554790" w:rsidP="00554790">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deprecated</w:t>
      </w:r>
      <w:r w:rsidRPr="005412AE">
        <w:rPr>
          <w:rFonts w:ascii="Courier New" w:eastAsia="Helvetica" w:hAnsi="Courier New" w:cs="Courier New"/>
          <w:color w:val="000000"/>
          <w:sz w:val="14"/>
          <w:szCs w:val="14"/>
          <w:highlight w:val="white"/>
        </w:rPr>
        <w:tab/>
        <w:t>the service specification/design/instance is still available, but end of life is already envisaged.</w:t>
      </w:r>
    </w:p>
    <w:p w14:paraId="1E119B9E" w14:textId="77777777" w:rsidR="00554790" w:rsidRPr="005412AE" w:rsidRDefault="00554790" w:rsidP="00554790">
      <w:pPr>
        <w:autoSpaceDE w:val="0"/>
        <w:autoSpaceDN w:val="0"/>
        <w:adjustRightInd w:val="0"/>
        <w:spacing w:line="240" w:lineRule="auto"/>
        <w:ind w:left="2268" w:hanging="1275"/>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deleted</w:t>
      </w:r>
      <w:r w:rsidRPr="005412AE">
        <w:rPr>
          <w:rFonts w:ascii="Courier New" w:eastAsia="Helvetica" w:hAnsi="Courier New" w:cs="Courier New"/>
          <w:color w:val="000000"/>
          <w:sz w:val="14"/>
          <w:szCs w:val="14"/>
          <w:highlight w:val="white"/>
        </w:rPr>
        <w:tab/>
        <w:t>the service specification/design/instance is not available any more.</w:t>
      </w:r>
    </w:p>
    <w:p w14:paraId="248BAD1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D7C9AD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04CB5C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29E7137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provisional</w:t>
      </w:r>
      <w:r w:rsidRPr="005412AE">
        <w:rPr>
          <w:rFonts w:ascii="Courier New" w:eastAsia="Helvetica" w:hAnsi="Courier New" w:cs="Courier New"/>
          <w:color w:val="0000FF"/>
          <w:sz w:val="14"/>
          <w:szCs w:val="14"/>
          <w:highlight w:val="white"/>
        </w:rPr>
        <w:t>"/&gt;</w:t>
      </w:r>
    </w:p>
    <w:p w14:paraId="20E2E3E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released</w:t>
      </w:r>
      <w:r w:rsidRPr="005412AE">
        <w:rPr>
          <w:rFonts w:ascii="Courier New" w:eastAsia="Helvetica" w:hAnsi="Courier New" w:cs="Courier New"/>
          <w:color w:val="0000FF"/>
          <w:sz w:val="14"/>
          <w:szCs w:val="14"/>
          <w:highlight w:val="white"/>
        </w:rPr>
        <w:t>"/&gt;</w:t>
      </w:r>
    </w:p>
    <w:p w14:paraId="3B4E9BD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deprecated</w:t>
      </w:r>
      <w:r w:rsidRPr="005412AE">
        <w:rPr>
          <w:rFonts w:ascii="Courier New" w:eastAsia="Helvetica" w:hAnsi="Courier New" w:cs="Courier New"/>
          <w:color w:val="0000FF"/>
          <w:sz w:val="14"/>
          <w:szCs w:val="14"/>
          <w:highlight w:val="white"/>
        </w:rPr>
        <w:t>"/&gt;</w:t>
      </w:r>
    </w:p>
    <w:p w14:paraId="51BD6F6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deleted</w:t>
      </w:r>
      <w:r w:rsidRPr="005412AE">
        <w:rPr>
          <w:rFonts w:ascii="Courier New" w:eastAsia="Helvetica" w:hAnsi="Courier New" w:cs="Courier New"/>
          <w:color w:val="0000FF"/>
          <w:sz w:val="14"/>
          <w:szCs w:val="14"/>
          <w:highlight w:val="white"/>
        </w:rPr>
        <w:t>"/&gt;</w:t>
      </w:r>
    </w:p>
    <w:p w14:paraId="6B67BCA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0000FF"/>
          <w:sz w:val="14"/>
          <w:szCs w:val="14"/>
          <w:highlight w:val="white"/>
        </w:rPr>
        <w:t>&gt;</w:t>
      </w:r>
    </w:p>
    <w:p w14:paraId="05BC29C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r w:rsidRPr="005412AE">
        <w:rPr>
          <w:rFonts w:ascii="Courier New" w:eastAsia="Helvetica" w:hAnsi="Courier New" w:cs="Courier New"/>
          <w:color w:val="000000"/>
          <w:sz w:val="14"/>
          <w:szCs w:val="14"/>
          <w:highlight w:val="white"/>
        </w:rPr>
        <w:tab/>
      </w:r>
    </w:p>
    <w:p w14:paraId="1E9BA79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schema</w:t>
      </w:r>
      <w:r w:rsidRPr="005412AE">
        <w:rPr>
          <w:rFonts w:ascii="Courier New" w:eastAsia="Helvetica" w:hAnsi="Courier New" w:cs="Courier New"/>
          <w:color w:val="0000FF"/>
          <w:sz w:val="14"/>
          <w:szCs w:val="14"/>
          <w:highlight w:val="white"/>
        </w:rPr>
        <w:t>&gt;</w:t>
      </w:r>
    </w:p>
    <w:p w14:paraId="5479F03A" w14:textId="77777777" w:rsidR="00554790" w:rsidRPr="005412AE" w:rsidRDefault="00554790" w:rsidP="00554790">
      <w:pPr>
        <w:spacing w:after="200" w:line="276" w:lineRule="auto"/>
        <w:rPr>
          <w:rFonts w:ascii="Helvetica" w:eastAsia="Helvetica" w:hAnsi="Helvetica" w:cs="Times New Roman"/>
          <w:color w:val="08374B"/>
          <w:sz w:val="24"/>
        </w:rPr>
      </w:pPr>
    </w:p>
    <w:p w14:paraId="6501B1C4" w14:textId="77777777" w:rsidR="00554790" w:rsidRPr="005412AE" w:rsidRDefault="00554790" w:rsidP="00554790">
      <w:pPr>
        <w:spacing w:after="200" w:line="276" w:lineRule="auto"/>
        <w:rPr>
          <w:rFonts w:ascii="Helvetica" w:eastAsia="Helvetica" w:hAnsi="Helvetica" w:cs="Times New Roman"/>
          <w:color w:val="08374B"/>
          <w:sz w:val="24"/>
        </w:rPr>
      </w:pPr>
      <w:r w:rsidRPr="005412AE">
        <w:rPr>
          <w:rFonts w:ascii="Helvetica" w:eastAsia="Helvetica" w:hAnsi="Helvetica" w:cs="Times New Roman"/>
          <w:color w:val="08374B"/>
          <w:sz w:val="24"/>
        </w:rPr>
        <w:t>ServiceSpecificationSchema.xsd</w:t>
      </w:r>
    </w:p>
    <w:p w14:paraId="0D0D9E1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8080"/>
          <w:sz w:val="14"/>
          <w:szCs w:val="14"/>
          <w:highlight w:val="white"/>
        </w:rPr>
        <w:t>&lt;?xml version="1.0" encoding="UTF-8" standalone="no"?&gt;</w:t>
      </w:r>
    </w:p>
    <w:p w14:paraId="5E76DC27" w14:textId="77777777" w:rsidR="00554790" w:rsidRPr="00825F64"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825F64">
        <w:rPr>
          <w:rFonts w:ascii="Courier New" w:eastAsia="Helvetica" w:hAnsi="Courier New" w:cs="Courier New"/>
          <w:color w:val="0000FF"/>
          <w:sz w:val="14"/>
          <w:szCs w:val="14"/>
          <w:highlight w:val="white"/>
          <w:lang w:val="de-AT"/>
        </w:rPr>
        <w:t>&lt;</w:t>
      </w:r>
      <w:r w:rsidRPr="00825F64">
        <w:rPr>
          <w:rFonts w:ascii="Courier New" w:eastAsia="Helvetica" w:hAnsi="Courier New" w:cs="Courier New"/>
          <w:color w:val="800000"/>
          <w:sz w:val="14"/>
          <w:szCs w:val="14"/>
          <w:highlight w:val="white"/>
          <w:lang w:val="de-AT"/>
        </w:rPr>
        <w:t>schema</w:t>
      </w:r>
      <w:r w:rsidRPr="00825F64">
        <w:rPr>
          <w:rFonts w:ascii="Courier New" w:eastAsia="Helvetica" w:hAnsi="Courier New" w:cs="Courier New"/>
          <w:color w:val="FF0000"/>
          <w:sz w:val="14"/>
          <w:szCs w:val="14"/>
          <w:highlight w:val="white"/>
          <w:lang w:val="de-AT"/>
        </w:rPr>
        <w:t xml:space="preserve"> xmlns</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http://www.w3.org/2001/XMLSchema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xmlns:xs</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http://www.w3.org/2001/XMLSchema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xmlns:ServiceSpecificationSchema</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http://efficiensea2.org/maritime-cloud/service-registry/v1/ServiceSpecificationSchema.xsd</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targetNamespace</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http://efficiensea2.org/maritime-cloud/service-registry/v1/ServiceSpecificationSchema.xsd</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elementFormDefault</w:t>
      </w:r>
      <w:r w:rsidRPr="00825F64">
        <w:rPr>
          <w:rFonts w:ascii="Courier New" w:eastAsia="Helvetica" w:hAnsi="Courier New" w:cs="Courier New"/>
          <w:color w:val="000000"/>
          <w:sz w:val="14"/>
          <w:szCs w:val="14"/>
          <w:highlight w:val="white"/>
          <w:lang w:val="de-AT"/>
        </w:rPr>
        <w:t>="qualified"</w:t>
      </w:r>
      <w:r w:rsidRPr="00825F64">
        <w:rPr>
          <w:rFonts w:ascii="Arial" w:eastAsia="Helvetica" w:hAnsi="Arial" w:cs="Arial"/>
          <w:color w:val="FF0000"/>
          <w:sz w:val="16"/>
          <w:szCs w:val="16"/>
          <w:highlight w:val="white"/>
          <w:lang w:val="de-AT"/>
        </w:rPr>
        <w:t xml:space="preserve"> </w:t>
      </w:r>
      <w:r w:rsidRPr="00825F64">
        <w:rPr>
          <w:rFonts w:ascii="Courier New" w:eastAsia="Helvetica" w:hAnsi="Courier New" w:cs="Courier New"/>
          <w:color w:val="FF0000"/>
          <w:sz w:val="14"/>
          <w:szCs w:val="14"/>
          <w:highlight w:val="white"/>
          <w:lang w:val="de-AT"/>
        </w:rPr>
        <w:t>version</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1.0.2</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FF0000"/>
          <w:sz w:val="14"/>
          <w:szCs w:val="14"/>
          <w:highlight w:val="white"/>
          <w:lang w:val="de-AT"/>
        </w:rPr>
        <w:t xml:space="preserve"> xml:lang</w:t>
      </w:r>
      <w:r w:rsidRPr="00825F64">
        <w:rPr>
          <w:rFonts w:ascii="Courier New" w:eastAsia="Helvetica" w:hAnsi="Courier New" w:cs="Courier New"/>
          <w:color w:val="0000FF"/>
          <w:sz w:val="14"/>
          <w:szCs w:val="14"/>
          <w:highlight w:val="white"/>
          <w:lang w:val="de-AT"/>
        </w:rPr>
        <w:t>="</w:t>
      </w:r>
      <w:r w:rsidRPr="00825F64">
        <w:rPr>
          <w:rFonts w:ascii="Courier New" w:eastAsia="Helvetica" w:hAnsi="Courier New" w:cs="Courier New"/>
          <w:color w:val="000000"/>
          <w:sz w:val="14"/>
          <w:szCs w:val="14"/>
          <w:highlight w:val="white"/>
          <w:lang w:val="de-AT"/>
        </w:rPr>
        <w:t>EN</w:t>
      </w:r>
      <w:r w:rsidRPr="00825F64">
        <w:rPr>
          <w:rFonts w:ascii="Courier New" w:eastAsia="Helvetica" w:hAnsi="Courier New" w:cs="Courier New"/>
          <w:color w:val="0000FF"/>
          <w:sz w:val="14"/>
          <w:szCs w:val="14"/>
          <w:highlight w:val="white"/>
          <w:lang w:val="de-AT"/>
        </w:rPr>
        <w:t>"&gt;</w:t>
      </w:r>
    </w:p>
    <w:p w14:paraId="10E8B16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825F64">
        <w:rPr>
          <w:rFonts w:ascii="Courier New" w:eastAsia="Helvetica" w:hAnsi="Courier New" w:cs="Courier New"/>
          <w:color w:val="000000"/>
          <w:sz w:val="14"/>
          <w:szCs w:val="14"/>
          <w:highlight w:val="white"/>
          <w:lang w:val="de-AT"/>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include</w:t>
      </w:r>
      <w:r w:rsidRPr="005412AE">
        <w:rPr>
          <w:rFonts w:ascii="Courier New" w:eastAsia="Helvetica" w:hAnsi="Courier New" w:cs="Courier New"/>
          <w:color w:val="FF0000"/>
          <w:sz w:val="14"/>
          <w:szCs w:val="14"/>
          <w:highlight w:val="white"/>
        </w:rPr>
        <w:t xml:space="preserve"> schemaLocation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ServiceBaseTypesSchema.xsd</w:t>
      </w:r>
      <w:r w:rsidRPr="005412AE">
        <w:rPr>
          <w:rFonts w:ascii="Courier New" w:eastAsia="Helvetica" w:hAnsi="Courier New" w:cs="Courier New"/>
          <w:color w:val="0000FF"/>
          <w:sz w:val="14"/>
          <w:szCs w:val="14"/>
          <w:highlight w:val="white"/>
        </w:rPr>
        <w:t>"/&gt;</w:t>
      </w:r>
    </w:p>
    <w:p w14:paraId="49EB02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7DB382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005062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Authors:</w:t>
      </w:r>
    </w:p>
    <w:p w14:paraId="2BCA00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EfficienSea2 WP 3 Partners</w:t>
      </w:r>
    </w:p>
    <w:p w14:paraId="7F91659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Thomas Lutz</w:t>
      </w:r>
    </w:p>
    <w:p w14:paraId="07F47E73"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D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7E4EFB">
        <w:rPr>
          <w:rFonts w:ascii="Courier New" w:eastAsia="Helvetica" w:hAnsi="Courier New" w:cs="Courier New"/>
          <w:color w:val="000000"/>
          <w:sz w:val="14"/>
          <w:szCs w:val="14"/>
          <w:highlight w:val="white"/>
          <w:lang w:val="de-DE"/>
        </w:rPr>
        <w:t>Christoph Rihacek</w:t>
      </w:r>
    </w:p>
    <w:p w14:paraId="49A3B4A7"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DE"/>
        </w:rPr>
      </w:pPr>
      <w:r w:rsidRPr="007E4EFB">
        <w:rPr>
          <w:rFonts w:ascii="Courier New" w:eastAsia="Helvetica" w:hAnsi="Courier New" w:cs="Courier New"/>
          <w:color w:val="000000"/>
          <w:sz w:val="14"/>
          <w:szCs w:val="14"/>
          <w:highlight w:val="white"/>
          <w:lang w:val="de-DE"/>
        </w:rPr>
        <w:t xml:space="preserve">    </w:t>
      </w:r>
      <w:r w:rsidRPr="007E4EFB">
        <w:rPr>
          <w:rFonts w:ascii="Courier New" w:eastAsia="Helvetica" w:hAnsi="Courier New" w:cs="Courier New"/>
          <w:color w:val="000000"/>
          <w:sz w:val="14"/>
          <w:szCs w:val="14"/>
          <w:highlight w:val="white"/>
          <w:lang w:val="de-DE"/>
        </w:rPr>
        <w:tab/>
      </w:r>
      <w:r w:rsidRPr="007E4EFB">
        <w:rPr>
          <w:rFonts w:ascii="Courier New" w:eastAsia="Helvetica" w:hAnsi="Courier New" w:cs="Courier New"/>
          <w:color w:val="000000"/>
          <w:sz w:val="14"/>
          <w:szCs w:val="14"/>
          <w:highlight w:val="white"/>
          <w:lang w:val="de-DE"/>
        </w:rPr>
        <w:tab/>
      </w:r>
      <w:r w:rsidRPr="007E4EFB">
        <w:rPr>
          <w:rFonts w:ascii="Courier New" w:eastAsia="Helvetica" w:hAnsi="Courier New" w:cs="Courier New"/>
          <w:color w:val="000000"/>
          <w:sz w:val="14"/>
          <w:szCs w:val="14"/>
          <w:highlight w:val="white"/>
          <w:lang w:val="de-DE"/>
        </w:rPr>
        <w:tab/>
        <w:t>Josef Jahn</w:t>
      </w:r>
    </w:p>
    <w:p w14:paraId="28565152"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DE"/>
        </w:rPr>
      </w:pPr>
      <w:r w:rsidRPr="007E4EFB">
        <w:rPr>
          <w:rFonts w:ascii="Courier New" w:eastAsia="Helvetica" w:hAnsi="Courier New" w:cs="Courier New"/>
          <w:color w:val="000000"/>
          <w:sz w:val="14"/>
          <w:szCs w:val="14"/>
          <w:highlight w:val="white"/>
          <w:lang w:val="de-DE"/>
        </w:rPr>
        <w:t xml:space="preserve">    </w:t>
      </w:r>
      <w:r w:rsidRPr="007E4EFB">
        <w:rPr>
          <w:rFonts w:ascii="Courier New" w:eastAsia="Helvetica" w:hAnsi="Courier New" w:cs="Courier New"/>
          <w:color w:val="000000"/>
          <w:sz w:val="14"/>
          <w:szCs w:val="14"/>
          <w:highlight w:val="white"/>
          <w:lang w:val="de-DE"/>
        </w:rPr>
        <w:tab/>
      </w:r>
      <w:r w:rsidRPr="007E4EFB">
        <w:rPr>
          <w:rFonts w:ascii="Courier New" w:eastAsia="Helvetica" w:hAnsi="Courier New" w:cs="Courier New"/>
          <w:color w:val="000000"/>
          <w:sz w:val="14"/>
          <w:szCs w:val="14"/>
          <w:highlight w:val="white"/>
          <w:lang w:val="de-DE"/>
        </w:rPr>
        <w:tab/>
      </w:r>
      <w:r w:rsidRPr="007E4EFB">
        <w:rPr>
          <w:rFonts w:ascii="Courier New" w:eastAsia="Helvetica" w:hAnsi="Courier New" w:cs="Courier New"/>
          <w:color w:val="000000"/>
          <w:sz w:val="14"/>
          <w:szCs w:val="14"/>
          <w:highlight w:val="white"/>
          <w:lang w:val="de-DE"/>
        </w:rPr>
        <w:tab/>
        <w:t>Hubert Künig</w:t>
      </w:r>
    </w:p>
    <w:p w14:paraId="127A8AC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7E4EFB">
        <w:rPr>
          <w:rFonts w:ascii="Courier New" w:eastAsia="Helvetica" w:hAnsi="Courier New" w:cs="Courier New"/>
          <w:color w:val="000000"/>
          <w:sz w:val="14"/>
          <w:szCs w:val="14"/>
          <w:highlight w:val="white"/>
          <w:lang w:val="de-D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022B0C4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881B4D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30266E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7E33A15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This formal description of a service specification is intentionally kept</w:t>
      </w:r>
    </w:p>
    <w:p w14:paraId="1DC22BA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simple and plain.</w:t>
      </w:r>
    </w:p>
    <w:p w14:paraId="3D11686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For all described objects lots of more attributes and related objects could</w:t>
      </w:r>
    </w:p>
    <w:p w14:paraId="5FE017B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be added and standardized, but in order to get as much adoption as possible</w:t>
      </w:r>
    </w:p>
    <w:p w14:paraId="32FB3D9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the entry barrier should be low and therefore quite some aspects e.g. like</w:t>
      </w:r>
    </w:p>
    <w:p w14:paraId="6B77CAA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when a service would be available have been left out.</w:t>
      </w:r>
    </w:p>
    <w:p w14:paraId="6DA7982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185F93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BB7CC5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ServiceSpecificationSchema:ServiceSpecification</w:t>
      </w:r>
      <w:r w:rsidRPr="005412AE">
        <w:rPr>
          <w:rFonts w:ascii="Courier New" w:eastAsia="Helvetica" w:hAnsi="Courier New" w:cs="Courier New"/>
          <w:color w:val="0000FF"/>
          <w:sz w:val="14"/>
          <w:szCs w:val="14"/>
          <w:highlight w:val="white"/>
        </w:rPr>
        <w:t>"&gt;</w:t>
      </w:r>
    </w:p>
    <w:p w14:paraId="7525FE8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DA1E58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6EFEC5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The root element of a service specification.</w:t>
      </w:r>
    </w:p>
    <w:p w14:paraId="4D4BE16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Please refer to the type serviceSpecification for details.</w:t>
      </w:r>
    </w:p>
    <w:p w14:paraId="73135E5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9184B9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4417A04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96C191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230B264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w:t>
      </w:r>
      <w:r w:rsidRPr="005412AE">
        <w:rPr>
          <w:rFonts w:ascii="Courier New" w:eastAsia="Helvetica" w:hAnsi="Courier New" w:cs="Courier New"/>
          <w:color w:val="0000FF"/>
          <w:sz w:val="14"/>
          <w:szCs w:val="14"/>
          <w:highlight w:val="white"/>
        </w:rPr>
        <w:t>"&gt;</w:t>
      </w:r>
    </w:p>
    <w:p w14:paraId="7DC9327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2AA2A91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D3CF24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A service specification describes one dedicated service at logical level in a technology-independent</w:t>
      </w:r>
    </w:p>
    <w:p w14:paraId="6627665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way.</w:t>
      </w:r>
    </w:p>
    <w:p w14:paraId="108EA5B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The service specification identifies a service by its id and version. The service specification</w:t>
      </w:r>
    </w:p>
    <w:p w14:paraId="4B787CE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refers to requirements for the service, defines a service data model at logical level,</w:t>
      </w:r>
    </w:p>
    <w:p w14:paraId="685D7E5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defines the service interface(s) and provides information about the author(s).</w:t>
      </w:r>
    </w:p>
    <w:p w14:paraId="65C3CAA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3436C9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Elements of a service specification are:</w:t>
      </w:r>
    </w:p>
    <w:p w14:paraId="6CA9047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B1C300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The human readable service name. The service name should be at maximum a one</w:t>
      </w:r>
    </w:p>
    <w:p w14:paraId="736A5ED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line brief label for the service. Newer versions of the same service</w:t>
      </w:r>
    </w:p>
    <w:p w14:paraId="52C46A9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specification should not change the name.</w:t>
      </w:r>
    </w:p>
    <w:p w14:paraId="5439133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CA31D5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lastRenderedPageBreak/>
        <w:tab/>
        <w:t>- id             Globally unique identification of the service. Newer versions of the same</w:t>
      </w:r>
    </w:p>
    <w:p w14:paraId="08A87B5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specification shall not change the id.</w:t>
      </w:r>
    </w:p>
    <w:p w14:paraId="4290034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9D9C83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version        Version of the service specification. A service specification is uniquely</w:t>
      </w:r>
    </w:p>
    <w:p w14:paraId="22E33D5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identified by its id and version. Any change in the service data model or in the</w:t>
      </w:r>
    </w:p>
    <w:p w14:paraId="02B4745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interface definition requires a new version of the service specification.</w:t>
      </w:r>
    </w:p>
    <w:p w14:paraId="5FE0099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w:t>
      </w:r>
    </w:p>
    <w:p w14:paraId="30DDCE5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status</w:t>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Status of the service specification. One of the values 'provisional', 'released', </w:t>
      </w:r>
    </w:p>
    <w:p w14:paraId="4841A53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'deprecated', 'deleted'.</w:t>
      </w:r>
    </w:p>
    <w:p w14:paraId="196BFF0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F22A2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A human readable short description of the service. The description shall contain</w:t>
      </w:r>
    </w:p>
    <w:p w14:paraId="4ED0541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an abstract of what a service implementing this specification would actually do.</w:t>
      </w:r>
    </w:p>
    <w:p w14:paraId="29366D2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805CAC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keywords       A list of keywords associated to the service.</w:t>
      </w:r>
    </w:p>
    <w:p w14:paraId="01421AA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006308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isSpatialExclusive Flag to indicate whether the service shall be “spatial exclusive”. “Spatial</w:t>
      </w:r>
    </w:p>
    <w:p w14:paraId="688037B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exclusiveness” means that at most one service instance of the same service</w:t>
      </w:r>
    </w:p>
    <w:p w14:paraId="19E5F47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specification and providing the same technical specification is allowed to be</w:t>
      </w:r>
    </w:p>
    <w:p w14:paraId="25DF7D2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registered for any geographical area.</w:t>
      </w:r>
    </w:p>
    <w:p w14:paraId="09D0FC7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171222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requirements   Refers to requirements specifications for the service. Business requirements,</w:t>
      </w:r>
    </w:p>
    <w:p w14:paraId="5C38780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functional and non-functional requirements should be listed here.</w:t>
      </w:r>
    </w:p>
    <w:p w14:paraId="7D627FE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At least one requirement is mandatory.</w:t>
      </w:r>
    </w:p>
    <w:p w14:paraId="46D1EAC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E28CC1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authorInfos    Refers to administrative information about the authors of the service. At least</w:t>
      </w:r>
    </w:p>
    <w:p w14:paraId="7E2AEC4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one author information is mandatory.</w:t>
      </w:r>
    </w:p>
    <w:p w14:paraId="4FB7D3F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A4C433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serviceInterfaces Refers to the definition of service interfaces. At least one service interface</w:t>
      </w:r>
    </w:p>
    <w:p w14:paraId="3ABA5DB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shall be defined.</w:t>
      </w:r>
    </w:p>
    <w:p w14:paraId="1AA9B75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BEBE64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serviceDataModel  Mandatory reference to the definition of the logical service data model.</w:t>
      </w:r>
    </w:p>
    <w:p w14:paraId="23EE829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015CA3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2EFC035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517F1A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ServiceSpecificationSchema:ServiceIdentifier</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29E421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version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ServiceSpecificationSchema:ServiceVersion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C5B90C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FCE033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ServiceSpecificationSchema:ServiceStatus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D5F89B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533E94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keywords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3885B6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isSpatialExclusive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boolean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default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false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1272A6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6927CC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4CCA6D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CDBD44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ServiceSpecificationSchema:Requirement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686AD8F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61278A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6DAAD72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4E0E1B5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E3B966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F06817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7A11F4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5B399BF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4C2237C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7C2218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4D8D5B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serviceDataModel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ServiceSpecificationSchema:ServiceDataModel</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3005D8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01075B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2816C8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A2DA94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ServiceSpecificationSchema:ServiceInterface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14C4B4D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959DFB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67E8F1D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6E93158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t xml:space="preserve">    &lt;/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BAECED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C42CBE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Requirement</w:t>
      </w:r>
      <w:r w:rsidRPr="005412AE">
        <w:rPr>
          <w:rFonts w:ascii="Courier New" w:eastAsia="Helvetica" w:hAnsi="Courier New" w:cs="Courier New"/>
          <w:color w:val="0000FF"/>
          <w:sz w:val="14"/>
          <w:szCs w:val="14"/>
          <w:highlight w:val="white"/>
        </w:rPr>
        <w:t>"&gt;</w:t>
      </w:r>
    </w:p>
    <w:p w14:paraId="4994372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56159B4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5F2DC2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A requirement that the service specification fulfils.</w:t>
      </w:r>
    </w:p>
    <w:p w14:paraId="20F439C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458716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Elements of a requirement are:</w:t>
      </w:r>
    </w:p>
    <w:p w14:paraId="6004A4B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D30B25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id        Globally unique requirement identification</w:t>
      </w:r>
    </w:p>
    <w:p w14:paraId="4036789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4BE040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requirement name/summary. Shall not be longer than one line.</w:t>
      </w:r>
    </w:p>
    <w:p w14:paraId="08ADC7C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DD5F67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text      The human readable requirement text. Usually formulated in form of a “shall”-statement.</w:t>
      </w:r>
    </w:p>
    <w:p w14:paraId="645CC62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62BF78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rationale Rationale for this requirement. Textual explanation of why this requirement exists.</w:t>
      </w:r>
    </w:p>
    <w:p w14:paraId="6FC4CD7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Provides background information about the need of the service.</w:t>
      </w:r>
    </w:p>
    <w:p w14:paraId="6C0A2D2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D725D7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reference Optional information about where the requirement was originally stated. If the</w:t>
      </w:r>
    </w:p>
    <w:p w14:paraId="0778C8F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requirement comes from external documents, this attribute shall refer to this source.</w:t>
      </w:r>
    </w:p>
    <w:p w14:paraId="3FC3908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C8CD6E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author    Optional reference(s) to administrative information about the author(s) of the requirement.</w:t>
      </w:r>
    </w:p>
    <w:p w14:paraId="521DFEF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3CA29E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lastRenderedPageBreak/>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DB698A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10A08D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390119D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id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7A48ED6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AC846E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text</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0551F0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rationale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C93325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reference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5FF30A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9FAA36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6F5A8DD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001380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ServiceSpecificationSchema:AuthorInfo</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49CEDE7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2039ACD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FA77BA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373EC80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7E8D582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F7C1B0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ServiceInterface</w:t>
      </w:r>
      <w:r w:rsidRPr="005412AE">
        <w:rPr>
          <w:rFonts w:ascii="Courier New" w:eastAsia="Helvetica" w:hAnsi="Courier New" w:cs="Courier New"/>
          <w:color w:val="0000FF"/>
          <w:sz w:val="14"/>
          <w:szCs w:val="14"/>
          <w:highlight w:val="white"/>
        </w:rPr>
        <w:t>"&gt;</w:t>
      </w:r>
    </w:p>
    <w:p w14:paraId="27249D7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2B9256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3DDF94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Specification of a service interface. One service can offer several interfaces,</w:t>
      </w:r>
    </w:p>
    <w:p w14:paraId="05B1E0F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e.g. both a request/response interface and a publish/subscribe interface at the same time.</w:t>
      </w:r>
    </w:p>
    <w:p w14:paraId="1410C72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Different interfaces will usually provide different service operations.</w:t>
      </w:r>
    </w:p>
    <w:p w14:paraId="62B46E4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EF71DC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 serviceInterface are:</w:t>
      </w:r>
    </w:p>
    <w:p w14:paraId="293DB3B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F24EA5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name                Human readable service interface name. The name shall be no longer than one line.</w:t>
      </w:r>
    </w:p>
    <w:p w14:paraId="0640056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11BC71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description         Human readable description of the service interface</w:t>
      </w:r>
    </w:p>
    <w:p w14:paraId="01B1773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036C21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dataExchangePattern Message exchange pattern can be one of</w:t>
      </w:r>
    </w:p>
    <w:p w14:paraId="1FBF8DD3" w14:textId="77777777" w:rsidR="00554790" w:rsidRPr="005412AE" w:rsidRDefault="00554790" w:rsidP="00554790">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ONE_WAY,</w:t>
      </w:r>
    </w:p>
    <w:p w14:paraId="12B09000" w14:textId="77777777" w:rsidR="00554790" w:rsidRPr="005412AE" w:rsidRDefault="00554790" w:rsidP="00554790">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REQUEST_RESPONSE,</w:t>
      </w:r>
    </w:p>
    <w:p w14:paraId="1A911A42" w14:textId="77777777" w:rsidR="00554790" w:rsidRPr="005412AE" w:rsidRDefault="00554790" w:rsidP="00554790">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REQUEST_CALLBACK,</w:t>
      </w:r>
    </w:p>
    <w:p w14:paraId="4BA909AD" w14:textId="77777777" w:rsidR="00554790" w:rsidRPr="005412AE" w:rsidRDefault="00554790" w:rsidP="00554790">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PUBLISH_SUBSCRIBE,</w:t>
      </w:r>
    </w:p>
    <w:p w14:paraId="2EE5186D" w14:textId="77777777" w:rsidR="00554790" w:rsidRPr="005412AE" w:rsidRDefault="00554790" w:rsidP="00554790">
      <w:pPr>
        <w:autoSpaceDE w:val="0"/>
        <w:autoSpaceDN w:val="0"/>
        <w:adjustRightInd w:val="0"/>
        <w:spacing w:line="240" w:lineRule="auto"/>
        <w:ind w:left="2160" w:firstLine="720"/>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BROADCAST.</w:t>
      </w:r>
    </w:p>
    <w:p w14:paraId="25E6DAA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45DFB7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operations          Refers to the specification of service operations supported by the service</w:t>
      </w:r>
    </w:p>
    <w:p w14:paraId="4485388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interface. At least one operation shall be defined.</w:t>
      </w:r>
    </w:p>
    <w:p w14:paraId="45D5AE1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185750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consumerInterfaces  Optional reference to an interface definition that has to be provided by the</w:t>
      </w:r>
    </w:p>
    <w:p w14:paraId="67E7C6B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service consumer in order to complement the service interface.</w:t>
      </w:r>
    </w:p>
    <w:p w14:paraId="41BE47C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Especially if a publish/subscribe service interface is designed, it is</w:t>
      </w:r>
    </w:p>
    <w:p w14:paraId="3BD437B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necessary to describe what the service expects to be available on the</w:t>
      </w:r>
    </w:p>
    <w:p w14:paraId="576B526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subscriber side.</w:t>
      </w:r>
    </w:p>
    <w:p w14:paraId="4B46411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13B13B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270854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21B61CA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627547E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853FC4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5900F7D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dataExchangePattern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530F61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125D4A9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FF0000"/>
          <w:sz w:val="14"/>
          <w:szCs w:val="14"/>
          <w:highlight w:val="white"/>
        </w:rPr>
        <w:t xml:space="preserve"> base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"&gt;</w:t>
      </w:r>
    </w:p>
    <w:p w14:paraId="200336D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ONE_WAY</w:t>
      </w:r>
      <w:r w:rsidRPr="005412AE">
        <w:rPr>
          <w:rFonts w:ascii="Courier New" w:eastAsia="Helvetica" w:hAnsi="Courier New" w:cs="Courier New"/>
          <w:color w:val="0000FF"/>
          <w:sz w:val="14"/>
          <w:szCs w:val="14"/>
          <w:highlight w:val="white"/>
        </w:rPr>
        <w:t>"/&gt;</w:t>
      </w:r>
    </w:p>
    <w:p w14:paraId="365C4BA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REQUEST_RESPONSE</w:t>
      </w:r>
      <w:r w:rsidRPr="005412AE">
        <w:rPr>
          <w:rFonts w:ascii="Courier New" w:eastAsia="Helvetica" w:hAnsi="Courier New" w:cs="Courier New"/>
          <w:color w:val="0000FF"/>
          <w:sz w:val="14"/>
          <w:szCs w:val="14"/>
          <w:highlight w:val="white"/>
        </w:rPr>
        <w:t>"/&gt;</w:t>
      </w:r>
    </w:p>
    <w:p w14:paraId="0DCEDBD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REQUEST_CALLBACK</w:t>
      </w:r>
      <w:r w:rsidRPr="005412AE">
        <w:rPr>
          <w:rFonts w:ascii="Courier New" w:eastAsia="Helvetica" w:hAnsi="Courier New" w:cs="Courier New"/>
          <w:color w:val="0000FF"/>
          <w:sz w:val="14"/>
          <w:szCs w:val="14"/>
          <w:highlight w:val="white"/>
        </w:rPr>
        <w:t>"/&gt;</w:t>
      </w:r>
    </w:p>
    <w:p w14:paraId="53D4E4A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PUBLISH_SUBSCRIBE</w:t>
      </w:r>
      <w:r w:rsidRPr="005412AE">
        <w:rPr>
          <w:rFonts w:ascii="Courier New" w:eastAsia="Helvetica" w:hAnsi="Courier New" w:cs="Courier New"/>
          <w:color w:val="0000FF"/>
          <w:sz w:val="14"/>
          <w:szCs w:val="14"/>
          <w:highlight w:val="white"/>
        </w:rPr>
        <w:t>"/&gt;</w:t>
      </w:r>
    </w:p>
    <w:p w14:paraId="2955C0A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enumeration</w:t>
      </w:r>
      <w:r w:rsidRPr="005412AE">
        <w:rPr>
          <w:rFonts w:ascii="Courier New" w:eastAsia="Helvetica" w:hAnsi="Courier New" w:cs="Courier New"/>
          <w:color w:val="FF0000"/>
          <w:sz w:val="14"/>
          <w:szCs w:val="14"/>
          <w:highlight w:val="white"/>
        </w:rPr>
        <w:t xml:space="preserve"> value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BROADCAST</w:t>
      </w:r>
      <w:r w:rsidRPr="005412AE">
        <w:rPr>
          <w:rFonts w:ascii="Courier New" w:eastAsia="Helvetica" w:hAnsi="Courier New" w:cs="Courier New"/>
          <w:color w:val="0000FF"/>
          <w:sz w:val="14"/>
          <w:szCs w:val="14"/>
          <w:highlight w:val="white"/>
        </w:rPr>
        <w:t>"/&gt;</w:t>
      </w:r>
    </w:p>
    <w:p w14:paraId="59CD820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restriction</w:t>
      </w:r>
      <w:r w:rsidRPr="005412AE">
        <w:rPr>
          <w:rFonts w:ascii="Courier New" w:eastAsia="Helvetica" w:hAnsi="Courier New" w:cs="Courier New"/>
          <w:color w:val="0000FF"/>
          <w:sz w:val="14"/>
          <w:szCs w:val="14"/>
          <w:highlight w:val="white"/>
        </w:rPr>
        <w:t>&gt;</w:t>
      </w:r>
    </w:p>
    <w:p w14:paraId="3C02A7A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simpleType</w:t>
      </w:r>
      <w:r w:rsidRPr="005412AE">
        <w:rPr>
          <w:rFonts w:ascii="Courier New" w:eastAsia="Helvetica" w:hAnsi="Courier New" w:cs="Courier New"/>
          <w:color w:val="0000FF"/>
          <w:sz w:val="14"/>
          <w:szCs w:val="14"/>
          <w:highlight w:val="white"/>
        </w:rPr>
        <w:t>&gt;</w:t>
      </w:r>
    </w:p>
    <w:p w14:paraId="4CE597D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1EFEF07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55BEB8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2266B1B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58BDA5D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7E90A8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EA151A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DC6133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12DBEA8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consumerInterface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ServiceSpecificationSchema:ConsumerInterface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19C0930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0BD4916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74DA5EC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5412AE">
        <w:rPr>
          <w:rFonts w:ascii="Courier New" w:eastAsia="Helvetica" w:hAnsi="Courier New" w:cs="Courier New"/>
          <w:color w:val="000000"/>
          <w:sz w:val="14"/>
          <w:szCs w:val="14"/>
        </w:rPr>
        <w:t xml:space="preserve">  </w:t>
      </w:r>
      <w:r w:rsidRPr="005412AE">
        <w:rPr>
          <w:rFonts w:ascii="Courier New" w:eastAsia="Helvetica" w:hAnsi="Courier New" w:cs="Courier New"/>
          <w:color w:val="0000FF"/>
          <w:sz w:val="14"/>
          <w:szCs w:val="14"/>
        </w:rPr>
        <w:t>&lt;</w:t>
      </w:r>
      <w:r w:rsidRPr="005412AE">
        <w:rPr>
          <w:rFonts w:ascii="Courier New" w:eastAsia="Helvetica" w:hAnsi="Courier New" w:cs="Courier New"/>
          <w:color w:val="800000"/>
          <w:sz w:val="14"/>
          <w:szCs w:val="14"/>
        </w:rPr>
        <w:t>complexType</w:t>
      </w:r>
      <w:r w:rsidRPr="005412AE">
        <w:rPr>
          <w:rFonts w:ascii="Courier New" w:eastAsia="Helvetica" w:hAnsi="Courier New" w:cs="Courier New"/>
          <w:color w:val="FF0000"/>
          <w:sz w:val="14"/>
          <w:szCs w:val="14"/>
        </w:rPr>
        <w:t xml:space="preserve"> name</w:t>
      </w:r>
      <w:r w:rsidRPr="005412AE">
        <w:rPr>
          <w:rFonts w:ascii="Courier New" w:eastAsia="Helvetica" w:hAnsi="Courier New" w:cs="Courier New"/>
          <w:color w:val="0000FF"/>
          <w:sz w:val="14"/>
          <w:szCs w:val="14"/>
        </w:rPr>
        <w:t>="</w:t>
      </w:r>
      <w:r w:rsidRPr="005412AE">
        <w:rPr>
          <w:rFonts w:ascii="Courier New" w:eastAsia="Helvetica" w:hAnsi="Courier New" w:cs="Courier New"/>
          <w:color w:val="000000"/>
          <w:sz w:val="14"/>
          <w:szCs w:val="14"/>
        </w:rPr>
        <w:t>ConsumerInterface</w:t>
      </w:r>
      <w:r w:rsidRPr="005412AE">
        <w:rPr>
          <w:rFonts w:ascii="Courier New" w:eastAsia="Helvetica" w:hAnsi="Courier New" w:cs="Courier New"/>
          <w:color w:val="0000FF"/>
          <w:sz w:val="14"/>
          <w:szCs w:val="14"/>
        </w:rPr>
        <w:t>"&gt;</w:t>
      </w:r>
    </w:p>
    <w:p w14:paraId="7871D92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42A441C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27C20F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Interface specification that is expected to be provided by the service consumer. For example,</w:t>
      </w:r>
    </w:p>
    <w:p w14:paraId="5F09B45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if a publish/subscribe service interface is designed, it is necessary to describe what the service</w:t>
      </w:r>
    </w:p>
    <w:p w14:paraId="12585D2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expects to be available on the subscriber side.</w:t>
      </w:r>
    </w:p>
    <w:p w14:paraId="62FB4C9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DB5C3A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 consumerInterface are:</w:t>
      </w:r>
    </w:p>
    <w:p w14:paraId="21208BA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89979C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interface name. The name shall be no longer than one line.</w:t>
      </w:r>
    </w:p>
    <w:p w14:paraId="32E19C6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43A4F2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Human readable description of the interface.</w:t>
      </w:r>
    </w:p>
    <w:p w14:paraId="1BFC1B7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1B6347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operations  Refers to the specification of service operations supported by the consumer interface.</w:t>
      </w:r>
    </w:p>
    <w:p w14:paraId="3608893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At least one operation shall be defined.</w:t>
      </w:r>
    </w:p>
    <w:p w14:paraId="0084A26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7B561AD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lastRenderedPageBreak/>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150550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71DB492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4926C4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050DD9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9520F7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C27729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3063DB7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ServiceSpecificationSchema:Operation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01E7C23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3313A61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3D73A2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42DE3EA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6315B89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357A71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Operation</w:t>
      </w:r>
      <w:r w:rsidRPr="005412AE">
        <w:rPr>
          <w:rFonts w:ascii="Courier New" w:eastAsia="Helvetica" w:hAnsi="Courier New" w:cs="Courier New"/>
          <w:color w:val="0000FF"/>
          <w:sz w:val="14"/>
          <w:szCs w:val="14"/>
          <w:highlight w:val="white"/>
        </w:rPr>
        <w:t>"&gt;</w:t>
      </w:r>
    </w:p>
    <w:p w14:paraId="64B0F6B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3F5A58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1DBAD6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Definition of a service operation. Operations allow a service consumer to interact with</w:t>
      </w:r>
    </w:p>
    <w:p w14:paraId="5397B9A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the service. An operation describes a dedicated function of the service or the consumer.</w:t>
      </w:r>
    </w:p>
    <w:p w14:paraId="7EBA442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AD6BD5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00"/>
          <w:sz w:val="14"/>
          <w:szCs w:val="14"/>
          <w:highlight w:val="white"/>
        </w:rPr>
        <w:tab/>
        <w:t>Elements of an operation are:</w:t>
      </w:r>
    </w:p>
    <w:p w14:paraId="2B2A1B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97D455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name            Human readable operation name. The name shall be no longer than one line.</w:t>
      </w:r>
    </w:p>
    <w:p w14:paraId="25D9B49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BF2794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description     Human readable description of the operation.</w:t>
      </w:r>
    </w:p>
    <w:p w14:paraId="1023398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263251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returnValueType Optional definition of the return value for the operation. The return value</w:t>
      </w:r>
    </w:p>
    <w:p w14:paraId="2091F76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could be a business object or a simple status code. The return value data type</w:t>
      </w:r>
    </w:p>
    <w:p w14:paraId="1ACC4E4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has to be defined in the logical service data model.</w:t>
      </w:r>
    </w:p>
    <w:p w14:paraId="2AE303C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214E64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parameterTypes  Definition of one or more parameters for the operation. This could be business</w:t>
      </w:r>
    </w:p>
    <w:p w14:paraId="56D2E45E"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objects or simple types. Parameters have to be defined in the logical</w:t>
      </w:r>
    </w:p>
    <w:p w14:paraId="738FDB4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lang w:val="it-IT"/>
        </w:rPr>
        <w:t>service data model.</w:t>
      </w:r>
    </w:p>
    <w:p w14:paraId="70DC8A5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lang w:val="it-IT"/>
        </w:rPr>
        <w:t>&lt;/</w:t>
      </w:r>
      <w:r w:rsidRPr="005412AE">
        <w:rPr>
          <w:rFonts w:ascii="Courier New" w:eastAsia="Helvetica" w:hAnsi="Courier New" w:cs="Courier New"/>
          <w:color w:val="800000"/>
          <w:sz w:val="14"/>
          <w:szCs w:val="14"/>
          <w:highlight w:val="white"/>
          <w:lang w:val="it-IT"/>
        </w:rPr>
        <w:t>documentation</w:t>
      </w:r>
      <w:r w:rsidRPr="005412AE">
        <w:rPr>
          <w:rFonts w:ascii="Courier New" w:eastAsia="Helvetica" w:hAnsi="Courier New" w:cs="Courier New"/>
          <w:color w:val="0000FF"/>
          <w:sz w:val="14"/>
          <w:szCs w:val="14"/>
          <w:highlight w:val="white"/>
          <w:lang w:val="it-IT"/>
        </w:rPr>
        <w:t>&gt;</w:t>
      </w:r>
    </w:p>
    <w:p w14:paraId="57B4DB9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it-IT"/>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lang w:val="it-IT"/>
        </w:rPr>
        <w:t>&lt;/</w:t>
      </w:r>
      <w:r w:rsidRPr="005412AE">
        <w:rPr>
          <w:rFonts w:ascii="Courier New" w:eastAsia="Helvetica" w:hAnsi="Courier New" w:cs="Courier New"/>
          <w:color w:val="800000"/>
          <w:sz w:val="14"/>
          <w:szCs w:val="14"/>
          <w:highlight w:val="white"/>
          <w:lang w:val="it-IT"/>
        </w:rPr>
        <w:t>annotation</w:t>
      </w:r>
      <w:r w:rsidRPr="005412AE">
        <w:rPr>
          <w:rFonts w:ascii="Courier New" w:eastAsia="Helvetica" w:hAnsi="Courier New" w:cs="Courier New"/>
          <w:color w:val="0000FF"/>
          <w:sz w:val="14"/>
          <w:szCs w:val="14"/>
          <w:highlight w:val="white"/>
          <w:lang w:val="it-IT"/>
        </w:rPr>
        <w:t>&gt;</w:t>
      </w:r>
    </w:p>
    <w:p w14:paraId="5059068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lang w:val="it-IT"/>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025D08C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626343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description</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42AE539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returnValueType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ServiceSpecificationSchema:ValueTypeDataModelMapping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4C8988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parameterTypes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0</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0E90250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4AE9109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A2DB67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parameterType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ServiceSpecificationSchema:ValueTypeDataModelMapping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unbounded</w:t>
      </w:r>
      <w:r w:rsidRPr="005412AE">
        <w:rPr>
          <w:rFonts w:ascii="Courier New" w:eastAsia="Helvetica" w:hAnsi="Courier New" w:cs="Courier New"/>
          <w:color w:val="0000FF"/>
          <w:sz w:val="14"/>
          <w:szCs w:val="14"/>
          <w:highlight w:val="white"/>
        </w:rPr>
        <w:t>"/&gt;</w:t>
      </w:r>
    </w:p>
    <w:p w14:paraId="76BEA02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0A1270E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082101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18AFB80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283348B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527A9DD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ValueTypeDataModelMapping</w:t>
      </w:r>
      <w:r w:rsidRPr="005412AE">
        <w:rPr>
          <w:rFonts w:ascii="Courier New" w:eastAsia="Helvetica" w:hAnsi="Courier New" w:cs="Courier New"/>
          <w:color w:val="0000FF"/>
          <w:sz w:val="14"/>
          <w:szCs w:val="14"/>
          <w:highlight w:val="white"/>
        </w:rPr>
        <w:t>"&gt;</w:t>
      </w:r>
    </w:p>
    <w:p w14:paraId="450535A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3E7236C"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0546E07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Definition of a data type by providing a reference into the logical service data model.</w:t>
      </w:r>
    </w:p>
    <w:p w14:paraId="0B1D32C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A value type data model mapping is used either in a service operation parameter or return value.</w:t>
      </w:r>
    </w:p>
    <w:p w14:paraId="7A31F36D"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954957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Elements of a valueTypeDataModelMapping are:</w:t>
      </w:r>
    </w:p>
    <w:p w14:paraId="6CF682E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808596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xml:space="preserve"> - typeReference  Reference to the logical service data model.</w:t>
      </w:r>
    </w:p>
    <w:p w14:paraId="035B29A1"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It references a type (or element, though type is preferred) in the logical</w:t>
      </w:r>
    </w:p>
    <w:p w14:paraId="5B58AB1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r>
      <w:r w:rsidRPr="005412AE">
        <w:rPr>
          <w:rFonts w:ascii="Courier New" w:eastAsia="Helvetica" w:hAnsi="Courier New" w:cs="Courier New"/>
          <w:color w:val="000000"/>
          <w:sz w:val="14"/>
          <w:szCs w:val="14"/>
          <w:highlight w:val="white"/>
        </w:rPr>
        <w:tab/>
        <w:t xml:space="preserve"> service model by the type's name attribute. </w:t>
      </w:r>
    </w:p>
    <w:p w14:paraId="73A8E55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31729C0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14D8DAE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5E530E1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typeReference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type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string</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33503BF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2819EBC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05779BE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ServiceDataModel</w:t>
      </w:r>
      <w:r w:rsidRPr="005412AE">
        <w:rPr>
          <w:rFonts w:ascii="Courier New" w:eastAsia="Helvetica" w:hAnsi="Courier New" w:cs="Courier New"/>
          <w:color w:val="0000FF"/>
          <w:sz w:val="14"/>
          <w:szCs w:val="14"/>
          <w:highlight w:val="white"/>
        </w:rPr>
        <w:t>"&gt;</w:t>
      </w:r>
    </w:p>
    <w:p w14:paraId="58A46F2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37498955"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1B264B03"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The serviceDataModel is a logical model. It is formally described in XSD to achieve interoperability</w:t>
      </w:r>
    </w:p>
    <w:p w14:paraId="2718705B"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and decouple it from implementing physical data models described in e.g. SOAP or REST.</w:t>
      </w:r>
    </w:p>
    <w:p w14:paraId="6F9B2AB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The model can either be described in-line, or existing schemata can be imported.</w:t>
      </w:r>
    </w:p>
    <w:p w14:paraId="2EC2E8FA"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6709CB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Elements of a serviceDataModel are:</w:t>
      </w:r>
    </w:p>
    <w:p w14:paraId="2938961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AE284A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ab/>
        <w:t>- definitionAsXSD  The definition of the service data model described in XSD.</w:t>
      </w:r>
    </w:p>
    <w:p w14:paraId="5F0829D9"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documentation</w:t>
      </w:r>
      <w:r w:rsidRPr="005412AE">
        <w:rPr>
          <w:rFonts w:ascii="Courier New" w:eastAsia="Helvetica" w:hAnsi="Courier New" w:cs="Courier New"/>
          <w:color w:val="0000FF"/>
          <w:sz w:val="14"/>
          <w:szCs w:val="14"/>
          <w:highlight w:val="white"/>
        </w:rPr>
        <w:t>&gt;</w:t>
      </w:r>
    </w:p>
    <w:p w14:paraId="573A5DBF"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annotation</w:t>
      </w:r>
      <w:r w:rsidRPr="005412AE">
        <w:rPr>
          <w:rFonts w:ascii="Courier New" w:eastAsia="Helvetica" w:hAnsi="Courier New" w:cs="Courier New"/>
          <w:color w:val="0000FF"/>
          <w:sz w:val="14"/>
          <w:szCs w:val="14"/>
          <w:highlight w:val="white"/>
        </w:rPr>
        <w:t>&gt;</w:t>
      </w:r>
    </w:p>
    <w:p w14:paraId="752B422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17959CE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FF0000"/>
          <w:sz w:val="14"/>
          <w:szCs w:val="14"/>
          <w:highlight w:val="white"/>
        </w:rPr>
        <w:t xml:space="preserve"> name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definitionAsXSD</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minOccurs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maxOccurs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1</w:t>
      </w:r>
      <w:r w:rsidRPr="005412AE">
        <w:rPr>
          <w:rFonts w:ascii="Courier New" w:eastAsia="Helvetica" w:hAnsi="Courier New" w:cs="Courier New"/>
          <w:color w:val="0000FF"/>
          <w:sz w:val="14"/>
          <w:szCs w:val="14"/>
          <w:highlight w:val="white"/>
        </w:rPr>
        <w:t>"&gt;</w:t>
      </w:r>
    </w:p>
    <w:p w14:paraId="61AFF49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36476667"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C304892"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any</w:t>
      </w:r>
      <w:r w:rsidRPr="005412AE">
        <w:rPr>
          <w:rFonts w:ascii="Courier New" w:eastAsia="Helvetica" w:hAnsi="Courier New" w:cs="Courier New"/>
          <w:color w:val="FF0000"/>
          <w:sz w:val="14"/>
          <w:szCs w:val="14"/>
          <w:highlight w:val="white"/>
        </w:rPr>
        <w:t xml:space="preserve"> namespace</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http://www.w3.org/2001/XMLSchema</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FF0000"/>
          <w:sz w:val="14"/>
          <w:szCs w:val="14"/>
          <w:highlight w:val="white"/>
        </w:rPr>
        <w:t xml:space="preserve"> processContents</w:t>
      </w:r>
      <w:r w:rsidRPr="005412AE">
        <w:rPr>
          <w:rFonts w:ascii="Courier New" w:eastAsia="Helvetica" w:hAnsi="Courier New" w:cs="Courier New"/>
          <w:color w:val="0000FF"/>
          <w:sz w:val="14"/>
          <w:szCs w:val="14"/>
          <w:highlight w:val="white"/>
        </w:rPr>
        <w:t>="</w:t>
      </w:r>
      <w:r w:rsidRPr="005412AE">
        <w:rPr>
          <w:rFonts w:ascii="Courier New" w:eastAsia="Helvetica" w:hAnsi="Courier New" w:cs="Courier New"/>
          <w:color w:val="000000"/>
          <w:sz w:val="14"/>
          <w:szCs w:val="14"/>
          <w:highlight w:val="white"/>
        </w:rPr>
        <w:t>lax</w:t>
      </w:r>
      <w:r w:rsidRPr="005412AE">
        <w:rPr>
          <w:rFonts w:ascii="Courier New" w:eastAsia="Helvetica" w:hAnsi="Courier New" w:cs="Courier New"/>
          <w:color w:val="0000FF"/>
          <w:sz w:val="14"/>
          <w:szCs w:val="14"/>
          <w:highlight w:val="white"/>
        </w:rPr>
        <w:t>"/&gt;</w:t>
      </w:r>
    </w:p>
    <w:p w14:paraId="135CEA0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sequence</w:t>
      </w:r>
      <w:r w:rsidRPr="005412AE">
        <w:rPr>
          <w:rFonts w:ascii="Courier New" w:eastAsia="Helvetica" w:hAnsi="Courier New" w:cs="Courier New"/>
          <w:color w:val="0000FF"/>
          <w:sz w:val="14"/>
          <w:szCs w:val="14"/>
          <w:highlight w:val="white"/>
        </w:rPr>
        <w:t>&gt;</w:t>
      </w:r>
    </w:p>
    <w:p w14:paraId="6E89B746"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3448D7E4"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element</w:t>
      </w:r>
      <w:r w:rsidRPr="005412AE">
        <w:rPr>
          <w:rFonts w:ascii="Courier New" w:eastAsia="Helvetica" w:hAnsi="Courier New" w:cs="Courier New"/>
          <w:color w:val="0000FF"/>
          <w:sz w:val="14"/>
          <w:szCs w:val="14"/>
          <w:highlight w:val="white"/>
        </w:rPr>
        <w:t>&gt;</w:t>
      </w:r>
    </w:p>
    <w:p w14:paraId="698F093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all</w:t>
      </w:r>
      <w:r w:rsidRPr="005412AE">
        <w:rPr>
          <w:rFonts w:ascii="Courier New" w:eastAsia="Helvetica" w:hAnsi="Courier New" w:cs="Courier New"/>
          <w:color w:val="0000FF"/>
          <w:sz w:val="14"/>
          <w:szCs w:val="14"/>
          <w:highlight w:val="white"/>
        </w:rPr>
        <w:t>&gt;</w:t>
      </w:r>
    </w:p>
    <w:p w14:paraId="2F605B98"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00"/>
          <w:sz w:val="14"/>
          <w:szCs w:val="14"/>
          <w:highlight w:val="white"/>
        </w:rPr>
        <w:t xml:space="preserve">  </w:t>
      </w:r>
      <w:r w:rsidRPr="005412AE">
        <w:rPr>
          <w:rFonts w:ascii="Courier New" w:eastAsia="Helvetica" w:hAnsi="Courier New" w:cs="Courier New"/>
          <w:color w:val="0000FF"/>
          <w:sz w:val="14"/>
          <w:szCs w:val="14"/>
          <w:highlight w:val="white"/>
        </w:rPr>
        <w:t>&lt;/</w:t>
      </w:r>
      <w:r w:rsidRPr="005412AE">
        <w:rPr>
          <w:rFonts w:ascii="Courier New" w:eastAsia="Helvetica" w:hAnsi="Courier New" w:cs="Courier New"/>
          <w:color w:val="800000"/>
          <w:sz w:val="14"/>
          <w:szCs w:val="14"/>
          <w:highlight w:val="white"/>
        </w:rPr>
        <w:t>complexType</w:t>
      </w:r>
      <w:r w:rsidRPr="005412AE">
        <w:rPr>
          <w:rFonts w:ascii="Courier New" w:eastAsia="Helvetica" w:hAnsi="Courier New" w:cs="Courier New"/>
          <w:color w:val="0000FF"/>
          <w:sz w:val="14"/>
          <w:szCs w:val="14"/>
          <w:highlight w:val="white"/>
        </w:rPr>
        <w:t>&gt;</w:t>
      </w:r>
    </w:p>
    <w:p w14:paraId="1EA691F0" w14:textId="77777777" w:rsidR="00554790" w:rsidRPr="005412AE"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5412AE">
        <w:rPr>
          <w:rFonts w:ascii="Courier New" w:eastAsia="Helvetica" w:hAnsi="Courier New" w:cs="Courier New"/>
          <w:color w:val="0000FF"/>
          <w:sz w:val="14"/>
          <w:szCs w:val="14"/>
          <w:highlight w:val="white"/>
        </w:rPr>
        <w:lastRenderedPageBreak/>
        <w:t>&lt;/</w:t>
      </w:r>
      <w:r w:rsidRPr="005412AE">
        <w:rPr>
          <w:rFonts w:ascii="Courier New" w:eastAsia="Helvetica" w:hAnsi="Courier New" w:cs="Courier New"/>
          <w:color w:val="800000"/>
          <w:sz w:val="14"/>
          <w:szCs w:val="14"/>
          <w:highlight w:val="white"/>
        </w:rPr>
        <w:t>schema</w:t>
      </w:r>
      <w:r w:rsidRPr="005412AE">
        <w:rPr>
          <w:rFonts w:ascii="Courier New" w:eastAsia="Helvetica" w:hAnsi="Courier New" w:cs="Courier New"/>
          <w:color w:val="0000FF"/>
          <w:sz w:val="14"/>
          <w:szCs w:val="14"/>
          <w:highlight w:val="white"/>
        </w:rPr>
        <w:t>&gt;</w:t>
      </w:r>
    </w:p>
    <w:p w14:paraId="7739751B" w14:textId="77777777" w:rsidR="00554790" w:rsidRDefault="00554790" w:rsidP="00554790">
      <w:pPr>
        <w:pStyle w:val="BodyText"/>
        <w:sectPr w:rsidR="00554790" w:rsidSect="00AB608C">
          <w:pgSz w:w="11906" w:h="16838" w:code="9"/>
          <w:pgMar w:top="567" w:right="794" w:bottom="567" w:left="907" w:header="850" w:footer="850" w:gutter="0"/>
          <w:cols w:space="708"/>
          <w:docGrid w:linePitch="360"/>
        </w:sectPr>
      </w:pPr>
    </w:p>
    <w:p w14:paraId="724E939A" w14:textId="77777777" w:rsidR="00554790" w:rsidRDefault="00554790" w:rsidP="00554790">
      <w:pPr>
        <w:pStyle w:val="Annex"/>
      </w:pPr>
      <w:bookmarkStart w:id="78" w:name="_Ref477344254"/>
      <w:r w:rsidRPr="002370B0">
        <w:lastRenderedPageBreak/>
        <w:t>Service Design Description Schema</w:t>
      </w:r>
      <w:bookmarkEnd w:id="78"/>
    </w:p>
    <w:p w14:paraId="4B817275" w14:textId="77777777" w:rsidR="00554790" w:rsidRPr="002370B0" w:rsidRDefault="00554790" w:rsidP="00554790">
      <w:pPr>
        <w:pStyle w:val="Heading1separatationline"/>
      </w:pPr>
    </w:p>
    <w:p w14:paraId="4010C18E" w14:textId="77777777" w:rsidR="00554790" w:rsidRPr="00454568" w:rsidRDefault="00554790" w:rsidP="00554790"/>
    <w:p w14:paraId="5DDE3043" w14:textId="3F92FEB2" w:rsidR="00554790" w:rsidRPr="002370B0" w:rsidRDefault="00554790" w:rsidP="0055479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For the ServiceBaseTypesSchema.xsd see</w:t>
      </w:r>
      <w:r>
        <w:rPr>
          <w:rFonts w:ascii="Helvetica" w:eastAsia="Helvetica" w:hAnsi="Helvetica" w:cs="Times New Roman"/>
          <w:color w:val="08374B"/>
          <w:sz w:val="24"/>
        </w:rPr>
        <w:t xml:space="preserve"> </w:t>
      </w:r>
      <w:r>
        <w:rPr>
          <w:rFonts w:ascii="Helvetica" w:eastAsia="Helvetica" w:hAnsi="Helvetica" w:cs="Times New Roman"/>
          <w:color w:val="08374B"/>
          <w:sz w:val="24"/>
        </w:rPr>
        <w:fldChar w:fldCharType="begin"/>
      </w:r>
      <w:r>
        <w:rPr>
          <w:rFonts w:ascii="Helvetica" w:eastAsia="Helvetica" w:hAnsi="Helvetica" w:cs="Times New Roman"/>
          <w:color w:val="08374B"/>
          <w:sz w:val="24"/>
        </w:rPr>
        <w:instrText xml:space="preserve"> REF _Ref475540538 \r \h </w:instrText>
      </w:r>
      <w:r>
        <w:rPr>
          <w:rFonts w:ascii="Helvetica" w:eastAsia="Helvetica" w:hAnsi="Helvetica" w:cs="Times New Roman"/>
          <w:color w:val="08374B"/>
          <w:sz w:val="24"/>
        </w:rPr>
      </w:r>
      <w:r>
        <w:rPr>
          <w:rFonts w:ascii="Helvetica" w:eastAsia="Helvetica" w:hAnsi="Helvetica" w:cs="Times New Roman"/>
          <w:color w:val="08374B"/>
          <w:sz w:val="24"/>
        </w:rPr>
        <w:fldChar w:fldCharType="separate"/>
      </w:r>
      <w:r>
        <w:rPr>
          <w:rFonts w:ascii="Helvetica" w:eastAsia="Helvetica" w:hAnsi="Helvetica" w:cs="Times New Roman"/>
          <w:color w:val="08374B"/>
          <w:sz w:val="24"/>
        </w:rPr>
        <w:t>ANNEX A</w:t>
      </w:r>
      <w:r>
        <w:rPr>
          <w:rFonts w:ascii="Helvetica" w:eastAsia="Helvetica" w:hAnsi="Helvetica" w:cs="Times New Roman"/>
          <w:color w:val="08374B"/>
          <w:sz w:val="24"/>
        </w:rPr>
        <w:fldChar w:fldCharType="end"/>
      </w:r>
      <w:r w:rsidRPr="002370B0">
        <w:rPr>
          <w:rFonts w:ascii="Helvetica" w:eastAsia="Helvetica" w:hAnsi="Helvetica" w:cs="Times New Roman"/>
          <w:color w:val="08374B"/>
          <w:sz w:val="24"/>
        </w:rPr>
        <w:t>.</w:t>
      </w:r>
    </w:p>
    <w:p w14:paraId="2FEE65B7" w14:textId="77777777" w:rsidR="00554790" w:rsidRPr="002370B0" w:rsidRDefault="00554790" w:rsidP="0055479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ServiceDesignSchema.xsd</w:t>
      </w:r>
    </w:p>
    <w:p w14:paraId="67C0DC1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6"/>
          <w:highlight w:val="white"/>
        </w:rPr>
      </w:pPr>
    </w:p>
    <w:p w14:paraId="6CC9656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8080"/>
          <w:sz w:val="14"/>
          <w:szCs w:val="14"/>
          <w:highlight w:val="white"/>
        </w:rPr>
        <w:t>&lt;?xml version="1.0" encoding="UTF-8" standalone="no"?&gt;</w:t>
      </w:r>
    </w:p>
    <w:p w14:paraId="05441FF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schema</w:t>
      </w:r>
      <w:r w:rsidRPr="002370B0">
        <w:rPr>
          <w:rFonts w:ascii="Courier New" w:eastAsia="Helvetica" w:hAnsi="Courier New" w:cs="Courier New"/>
          <w:color w:val="FF0000"/>
          <w:sz w:val="14"/>
          <w:szCs w:val="14"/>
          <w:highlight w:val="white"/>
          <w:lang w:val="de-AT"/>
        </w:rPr>
        <w:t xml:space="preserve"> xmlns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xmlns:xs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xmlns:ServiceDesignSchema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http://efficiensea2.org/maritime-cloud/service-registry/v1/ServiceDesignSchema.xsd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xmlns:ServiceSpecificationSchema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targetNamespace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http://efficiensea2.org/maritime-cloud/service-registry/v1/ServiceDesignSchema.xsd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elementFormDefault</w:t>
      </w:r>
      <w:r w:rsidRPr="002370B0">
        <w:rPr>
          <w:rFonts w:ascii="Courier New" w:eastAsia="Helvetica" w:hAnsi="Courier New" w:cs="Courier New"/>
          <w:color w:val="000000"/>
          <w:sz w:val="14"/>
          <w:szCs w:val="14"/>
          <w:highlight w:val="white"/>
          <w:lang w:val="de-AT"/>
        </w:rPr>
        <w:t>="qualified"</w:t>
      </w:r>
      <w:r w:rsidRPr="002370B0">
        <w:rPr>
          <w:rFonts w:ascii="Arial" w:eastAsia="Helvetica" w:hAnsi="Arial" w:cs="Arial"/>
          <w:color w:val="FF0000"/>
          <w:sz w:val="16"/>
          <w:szCs w:val="16"/>
          <w:highlight w:val="white"/>
          <w:lang w:val="de-AT"/>
        </w:rPr>
        <w:t xml:space="preserve"> </w:t>
      </w:r>
      <w:r w:rsidRPr="002370B0">
        <w:rPr>
          <w:rFonts w:ascii="Courier New" w:eastAsia="Helvetica" w:hAnsi="Courier New" w:cs="Courier New"/>
          <w:color w:val="FF0000"/>
          <w:sz w:val="14"/>
          <w:szCs w:val="14"/>
          <w:highlight w:val="white"/>
          <w:lang w:val="de-AT"/>
        </w:rPr>
        <w:t>version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1.0.2</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xml:lang</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EN</w:t>
      </w:r>
      <w:r w:rsidRPr="002370B0">
        <w:rPr>
          <w:rFonts w:ascii="Courier New" w:eastAsia="Helvetica" w:hAnsi="Courier New" w:cs="Courier New"/>
          <w:color w:val="0000FF"/>
          <w:sz w:val="14"/>
          <w:szCs w:val="14"/>
          <w:highlight w:val="white"/>
          <w:lang w:val="de-AT"/>
        </w:rPr>
        <w:t>"&gt;</w:t>
      </w:r>
    </w:p>
    <w:p w14:paraId="218A66C0"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2370B0">
        <w:rPr>
          <w:rFonts w:ascii="Courier New" w:eastAsia="Helvetica" w:hAnsi="Courier New" w:cs="Courier New"/>
          <w:color w:val="000000"/>
          <w:sz w:val="14"/>
          <w:szCs w:val="14"/>
          <w:highlight w:val="white"/>
          <w:lang w:val="de-AT"/>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import</w:t>
      </w:r>
      <w:r w:rsidRPr="007E4EFB">
        <w:rPr>
          <w:rFonts w:ascii="Courier New" w:eastAsia="Helvetica" w:hAnsi="Courier New" w:cs="Courier New"/>
          <w:color w:val="FF0000"/>
          <w:sz w:val="14"/>
          <w:szCs w:val="14"/>
          <w:highlight w:val="white"/>
          <w:lang w:val="en-US"/>
        </w:rPr>
        <w:t xml:space="preserve"> namespace</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000000"/>
          <w:sz w:val="14"/>
          <w:szCs w:val="14"/>
          <w:highlight w:val="white"/>
          <w:lang w:val="en-US"/>
        </w:rPr>
        <w:t>http://efficiensea2.org/maritime-cloud/service-registry/v1/ServiceSpecificationSchema.xsd</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FF0000"/>
          <w:sz w:val="14"/>
          <w:szCs w:val="14"/>
          <w:highlight w:val="white"/>
          <w:lang w:val="en-US"/>
        </w:rPr>
        <w:t xml:space="preserve"> schemaLocation</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000000"/>
          <w:sz w:val="14"/>
          <w:szCs w:val="14"/>
          <w:highlight w:val="white"/>
          <w:lang w:val="en-US"/>
        </w:rPr>
        <w:t>ServiceBaseTypesSchema.xsd</w:t>
      </w:r>
      <w:r w:rsidRPr="007E4EFB">
        <w:rPr>
          <w:rFonts w:ascii="Courier New" w:eastAsia="Helvetica" w:hAnsi="Courier New" w:cs="Courier New"/>
          <w:color w:val="0000FF"/>
          <w:sz w:val="14"/>
          <w:szCs w:val="14"/>
          <w:highlight w:val="white"/>
          <w:lang w:val="en-US"/>
        </w:rPr>
        <w:t>"/&gt;</w:t>
      </w:r>
    </w:p>
    <w:p w14:paraId="55949370"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annotation</w:t>
      </w:r>
      <w:r w:rsidRPr="007E4EFB">
        <w:rPr>
          <w:rFonts w:ascii="Courier New" w:eastAsia="Helvetica" w:hAnsi="Courier New" w:cs="Courier New"/>
          <w:color w:val="0000FF"/>
          <w:sz w:val="14"/>
          <w:szCs w:val="14"/>
          <w:highlight w:val="white"/>
          <w:lang w:val="en-US"/>
        </w:rPr>
        <w:t>&gt;</w:t>
      </w:r>
    </w:p>
    <w:p w14:paraId="3FE918AA"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documentation</w:t>
      </w:r>
      <w:r w:rsidRPr="007E4EFB">
        <w:rPr>
          <w:rFonts w:ascii="Courier New" w:eastAsia="Helvetica" w:hAnsi="Courier New" w:cs="Courier New"/>
          <w:color w:val="0000FF"/>
          <w:sz w:val="14"/>
          <w:szCs w:val="14"/>
          <w:highlight w:val="white"/>
          <w:lang w:val="en-US"/>
        </w:rPr>
        <w:t>&gt;</w:t>
      </w:r>
    </w:p>
    <w:p w14:paraId="6C63F797"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Authors:</w:t>
      </w:r>
    </w:p>
    <w:p w14:paraId="521E40C8"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 xml:space="preserve">    EfficienSea2 WP 3 Partners </w:t>
      </w:r>
    </w:p>
    <w:p w14:paraId="6DA82C45"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Thomas Lutz</w:t>
      </w:r>
    </w:p>
    <w:p w14:paraId="67B7375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2370B0">
        <w:rPr>
          <w:rFonts w:ascii="Courier New" w:eastAsia="Helvetica" w:hAnsi="Courier New" w:cs="Courier New"/>
          <w:color w:val="000000"/>
          <w:sz w:val="14"/>
          <w:szCs w:val="14"/>
          <w:highlight w:val="white"/>
          <w:lang w:val="de-AT"/>
        </w:rPr>
        <w:t>Christoph Rihacek</w:t>
      </w:r>
    </w:p>
    <w:p w14:paraId="7AD2202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Josef Jahn</w:t>
      </w:r>
    </w:p>
    <w:p w14:paraId="6A27559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Hubert Künig</w:t>
      </w:r>
    </w:p>
    <w:p w14:paraId="020ABC4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0E4A08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DEFBE4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1647D9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733001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This formal description of a service technical design is intentionally kept</w:t>
      </w:r>
    </w:p>
    <w:p w14:paraId="0A97645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simple and plain.</w:t>
      </w:r>
    </w:p>
    <w:p w14:paraId="6CF0823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For all described objects lots of more attributes and related objects could</w:t>
      </w:r>
    </w:p>
    <w:p w14:paraId="61BF7AE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be added and standardized, but in order to get as much adoption as possible,</w:t>
      </w:r>
    </w:p>
    <w:p w14:paraId="09DBA9F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the entry barrier should be low, and therefore quite some aspects have been left out.</w:t>
      </w:r>
    </w:p>
    <w:p w14:paraId="4B13663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244C90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3E21B1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ServiceDesignSchema:ServiceDesign</w:t>
      </w:r>
      <w:r w:rsidRPr="002370B0">
        <w:rPr>
          <w:rFonts w:ascii="Courier New" w:eastAsia="Helvetica" w:hAnsi="Courier New" w:cs="Courier New"/>
          <w:color w:val="0000FF"/>
          <w:sz w:val="14"/>
          <w:szCs w:val="14"/>
          <w:highlight w:val="white"/>
        </w:rPr>
        <w:t>"&gt;</w:t>
      </w:r>
    </w:p>
    <w:p w14:paraId="7435341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81D2DA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526E2A7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root element of a service technical design.</w:t>
      </w:r>
    </w:p>
    <w:p w14:paraId="676061F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Please refer to the type serviceDesign for details.</w:t>
      </w:r>
    </w:p>
    <w:p w14:paraId="779BEE5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3412773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375228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7FBA2D7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w:t>
      </w:r>
      <w:r w:rsidRPr="002370B0">
        <w:rPr>
          <w:rFonts w:ascii="Courier New" w:eastAsia="Helvetica" w:hAnsi="Courier New" w:cs="Courier New"/>
          <w:color w:val="0000FF"/>
          <w:sz w:val="14"/>
          <w:szCs w:val="14"/>
          <w:highlight w:val="white"/>
        </w:rPr>
        <w:t>"&gt;</w:t>
      </w:r>
    </w:p>
    <w:p w14:paraId="246F36A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59915BD8"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CB3D51">
        <w:rPr>
          <w:rFonts w:ascii="Courier New" w:eastAsia="Helvetica" w:hAnsi="Courier New" w:cs="Courier New"/>
          <w:color w:val="0000FF"/>
          <w:sz w:val="14"/>
          <w:szCs w:val="14"/>
          <w:highlight w:val="white"/>
        </w:rPr>
        <w:t>&lt;</w:t>
      </w:r>
      <w:r w:rsidRPr="00CB3D51">
        <w:rPr>
          <w:rFonts w:ascii="Courier New" w:eastAsia="Helvetica" w:hAnsi="Courier New" w:cs="Courier New"/>
          <w:color w:val="800000"/>
          <w:sz w:val="14"/>
          <w:szCs w:val="14"/>
          <w:highlight w:val="white"/>
        </w:rPr>
        <w:t>documentation</w:t>
      </w:r>
      <w:r w:rsidRPr="00CB3D51">
        <w:rPr>
          <w:rFonts w:ascii="Courier New" w:eastAsia="Helvetica" w:hAnsi="Courier New" w:cs="Courier New"/>
          <w:color w:val="0000FF"/>
          <w:sz w:val="14"/>
          <w:szCs w:val="14"/>
          <w:highlight w:val="white"/>
        </w:rPr>
        <w:t>&gt;</w:t>
      </w:r>
    </w:p>
    <w:p w14:paraId="387D54DF"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CB3D51">
        <w:rPr>
          <w:rFonts w:ascii="Courier New" w:eastAsia="Helvetica" w:hAnsi="Courier New" w:cs="Courier New"/>
          <w:color w:val="000000"/>
          <w:sz w:val="14"/>
          <w:szCs w:val="14"/>
          <w:highlight w:val="white"/>
        </w:rPr>
        <w:tab/>
        <w:t xml:space="preserve"> A service technical design description.</w:t>
      </w:r>
    </w:p>
    <w:p w14:paraId="3B2DBBF7"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490BB1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CB3D51">
        <w:rPr>
          <w:rFonts w:ascii="Courier New" w:eastAsia="Helvetica" w:hAnsi="Courier New" w:cs="Courier New"/>
          <w:color w:val="000000"/>
          <w:sz w:val="14"/>
          <w:szCs w:val="14"/>
          <w:highlight w:val="white"/>
        </w:rPr>
        <w:t xml:space="preserve">    </w:t>
      </w:r>
      <w:r w:rsidRPr="00CB3D51">
        <w:rPr>
          <w:rFonts w:ascii="Courier New" w:eastAsia="Helvetica" w:hAnsi="Courier New" w:cs="Courier New"/>
          <w:color w:val="000000"/>
          <w:sz w:val="14"/>
          <w:szCs w:val="14"/>
          <w:highlight w:val="white"/>
        </w:rPr>
        <w:tab/>
        <w:t xml:space="preserve"> </w:t>
      </w:r>
      <w:r w:rsidRPr="002370B0">
        <w:rPr>
          <w:rFonts w:ascii="Courier New" w:eastAsia="Helvetica" w:hAnsi="Courier New" w:cs="Courier New"/>
          <w:color w:val="000000"/>
          <w:sz w:val="14"/>
          <w:szCs w:val="14"/>
          <w:highlight w:val="white"/>
        </w:rPr>
        <w:t>Elements of a serviceDesign are:</w:t>
      </w:r>
    </w:p>
    <w:p w14:paraId="1F670CD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F6494F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The human readable name of the service design The name should be</w:t>
      </w:r>
    </w:p>
    <w:p w14:paraId="60B44B3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maximum a one line brief label. Newer versions of the same service</w:t>
      </w:r>
    </w:p>
    <w:p w14:paraId="7FB60AE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design should adopt the same name.</w:t>
      </w:r>
    </w:p>
    <w:p w14:paraId="05CDAAF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E24BE9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Globally unique identification of the service design Newer versions of</w:t>
      </w:r>
    </w:p>
    <w:p w14:paraId="22B0802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same service design shall adopt the same id.</w:t>
      </w:r>
    </w:p>
    <w:p w14:paraId="6831DF3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C4E1D6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design. A service design is uniquely identified </w:t>
      </w:r>
    </w:p>
    <w:p w14:paraId="3BCA9DA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by its id and version. Any change in the service physical data model </w:t>
      </w:r>
    </w:p>
    <w:p w14:paraId="670F1A6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or in the service specification reference requires a new version of the </w:t>
      </w:r>
    </w:p>
    <w:p w14:paraId="4975FD7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service design.</w:t>
      </w:r>
    </w:p>
    <w:p w14:paraId="4E88F88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7B3EF8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t xml:space="preserve"> - status</w:t>
      </w:r>
      <w:r w:rsidRPr="002370B0">
        <w:rPr>
          <w:rFonts w:ascii="Courier New" w:eastAsia="Helvetica" w:hAnsi="Courier New" w:cs="Courier New"/>
          <w:color w:val="000000"/>
          <w:sz w:val="14"/>
          <w:szCs w:val="14"/>
          <w:highlight w:val="white"/>
        </w:rPr>
        <w:tab/>
        <w:t xml:space="preserve"> Status of the service design. One of the values 'provisional', 'released', </w:t>
      </w:r>
    </w:p>
    <w:p w14:paraId="4CF99BC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'deprecated', 'deleted'.</w:t>
      </w:r>
    </w:p>
    <w:p w14:paraId="1EDA444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6799AC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A human readable short description of the service design. The </w:t>
      </w:r>
    </w:p>
    <w:p w14:paraId="723489D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description shall contain an abstract of what a service implementation </w:t>
      </w:r>
    </w:p>
    <w:p w14:paraId="6499792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actually does..</w:t>
      </w:r>
    </w:p>
    <w:p w14:paraId="6ECA1B9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A91802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designsServiceSpecifications </w:t>
      </w:r>
    </w:p>
    <w:p w14:paraId="1AEEC57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Refers to service specification(s) that is/are realised </w:t>
      </w:r>
    </w:p>
    <w:p w14:paraId="551A49E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by this service design. As a minimum, one service specification shall </w:t>
      </w:r>
    </w:p>
    <w:p w14:paraId="6C91534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be referenced. One service design may realise several service </w:t>
      </w:r>
    </w:p>
    <w:p w14:paraId="1E3454B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w:t>
      </w:r>
      <w:r>
        <w:rPr>
          <w:rFonts w:ascii="Courier New" w:eastAsia="Helvetica" w:hAnsi="Courier New" w:cs="Courier New"/>
          <w:color w:val="000000"/>
          <w:sz w:val="14"/>
          <w:szCs w:val="14"/>
          <w:highlight w:val="white"/>
        </w:rPr>
        <w:t xml:space="preserve">specification </w:t>
      </w:r>
      <w:r w:rsidRPr="002370B0">
        <w:rPr>
          <w:rFonts w:ascii="Courier New" w:eastAsia="Helvetica" w:hAnsi="Courier New" w:cs="Courier New"/>
          <w:color w:val="000000"/>
          <w:sz w:val="14"/>
          <w:szCs w:val="14"/>
          <w:highlight w:val="white"/>
        </w:rPr>
        <w:t xml:space="preserve">(either different versions of one specification, or even </w:t>
      </w:r>
    </w:p>
    <w:p w14:paraId="58A1968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different specifications).</w:t>
      </w:r>
    </w:p>
    <w:p w14:paraId="4A1810B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846BA6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offersTransport    Refers to transport technologies offered by the service design. At</w:t>
      </w:r>
    </w:p>
    <w:p w14:paraId="6C6A3E3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least one reference shall be provided.</w:t>
      </w:r>
    </w:p>
    <w:p w14:paraId="42E279C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567D75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designedBy</w:t>
      </w:r>
      <w:r w:rsidRPr="002370B0">
        <w:rPr>
          <w:rFonts w:ascii="Courier New" w:eastAsia="Helvetica" w:hAnsi="Courier New" w:cs="Courier New"/>
          <w:color w:val="000000"/>
          <w:sz w:val="14"/>
          <w:szCs w:val="14"/>
          <w:highlight w:val="white"/>
        </w:rPr>
        <w:tab/>
        <w:t xml:space="preserve"> Mandatory reference to information about the author of the service design.</w:t>
      </w:r>
    </w:p>
    <w:p w14:paraId="7BBCCF9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5759DE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 xml:space="preserve">          - servicePhysicalDataModel </w:t>
      </w:r>
    </w:p>
    <w:p w14:paraId="5C37F8C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 xml:space="preserve"> Mandatory reference to the service physical data model description.</w:t>
      </w:r>
    </w:p>
    <w:p w14:paraId="6A5054F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6D8840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5B4E343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6236383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ServiceSpecificationSchema:ServiceIdentifier</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51750B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A80B2A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651BA2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85E76B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AFCB4C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BAF102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760C73C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56C3571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ServiceDesignSchema:Transport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1EEFE7B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749833D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0E097DF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1D327C3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designsServiceSpecifications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4D4441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4E45E93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6B10FDA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designsServiceSpecifications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ServiceDesignSchema:ServiceSpecificationReference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05DF061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57F9A34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1EF8DAF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4BF5143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designedBy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7B32D8">
        <w:rPr>
          <w:rFonts w:ascii="Courier New" w:eastAsia="Helvetica" w:hAnsi="Courier New" w:cs="Courier New"/>
          <w:color w:val="000000"/>
          <w:sz w:val="14"/>
          <w:szCs w:val="14"/>
        </w:rPr>
        <w:t>ServiceSpecificationSchema</w:t>
      </w:r>
      <w:r w:rsidRPr="002370B0">
        <w:rPr>
          <w:rFonts w:ascii="Courier New" w:eastAsia="Helvetica" w:hAnsi="Courier New" w:cs="Courier New"/>
          <w:color w:val="000000"/>
          <w:sz w:val="14"/>
          <w:szCs w:val="14"/>
          <w:highlight w:val="white"/>
        </w:rPr>
        <w:t>:VendorInfo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4155DB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servicePhysicalDataModel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ServiceDesignSchema:ServicePhysicalDataModel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2B835B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3FF2060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42DDEBC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ServiceSpecificationReference</w:t>
      </w:r>
      <w:r w:rsidRPr="002370B0">
        <w:rPr>
          <w:rFonts w:ascii="Courier New" w:eastAsia="Helvetica" w:hAnsi="Courier New" w:cs="Courier New"/>
          <w:color w:val="0000FF"/>
          <w:sz w:val="14"/>
          <w:szCs w:val="14"/>
          <w:highlight w:val="white"/>
        </w:rPr>
        <w:t>"&gt;</w:t>
      </w:r>
    </w:p>
    <w:p w14:paraId="56AACB5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148B71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DA4639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reference to the service specification that  is realised by  the service design</w:t>
      </w:r>
    </w:p>
    <w:p w14:paraId="768E66D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Has the id and the version of the respective service specification.</w:t>
      </w:r>
    </w:p>
    <w:p w14:paraId="500CE42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99AA60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ServiceSpecificationReference are:</w:t>
      </w:r>
    </w:p>
    <w:p w14:paraId="5CE05B4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61A422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Identification of the service specification realised by the service design.</w:t>
      </w:r>
    </w:p>
    <w:p w14:paraId="5868B51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3F76AC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specification realised by the service design.</w:t>
      </w:r>
    </w:p>
    <w:p w14:paraId="05C7213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352102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E4355F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38464A8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BA6472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503A34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679B3F4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49D8070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Transport</w:t>
      </w:r>
      <w:r w:rsidRPr="002370B0">
        <w:rPr>
          <w:rFonts w:ascii="Courier New" w:eastAsia="Helvetica" w:hAnsi="Courier New" w:cs="Courier New"/>
          <w:color w:val="0000FF"/>
          <w:sz w:val="14"/>
          <w:szCs w:val="14"/>
          <w:highlight w:val="white"/>
        </w:rPr>
        <w:t>"&gt;</w:t>
      </w:r>
    </w:p>
    <w:p w14:paraId="7F93394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E09B53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57A814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Definition of the transport protocol used by the service design.</w:t>
      </w:r>
    </w:p>
    <w:p w14:paraId="27BD9F3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092ADF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transport are:</w:t>
      </w:r>
    </w:p>
    <w:p w14:paraId="0628CF8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6AE05A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name.</w:t>
      </w:r>
    </w:p>
    <w:p w14:paraId="3D1B6D1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0352FF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transport protocol used by the service design.</w:t>
      </w:r>
    </w:p>
    <w:p w14:paraId="737E3FC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D613A0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protocol    A non-formal string representation of the transport (e.g. http/rest, http/soap,.. )</w:t>
      </w:r>
    </w:p>
    <w:p w14:paraId="25FB700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that provides enough information to a service consumer to be able to connect.</w:t>
      </w:r>
    </w:p>
    <w:p w14:paraId="3A0504A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D901AC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C61747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51BE612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0FA1360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6A1D0B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protocol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8D06B6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6EB4F20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2EB51B5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ServicePhysicalDataModel</w:t>
      </w:r>
      <w:r w:rsidRPr="002370B0">
        <w:rPr>
          <w:rFonts w:ascii="Courier New" w:eastAsia="Helvetica" w:hAnsi="Courier New" w:cs="Courier New"/>
          <w:color w:val="0000FF"/>
          <w:sz w:val="14"/>
          <w:szCs w:val="14"/>
          <w:highlight w:val="white"/>
        </w:rPr>
        <w:t>"&gt;</w:t>
      </w:r>
    </w:p>
    <w:p w14:paraId="74E749C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8070BD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15E5DA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ServicePhysicalDataModel describes the data model for the service design. </w:t>
      </w:r>
    </w:p>
    <w:p w14:paraId="4C3C612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ServicePhysicalDataModel describes in detail all the data structures being </w:t>
      </w:r>
    </w:p>
    <w:p w14:paraId="4368151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actually exchanged when service consumers interact with a service instance that </w:t>
      </w:r>
    </w:p>
    <w:p w14:paraId="0AFD2FB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implements this design.</w:t>
      </w:r>
    </w:p>
    <w:p w14:paraId="2E1BCFE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C039DA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model name. The name shall be no longer than one line.</w:t>
      </w:r>
    </w:p>
    <w:p w14:paraId="31C39CC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862766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model.</w:t>
      </w:r>
    </w:p>
    <w:p w14:paraId="34652DC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899F56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model       The model can e.g. be a WSDL file, a JSON API, or the like. It is recommended to</w:t>
      </w:r>
    </w:p>
    <w:p w14:paraId="3568162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wrap the model in a CDATA section, and provide enough information in the name and</w:t>
      </w:r>
    </w:p>
    <w:p w14:paraId="7527D18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description to make clear how to deal with the content in model.</w:t>
      </w:r>
    </w:p>
    <w:p w14:paraId="139E1AB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372821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modelType   The modelType should contain e.g. an abbreviation that indicates what technology is</w:t>
      </w:r>
    </w:p>
    <w:p w14:paraId="4AF68AD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rPr>
        <w:t xml:space="preserve">                              used to describe the model. </w:t>
      </w:r>
      <w:r w:rsidRPr="002370B0">
        <w:rPr>
          <w:rFonts w:ascii="Courier New" w:eastAsia="Helvetica" w:hAnsi="Courier New" w:cs="Courier New"/>
          <w:color w:val="000000"/>
          <w:sz w:val="14"/>
          <w:szCs w:val="14"/>
          <w:highlight w:val="white"/>
          <w:lang w:val="fr-FR"/>
        </w:rPr>
        <w:t>E.g. WSDL, JSON.</w:t>
      </w:r>
    </w:p>
    <w:p w14:paraId="6F3A5BE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fr-FR"/>
        </w:rPr>
      </w:pPr>
      <w:r w:rsidRPr="002370B0">
        <w:rPr>
          <w:rFonts w:ascii="Courier New" w:eastAsia="Helvetica" w:hAnsi="Courier New" w:cs="Courier New"/>
          <w:color w:val="000000"/>
          <w:sz w:val="14"/>
          <w:szCs w:val="14"/>
          <w:highlight w:val="white"/>
          <w:lang w:val="fr-FR"/>
        </w:rPr>
        <w:t xml:space="preserve">            </w:t>
      </w:r>
      <w:r w:rsidRPr="002370B0">
        <w:rPr>
          <w:rFonts w:ascii="Courier New" w:eastAsia="Helvetica" w:hAnsi="Courier New" w:cs="Courier New"/>
          <w:color w:val="0000FF"/>
          <w:sz w:val="14"/>
          <w:szCs w:val="14"/>
          <w:highlight w:val="white"/>
          <w:lang w:val="fr-FR"/>
        </w:rPr>
        <w:t>&lt;/</w:t>
      </w:r>
      <w:r w:rsidRPr="002370B0">
        <w:rPr>
          <w:rFonts w:ascii="Courier New" w:eastAsia="Helvetica" w:hAnsi="Courier New" w:cs="Courier New"/>
          <w:color w:val="800000"/>
          <w:sz w:val="14"/>
          <w:szCs w:val="14"/>
          <w:highlight w:val="white"/>
          <w:lang w:val="fr-FR"/>
        </w:rPr>
        <w:t>documentation</w:t>
      </w:r>
      <w:r w:rsidRPr="002370B0">
        <w:rPr>
          <w:rFonts w:ascii="Courier New" w:eastAsia="Helvetica" w:hAnsi="Courier New" w:cs="Courier New"/>
          <w:color w:val="0000FF"/>
          <w:sz w:val="14"/>
          <w:szCs w:val="14"/>
          <w:highlight w:val="white"/>
          <w:lang w:val="fr-FR"/>
        </w:rPr>
        <w:t>&gt;</w:t>
      </w:r>
    </w:p>
    <w:p w14:paraId="2CE4DDC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fr-FR"/>
        </w:rPr>
        <w:lastRenderedPageBreak/>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31BDC0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3ED3D04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EE928C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1CF1C7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modelType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1849CF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model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0787448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6B5C553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03D1F7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schema</w:t>
      </w:r>
      <w:r w:rsidRPr="002370B0">
        <w:rPr>
          <w:rFonts w:ascii="Courier New" w:eastAsia="Helvetica" w:hAnsi="Courier New" w:cs="Courier New"/>
          <w:color w:val="0000FF"/>
          <w:sz w:val="14"/>
          <w:szCs w:val="14"/>
          <w:highlight w:val="white"/>
        </w:rPr>
        <w:t>&gt;</w:t>
      </w:r>
    </w:p>
    <w:p w14:paraId="53EC7949" w14:textId="77777777" w:rsidR="00554790" w:rsidRDefault="00554790" w:rsidP="00554790">
      <w:pPr>
        <w:sectPr w:rsidR="00554790" w:rsidSect="00AB608C">
          <w:pgSz w:w="11906" w:h="16838" w:code="9"/>
          <w:pgMar w:top="567" w:right="794" w:bottom="567" w:left="907" w:header="850" w:footer="850" w:gutter="0"/>
          <w:cols w:space="708"/>
          <w:docGrid w:linePitch="360"/>
        </w:sectPr>
      </w:pPr>
    </w:p>
    <w:p w14:paraId="31F5BEAF" w14:textId="77777777" w:rsidR="00554790" w:rsidRDefault="00554790" w:rsidP="00554790">
      <w:pPr>
        <w:pStyle w:val="Annex"/>
      </w:pPr>
      <w:bookmarkStart w:id="79" w:name="_Ref477344054"/>
      <w:r w:rsidRPr="002370B0">
        <w:lastRenderedPageBreak/>
        <w:t>Service Instance Description Schema</w:t>
      </w:r>
      <w:bookmarkEnd w:id="79"/>
    </w:p>
    <w:p w14:paraId="3BA11F42" w14:textId="77777777" w:rsidR="00554790" w:rsidRDefault="00554790" w:rsidP="00554790">
      <w:pPr>
        <w:pStyle w:val="Heading1separatationline"/>
      </w:pPr>
    </w:p>
    <w:p w14:paraId="2F38FF18" w14:textId="6BE4B577" w:rsidR="00554790" w:rsidRPr="002370B0" w:rsidRDefault="00554790" w:rsidP="0055479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For the ServiceBaseTypesSchema.xsd see</w:t>
      </w:r>
      <w:r>
        <w:rPr>
          <w:rFonts w:ascii="Helvetica" w:eastAsia="Helvetica" w:hAnsi="Helvetica" w:cs="Times New Roman"/>
          <w:color w:val="08374B"/>
          <w:sz w:val="24"/>
        </w:rPr>
        <w:t xml:space="preserve"> </w:t>
      </w:r>
      <w:r>
        <w:rPr>
          <w:rFonts w:ascii="Helvetica" w:eastAsia="Helvetica" w:hAnsi="Helvetica" w:cs="Times New Roman"/>
          <w:color w:val="08374B"/>
          <w:sz w:val="24"/>
        </w:rPr>
        <w:fldChar w:fldCharType="begin"/>
      </w:r>
      <w:r>
        <w:rPr>
          <w:rFonts w:ascii="Helvetica" w:eastAsia="Helvetica" w:hAnsi="Helvetica" w:cs="Times New Roman"/>
          <w:color w:val="08374B"/>
          <w:sz w:val="24"/>
        </w:rPr>
        <w:instrText xml:space="preserve"> REF _Ref475604903 \r \h </w:instrText>
      </w:r>
      <w:r>
        <w:rPr>
          <w:rFonts w:ascii="Helvetica" w:eastAsia="Helvetica" w:hAnsi="Helvetica" w:cs="Times New Roman"/>
          <w:color w:val="08374B"/>
          <w:sz w:val="24"/>
        </w:rPr>
      </w:r>
      <w:r>
        <w:rPr>
          <w:rFonts w:ascii="Helvetica" w:eastAsia="Helvetica" w:hAnsi="Helvetica" w:cs="Times New Roman"/>
          <w:color w:val="08374B"/>
          <w:sz w:val="24"/>
        </w:rPr>
        <w:fldChar w:fldCharType="separate"/>
      </w:r>
      <w:r>
        <w:rPr>
          <w:rFonts w:ascii="Helvetica" w:eastAsia="Helvetica" w:hAnsi="Helvetica" w:cs="Times New Roman"/>
          <w:color w:val="08374B"/>
          <w:sz w:val="24"/>
        </w:rPr>
        <w:t>ANNEX A</w:t>
      </w:r>
      <w:r>
        <w:rPr>
          <w:rFonts w:ascii="Helvetica" w:eastAsia="Helvetica" w:hAnsi="Helvetica" w:cs="Times New Roman"/>
          <w:color w:val="08374B"/>
          <w:sz w:val="24"/>
        </w:rPr>
        <w:fldChar w:fldCharType="end"/>
      </w:r>
      <w:r w:rsidRPr="002370B0">
        <w:rPr>
          <w:rFonts w:ascii="Helvetica" w:eastAsia="Helvetica" w:hAnsi="Helvetica" w:cs="Times New Roman"/>
          <w:color w:val="08374B"/>
          <w:sz w:val="24"/>
        </w:rPr>
        <w:t>.</w:t>
      </w:r>
    </w:p>
    <w:p w14:paraId="389F0693" w14:textId="77777777" w:rsidR="00554790" w:rsidRPr="002370B0" w:rsidRDefault="00554790" w:rsidP="00554790">
      <w:pPr>
        <w:spacing w:after="200" w:line="276" w:lineRule="auto"/>
        <w:rPr>
          <w:rFonts w:ascii="Helvetica" w:eastAsia="Helvetica" w:hAnsi="Helvetica" w:cs="Times New Roman"/>
          <w:color w:val="08374B"/>
          <w:sz w:val="24"/>
        </w:rPr>
      </w:pPr>
      <w:r w:rsidRPr="002370B0">
        <w:rPr>
          <w:rFonts w:ascii="Helvetica" w:eastAsia="Helvetica" w:hAnsi="Helvetica" w:cs="Times New Roman"/>
          <w:color w:val="08374B"/>
          <w:sz w:val="24"/>
        </w:rPr>
        <w:t>ServiceInstanceSchema.xsd</w:t>
      </w:r>
    </w:p>
    <w:p w14:paraId="47CBFA7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8080"/>
          <w:sz w:val="14"/>
          <w:szCs w:val="14"/>
          <w:highlight w:val="white"/>
        </w:rPr>
        <w:t>&lt;?xml version="1.0" encoding="UTF-8" standalone="no"?&gt;</w:t>
      </w:r>
    </w:p>
    <w:p w14:paraId="7755530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FF"/>
          <w:sz w:val="14"/>
          <w:szCs w:val="14"/>
          <w:highlight w:val="white"/>
          <w:lang w:val="de-AT"/>
        </w:rPr>
        <w:t>&lt;</w:t>
      </w:r>
      <w:r w:rsidRPr="002370B0">
        <w:rPr>
          <w:rFonts w:ascii="Courier New" w:eastAsia="Helvetica" w:hAnsi="Courier New" w:cs="Courier New"/>
          <w:color w:val="800000"/>
          <w:sz w:val="14"/>
          <w:szCs w:val="14"/>
          <w:highlight w:val="white"/>
          <w:lang w:val="de-AT"/>
        </w:rPr>
        <w:t>schema</w:t>
      </w:r>
      <w:r w:rsidRPr="002370B0">
        <w:rPr>
          <w:rFonts w:ascii="Courier New" w:eastAsia="Helvetica" w:hAnsi="Courier New" w:cs="Courier New"/>
          <w:color w:val="FF0000"/>
          <w:sz w:val="14"/>
          <w:szCs w:val="14"/>
          <w:highlight w:val="white"/>
          <w:lang w:val="de-AT"/>
        </w:rPr>
        <w:t xml:space="preserve"> xmlns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xmlns:xs</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http://www.w3.org/2001/XMLSchema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xmlns:ServiceInstanceSchema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http://efficiensea2.org/maritime-cloud/service-registry/v1/ServiceInstanceSchema.xsd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xmlns:ServiceSpecificationSchema</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http://efficiensea2.org/maritime-cloud/service-registry/v1/ServiceSpecificationSchema.xsd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targetNamespace</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http://efficiensea2.org/maritime-cloud/service-registry/v1/ServiceInstanceSchema.xsd</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elementFormDefault</w:t>
      </w:r>
      <w:r w:rsidRPr="002370B0">
        <w:rPr>
          <w:rFonts w:ascii="Courier New" w:eastAsia="Helvetica" w:hAnsi="Courier New" w:cs="Courier New"/>
          <w:color w:val="000000"/>
          <w:sz w:val="14"/>
          <w:szCs w:val="14"/>
          <w:highlight w:val="white"/>
          <w:lang w:val="de-AT"/>
        </w:rPr>
        <w:t>="qualified"</w:t>
      </w:r>
      <w:r w:rsidRPr="002370B0">
        <w:rPr>
          <w:rFonts w:ascii="Arial" w:eastAsia="Helvetica" w:hAnsi="Arial" w:cs="Arial"/>
          <w:color w:val="FF0000"/>
          <w:sz w:val="16"/>
          <w:szCs w:val="16"/>
          <w:highlight w:val="white"/>
          <w:lang w:val="de-AT"/>
        </w:rPr>
        <w:t xml:space="preserve"> </w:t>
      </w:r>
      <w:r w:rsidRPr="002370B0">
        <w:rPr>
          <w:rFonts w:ascii="Courier New" w:eastAsia="Helvetica" w:hAnsi="Courier New" w:cs="Courier New"/>
          <w:color w:val="FF0000"/>
          <w:sz w:val="14"/>
          <w:szCs w:val="14"/>
          <w:highlight w:val="white"/>
          <w:lang w:val="de-AT"/>
        </w:rPr>
        <w:t>version</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1.0.2</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FF0000"/>
          <w:sz w:val="14"/>
          <w:szCs w:val="14"/>
          <w:highlight w:val="white"/>
          <w:lang w:val="de-AT"/>
        </w:rPr>
        <w:t xml:space="preserve"> xml:lang</w:t>
      </w:r>
      <w:r w:rsidRPr="002370B0">
        <w:rPr>
          <w:rFonts w:ascii="Courier New" w:eastAsia="Helvetica" w:hAnsi="Courier New" w:cs="Courier New"/>
          <w:color w:val="0000FF"/>
          <w:sz w:val="14"/>
          <w:szCs w:val="14"/>
          <w:highlight w:val="white"/>
          <w:lang w:val="de-AT"/>
        </w:rPr>
        <w:t>="</w:t>
      </w:r>
      <w:r w:rsidRPr="002370B0">
        <w:rPr>
          <w:rFonts w:ascii="Courier New" w:eastAsia="Helvetica" w:hAnsi="Courier New" w:cs="Courier New"/>
          <w:color w:val="000000"/>
          <w:sz w:val="14"/>
          <w:szCs w:val="14"/>
          <w:highlight w:val="white"/>
          <w:lang w:val="de-AT"/>
        </w:rPr>
        <w:t>EN</w:t>
      </w:r>
      <w:r w:rsidRPr="002370B0">
        <w:rPr>
          <w:rFonts w:ascii="Courier New" w:eastAsia="Helvetica" w:hAnsi="Courier New" w:cs="Courier New"/>
          <w:color w:val="0000FF"/>
          <w:sz w:val="14"/>
          <w:szCs w:val="14"/>
          <w:highlight w:val="white"/>
          <w:lang w:val="de-AT"/>
        </w:rPr>
        <w:t>"&gt;</w:t>
      </w:r>
    </w:p>
    <w:p w14:paraId="1F5EB6D8"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2370B0">
        <w:rPr>
          <w:rFonts w:ascii="Courier New" w:eastAsia="Helvetica" w:hAnsi="Courier New" w:cs="Courier New"/>
          <w:color w:val="000000"/>
          <w:sz w:val="14"/>
          <w:szCs w:val="14"/>
          <w:highlight w:val="white"/>
          <w:lang w:val="de-AT"/>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import</w:t>
      </w:r>
      <w:r w:rsidRPr="007E4EFB">
        <w:rPr>
          <w:rFonts w:ascii="Courier New" w:eastAsia="Helvetica" w:hAnsi="Courier New" w:cs="Courier New"/>
          <w:color w:val="FF0000"/>
          <w:sz w:val="14"/>
          <w:szCs w:val="14"/>
          <w:highlight w:val="white"/>
          <w:lang w:val="en-US"/>
        </w:rPr>
        <w:t xml:space="preserve"> namespace</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000000"/>
          <w:sz w:val="14"/>
          <w:szCs w:val="14"/>
          <w:highlight w:val="white"/>
          <w:lang w:val="en-US"/>
        </w:rPr>
        <w:t>http://efficiensea2.org/maritime-cloud/service-registry/v1/ServiceSpecificationSchema.xsd</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FF0000"/>
          <w:sz w:val="14"/>
          <w:szCs w:val="14"/>
          <w:highlight w:val="white"/>
          <w:lang w:val="en-US"/>
        </w:rPr>
        <w:t xml:space="preserve"> schemaLocation</w:t>
      </w:r>
      <w:r w:rsidRPr="007E4EFB">
        <w:rPr>
          <w:rFonts w:ascii="Courier New" w:eastAsia="Helvetica" w:hAnsi="Courier New" w:cs="Courier New"/>
          <w:color w:val="0000FF"/>
          <w:sz w:val="14"/>
          <w:szCs w:val="14"/>
          <w:highlight w:val="white"/>
          <w:lang w:val="en-US"/>
        </w:rPr>
        <w:t>="</w:t>
      </w:r>
      <w:r w:rsidRPr="007E4EFB">
        <w:rPr>
          <w:rFonts w:ascii="Courier New" w:eastAsia="Helvetica" w:hAnsi="Courier New" w:cs="Courier New"/>
          <w:color w:val="000000"/>
          <w:sz w:val="14"/>
          <w:szCs w:val="14"/>
          <w:highlight w:val="white"/>
          <w:lang w:val="en-US"/>
        </w:rPr>
        <w:t>ServiceBaseTypesSchema.xsd</w:t>
      </w:r>
      <w:r w:rsidRPr="007E4EFB">
        <w:rPr>
          <w:rFonts w:ascii="Courier New" w:eastAsia="Helvetica" w:hAnsi="Courier New" w:cs="Courier New"/>
          <w:color w:val="0000FF"/>
          <w:sz w:val="14"/>
          <w:szCs w:val="14"/>
          <w:highlight w:val="white"/>
          <w:lang w:val="en-US"/>
        </w:rPr>
        <w:t>"/&gt;</w:t>
      </w:r>
    </w:p>
    <w:p w14:paraId="0F992FA6"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annotation</w:t>
      </w:r>
      <w:r w:rsidRPr="007E4EFB">
        <w:rPr>
          <w:rFonts w:ascii="Courier New" w:eastAsia="Helvetica" w:hAnsi="Courier New" w:cs="Courier New"/>
          <w:color w:val="0000FF"/>
          <w:sz w:val="14"/>
          <w:szCs w:val="14"/>
          <w:highlight w:val="white"/>
          <w:lang w:val="en-US"/>
        </w:rPr>
        <w:t>&gt;</w:t>
      </w:r>
    </w:p>
    <w:p w14:paraId="02C5A91B"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FF"/>
          <w:sz w:val="14"/>
          <w:szCs w:val="14"/>
          <w:highlight w:val="white"/>
          <w:lang w:val="en-US"/>
        </w:rPr>
        <w:t>&lt;</w:t>
      </w:r>
      <w:r w:rsidRPr="007E4EFB">
        <w:rPr>
          <w:rFonts w:ascii="Courier New" w:eastAsia="Helvetica" w:hAnsi="Courier New" w:cs="Courier New"/>
          <w:color w:val="800000"/>
          <w:sz w:val="14"/>
          <w:szCs w:val="14"/>
          <w:highlight w:val="white"/>
          <w:lang w:val="en-US"/>
        </w:rPr>
        <w:t>documentation</w:t>
      </w:r>
      <w:r w:rsidRPr="007E4EFB">
        <w:rPr>
          <w:rFonts w:ascii="Courier New" w:eastAsia="Helvetica" w:hAnsi="Courier New" w:cs="Courier New"/>
          <w:color w:val="0000FF"/>
          <w:sz w:val="14"/>
          <w:szCs w:val="14"/>
          <w:highlight w:val="white"/>
          <w:lang w:val="en-US"/>
        </w:rPr>
        <w:t>&gt;</w:t>
      </w:r>
    </w:p>
    <w:p w14:paraId="73F53451"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Authors:</w:t>
      </w:r>
    </w:p>
    <w:p w14:paraId="20E4FA85"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 xml:space="preserve">    EfficienSea2 WP 3 Partners </w:t>
      </w:r>
    </w:p>
    <w:p w14:paraId="0B6B8AE0" w14:textId="77777777" w:rsidR="00554790" w:rsidRPr="007E4EFB"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en-US"/>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t>Thomas Lutz</w:t>
      </w:r>
    </w:p>
    <w:p w14:paraId="37BB5C9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7E4EFB">
        <w:rPr>
          <w:rFonts w:ascii="Courier New" w:eastAsia="Helvetica" w:hAnsi="Courier New" w:cs="Courier New"/>
          <w:color w:val="000000"/>
          <w:sz w:val="14"/>
          <w:szCs w:val="14"/>
          <w:highlight w:val="white"/>
          <w:lang w:val="en-US"/>
        </w:rPr>
        <w:t xml:space="preserve">    </w:t>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7E4EFB">
        <w:rPr>
          <w:rFonts w:ascii="Courier New" w:eastAsia="Helvetica" w:hAnsi="Courier New" w:cs="Courier New"/>
          <w:color w:val="000000"/>
          <w:sz w:val="14"/>
          <w:szCs w:val="14"/>
          <w:highlight w:val="white"/>
          <w:lang w:val="en-US"/>
        </w:rPr>
        <w:tab/>
      </w:r>
      <w:r w:rsidRPr="002370B0">
        <w:rPr>
          <w:rFonts w:ascii="Courier New" w:eastAsia="Helvetica" w:hAnsi="Courier New" w:cs="Courier New"/>
          <w:color w:val="000000"/>
          <w:sz w:val="14"/>
          <w:szCs w:val="14"/>
          <w:highlight w:val="white"/>
          <w:lang w:val="de-AT"/>
        </w:rPr>
        <w:t>Christoph Rihacek</w:t>
      </w:r>
    </w:p>
    <w:p w14:paraId="29DBBC9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Josef Jahn</w:t>
      </w:r>
    </w:p>
    <w:p w14:paraId="6DDE950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lang w:val="de-AT"/>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r>
      <w:r w:rsidRPr="002370B0">
        <w:rPr>
          <w:rFonts w:ascii="Courier New" w:eastAsia="Helvetica" w:hAnsi="Courier New" w:cs="Courier New"/>
          <w:color w:val="000000"/>
          <w:sz w:val="14"/>
          <w:szCs w:val="14"/>
          <w:highlight w:val="white"/>
          <w:lang w:val="de-AT"/>
        </w:rPr>
        <w:tab/>
        <w:t>Hubert Künig</w:t>
      </w:r>
    </w:p>
    <w:p w14:paraId="0F07A21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lang w:val="de-AT"/>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32E1BB3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8D7568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81EC84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FF5A90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This formal description of a service instance is intentionally kept</w:t>
      </w:r>
    </w:p>
    <w:p w14:paraId="3E62409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simple and plain.</w:t>
      </w:r>
    </w:p>
    <w:p w14:paraId="5A54D2F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For all described objects lots of more attributes and related objects could</w:t>
      </w:r>
    </w:p>
    <w:p w14:paraId="032E667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be added and standardized, but in order to get as much adoption as possible</w:t>
      </w:r>
    </w:p>
    <w:p w14:paraId="261C913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the entry barrier should be low and therefore quite some aspects like</w:t>
      </w:r>
    </w:p>
    <w:p w14:paraId="30FB72C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e.g. when a service instance would be available have been left out.</w:t>
      </w:r>
    </w:p>
    <w:p w14:paraId="396F029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2C2A9C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30F8121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ServiceInstanceSchema:ServiceInstance</w:t>
      </w:r>
      <w:r w:rsidRPr="002370B0">
        <w:rPr>
          <w:rFonts w:ascii="Courier New" w:eastAsia="Helvetica" w:hAnsi="Courier New" w:cs="Courier New"/>
          <w:color w:val="0000FF"/>
          <w:sz w:val="14"/>
          <w:szCs w:val="14"/>
          <w:highlight w:val="white"/>
        </w:rPr>
        <w:t>"&gt;</w:t>
      </w:r>
    </w:p>
    <w:p w14:paraId="37DB755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9317B2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A4E33E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root element of a service instance.</w:t>
      </w:r>
    </w:p>
    <w:p w14:paraId="2529E95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Please refer to the type serviceInstance for details.</w:t>
      </w:r>
    </w:p>
    <w:p w14:paraId="53E90F3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EF9605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2FF1954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61F90DC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w:t>
      </w:r>
      <w:r w:rsidRPr="002370B0">
        <w:rPr>
          <w:rFonts w:ascii="Courier New" w:eastAsia="Helvetica" w:hAnsi="Courier New" w:cs="Courier New"/>
          <w:color w:val="0000FF"/>
          <w:sz w:val="14"/>
          <w:szCs w:val="14"/>
          <w:highlight w:val="white"/>
        </w:rPr>
        <w:t>"&gt;</w:t>
      </w:r>
    </w:p>
    <w:p w14:paraId="2A915EB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25EC1FE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E91817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service instance description. One service implementation may be deployed </w:t>
      </w:r>
    </w:p>
    <w:p w14:paraId="5F209F2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several places by same or different service providers; each such deployment </w:t>
      </w:r>
    </w:p>
    <w:p w14:paraId="01875F6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represents a different service instance.</w:t>
      </w:r>
    </w:p>
    <w:p w14:paraId="41630AD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FA4BF7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serviceInstance are:</w:t>
      </w:r>
    </w:p>
    <w:p w14:paraId="3E511A5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86CF9C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The human readable name of the service instance. The service name should be</w:t>
      </w:r>
    </w:p>
    <w:p w14:paraId="17B68C7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at maximum a one line brief label. Newer versions of the same service</w:t>
      </w:r>
    </w:p>
    <w:p w14:paraId="5137E79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specification should adopt the same name.</w:t>
      </w:r>
    </w:p>
    <w:p w14:paraId="68BD037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63BDEF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Globally unique identification of the service instance. Newer versions of</w:t>
      </w:r>
    </w:p>
    <w:p w14:paraId="31E5ED5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the same service instance shall adopt the same id.</w:t>
      </w:r>
    </w:p>
    <w:p w14:paraId="5CD0131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579B22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instance. A service specification is uniquely</w:t>
      </w:r>
    </w:p>
    <w:p w14:paraId="18B33BC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identified by its id and version. Any change in the service instance data model</w:t>
      </w:r>
    </w:p>
    <w:p w14:paraId="2F085BE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or in the service specification reference requires a new version of the</w:t>
      </w:r>
    </w:p>
    <w:p w14:paraId="6EBB030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service instance.</w:t>
      </w:r>
    </w:p>
    <w:p w14:paraId="17715B9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2D3CDE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status      Status of the service instance. One of the values 'provisional', 'released', </w:t>
      </w:r>
    </w:p>
    <w:p w14:paraId="428E0DA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t xml:space="preserve">                    'deprecated', 'deleted'.</w:t>
      </w:r>
    </w:p>
    <w:p w14:paraId="5EAE7C2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6DD149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A human readable short description of the service instance. The description</w:t>
      </w:r>
    </w:p>
    <w:p w14:paraId="4A6BE8C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shall contain an abstract of what a service implementation actually does.</w:t>
      </w:r>
    </w:p>
    <w:p w14:paraId="28CEFBA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799273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keywords       A list of keywords associated to the service.</w:t>
      </w:r>
    </w:p>
    <w:p w14:paraId="3981170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85D696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URL               URL that describes where the service endpoint is located</w:t>
      </w:r>
    </w:p>
    <w:p w14:paraId="22A11937" w14:textId="77777777" w:rsidR="00554790" w:rsidRDefault="00554790" w:rsidP="00554790">
      <w:pPr>
        <w:autoSpaceDE w:val="0"/>
        <w:autoSpaceDN w:val="0"/>
        <w:adjustRightInd w:val="0"/>
        <w:spacing w:line="240" w:lineRule="auto"/>
        <w:rPr>
          <w:rFonts w:ascii="Courier New" w:hAnsi="Courier New" w:cs="Courier New"/>
          <w:color w:val="000000"/>
          <w:sz w:val="14"/>
          <w:szCs w:val="14"/>
          <w:highlight w:val="white"/>
        </w:rPr>
      </w:pPr>
    </w:p>
    <w:p w14:paraId="19511E70" w14:textId="77777777" w:rsidR="00554790" w:rsidRPr="007E321E" w:rsidRDefault="00554790" w:rsidP="00554790">
      <w:pPr>
        <w:autoSpaceDE w:val="0"/>
        <w:autoSpaceDN w:val="0"/>
        <w:adjustRightInd w:val="0"/>
        <w:spacing w:line="240" w:lineRule="auto"/>
        <w:rPr>
          <w:rFonts w:ascii="Courier New" w:hAnsi="Courier New" w:cs="Courier New"/>
          <w:color w:val="000000"/>
          <w:sz w:val="14"/>
          <w:szCs w:val="14"/>
          <w:lang w:val="fr-FR"/>
        </w:rPr>
      </w:pPr>
      <w:r w:rsidRPr="007B32D8">
        <w:rPr>
          <w:rFonts w:ascii="Courier New" w:hAnsi="Courier New" w:cs="Courier New"/>
          <w:color w:val="000000"/>
          <w:sz w:val="14"/>
          <w:szCs w:val="14"/>
          <w:highlight w:val="white"/>
        </w:rPr>
        <w:t xml:space="preserve">                </w:t>
      </w:r>
      <w:r w:rsidRPr="007E321E">
        <w:rPr>
          <w:rFonts w:ascii="Courier New" w:hAnsi="Courier New" w:cs="Courier New"/>
          <w:color w:val="000000"/>
          <w:sz w:val="14"/>
          <w:szCs w:val="14"/>
          <w:highlight w:val="white"/>
          <w:lang w:val="fr-FR"/>
        </w:rPr>
        <w:t xml:space="preserve">- MMSI              </w:t>
      </w:r>
      <w:r w:rsidRPr="007E321E">
        <w:rPr>
          <w:rFonts w:ascii="Courier New" w:hAnsi="Courier New" w:cs="Courier New"/>
          <w:color w:val="000000"/>
          <w:sz w:val="14"/>
          <w:szCs w:val="14"/>
          <w:lang w:val="fr-FR"/>
        </w:rPr>
        <w:t>Optional Maritime Mobile Service Identity</w:t>
      </w:r>
    </w:p>
    <w:p w14:paraId="58095ECA" w14:textId="77777777" w:rsidR="00554790" w:rsidRPr="007E321E" w:rsidRDefault="00554790" w:rsidP="00554790">
      <w:pPr>
        <w:autoSpaceDE w:val="0"/>
        <w:autoSpaceDN w:val="0"/>
        <w:adjustRightInd w:val="0"/>
        <w:spacing w:line="240" w:lineRule="auto"/>
        <w:rPr>
          <w:rFonts w:ascii="Courier New" w:hAnsi="Courier New" w:cs="Courier New"/>
          <w:color w:val="000000"/>
          <w:sz w:val="14"/>
          <w:szCs w:val="14"/>
          <w:highlight w:val="white"/>
          <w:lang w:val="fr-FR"/>
        </w:rPr>
      </w:pPr>
    </w:p>
    <w:p w14:paraId="7A865CBF" w14:textId="77777777" w:rsidR="00554790" w:rsidRDefault="00554790" w:rsidP="00554790">
      <w:pPr>
        <w:autoSpaceDE w:val="0"/>
        <w:autoSpaceDN w:val="0"/>
        <w:adjustRightInd w:val="0"/>
        <w:spacing w:line="240" w:lineRule="auto"/>
        <w:rPr>
          <w:rFonts w:ascii="Courier New" w:hAnsi="Courier New" w:cs="Courier New"/>
          <w:color w:val="000000"/>
          <w:sz w:val="14"/>
          <w:szCs w:val="14"/>
        </w:rPr>
      </w:pPr>
      <w:r w:rsidRPr="007E321E">
        <w:rPr>
          <w:rFonts w:ascii="Courier New" w:hAnsi="Courier New" w:cs="Courier New"/>
          <w:color w:val="000000"/>
          <w:sz w:val="14"/>
          <w:szCs w:val="14"/>
          <w:highlight w:val="white"/>
          <w:lang w:val="fr-FR"/>
        </w:rPr>
        <w:t xml:space="preserve">                </w:t>
      </w:r>
      <w:r w:rsidRPr="007F10AD">
        <w:rPr>
          <w:rFonts w:ascii="Courier New" w:hAnsi="Courier New" w:cs="Courier New"/>
          <w:color w:val="000000"/>
          <w:sz w:val="14"/>
          <w:szCs w:val="14"/>
          <w:highlight w:val="white"/>
        </w:rPr>
        <w:t xml:space="preserve">- </w:t>
      </w:r>
      <w:r>
        <w:rPr>
          <w:rFonts w:ascii="Courier New" w:hAnsi="Courier New" w:cs="Courier New"/>
          <w:color w:val="000000"/>
          <w:sz w:val="14"/>
          <w:szCs w:val="14"/>
          <w:highlight w:val="white"/>
        </w:rPr>
        <w:t>IMO</w:t>
      </w:r>
      <w:r w:rsidRPr="007F10AD">
        <w:rPr>
          <w:rFonts w:ascii="Courier New" w:hAnsi="Courier New" w:cs="Courier New"/>
          <w:color w:val="000000"/>
          <w:sz w:val="14"/>
          <w:szCs w:val="14"/>
          <w:highlight w:val="white"/>
        </w:rPr>
        <w:t xml:space="preserve">               </w:t>
      </w:r>
      <w:r w:rsidRPr="00BB2262">
        <w:rPr>
          <w:rFonts w:ascii="Courier New" w:hAnsi="Courier New" w:cs="Courier New"/>
          <w:color w:val="000000"/>
          <w:sz w:val="14"/>
          <w:szCs w:val="14"/>
        </w:rPr>
        <w:t>Optional International Maritime Organization (IMO) number</w:t>
      </w:r>
    </w:p>
    <w:p w14:paraId="0FA104C6" w14:textId="77777777" w:rsidR="00554790" w:rsidRDefault="00554790" w:rsidP="00554790">
      <w:pPr>
        <w:autoSpaceDE w:val="0"/>
        <w:autoSpaceDN w:val="0"/>
        <w:adjustRightInd w:val="0"/>
        <w:spacing w:line="240" w:lineRule="auto"/>
        <w:rPr>
          <w:rFonts w:ascii="Courier New" w:hAnsi="Courier New" w:cs="Courier New"/>
          <w:color w:val="000000"/>
          <w:sz w:val="14"/>
          <w:szCs w:val="14"/>
          <w:highlight w:val="white"/>
        </w:rPr>
      </w:pPr>
    </w:p>
    <w:p w14:paraId="2F40DD4C" w14:textId="77777777" w:rsidR="00554790" w:rsidRDefault="00554790" w:rsidP="00554790">
      <w:pPr>
        <w:autoSpaceDE w:val="0"/>
        <w:autoSpaceDN w:val="0"/>
        <w:adjustRightInd w:val="0"/>
        <w:spacing w:line="240" w:lineRule="auto"/>
        <w:rPr>
          <w:rFonts w:ascii="Courier New" w:hAnsi="Courier New" w:cs="Courier New"/>
          <w:color w:val="000000"/>
          <w:sz w:val="14"/>
          <w:szCs w:val="14"/>
          <w:highlight w:val="white"/>
        </w:rPr>
      </w:pPr>
      <w:r w:rsidRPr="007F10AD">
        <w:rPr>
          <w:rFonts w:ascii="Courier New" w:hAnsi="Courier New" w:cs="Courier New"/>
          <w:color w:val="000000"/>
          <w:sz w:val="14"/>
          <w:szCs w:val="14"/>
          <w:highlight w:val="white"/>
        </w:rPr>
        <w:t xml:space="preserve">                - </w:t>
      </w:r>
      <w:r>
        <w:rPr>
          <w:rFonts w:ascii="Courier New" w:hAnsi="Courier New" w:cs="Courier New"/>
          <w:color w:val="000000"/>
          <w:sz w:val="14"/>
          <w:szCs w:val="14"/>
          <w:highlight w:val="white"/>
        </w:rPr>
        <w:t xml:space="preserve">serviceType       </w:t>
      </w:r>
      <w:r w:rsidRPr="00BB2262">
        <w:rPr>
          <w:rFonts w:ascii="Courier New" w:hAnsi="Courier New" w:cs="Courier New"/>
          <w:color w:val="000000"/>
          <w:sz w:val="14"/>
          <w:szCs w:val="14"/>
        </w:rPr>
        <w:t>Optional field to categorize t</w:t>
      </w:r>
      <w:r>
        <w:rPr>
          <w:rFonts w:ascii="Courier New" w:hAnsi="Courier New" w:cs="Courier New"/>
          <w:color w:val="000000"/>
          <w:sz w:val="14"/>
          <w:szCs w:val="14"/>
        </w:rPr>
        <w:t>he service type. Example: “VIS”</w:t>
      </w:r>
    </w:p>
    <w:p w14:paraId="66767D6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AB4EB1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requiresAuthorization</w:t>
      </w:r>
    </w:p>
    <w:p w14:paraId="39ABF76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Indicates whether authorization is required or not.</w:t>
      </w:r>
    </w:p>
    <w:p w14:paraId="153ECB5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50A8BF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implementsServiceDesign</w:t>
      </w:r>
    </w:p>
    <w:p w14:paraId="20A741C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Refers to the service design that is implemented by this service instance.</w:t>
      </w:r>
    </w:p>
    <w:p w14:paraId="4B93C6C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Exactly one service design shall be referenced..</w:t>
      </w:r>
    </w:p>
    <w:p w14:paraId="7F3DF62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718BD3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serviceLevel    Refers to the definition of the service level fulfilled by the service instance.</w:t>
      </w:r>
    </w:p>
    <w:p w14:paraId="5B1F9D7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Exactly one service level definition shall be provided.</w:t>
      </w:r>
    </w:p>
    <w:p w14:paraId="66E8470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7F8BF5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coversAreas    Mandatory reference to the geographical area covered by the service instance.</w:t>
      </w:r>
    </w:p>
    <w:p w14:paraId="1CD2300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Defines a geographical area from which the service instance is accessible. </w:t>
      </w:r>
    </w:p>
    <w:p w14:paraId="468821F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This is a choice between a geographical area defined by coordinates or a </w:t>
      </w:r>
    </w:p>
    <w:p w14:paraId="6F8C539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w:t>
      </w:r>
      <w:r w:rsidRPr="002370B0">
        <w:rPr>
          <w:rFonts w:ascii="Courier New" w:eastAsia="Helvetica" w:hAnsi="Courier New" w:cs="Courier New"/>
          <w:color w:val="000000"/>
          <w:sz w:val="14"/>
          <w:szCs w:val="14"/>
          <w:lang w:val="fr-FR"/>
        </w:rPr>
        <w:t xml:space="preserve">United Nations location code (UN/LOCODE). </w:t>
      </w:r>
      <w:r w:rsidRPr="002370B0">
        <w:rPr>
          <w:rFonts w:ascii="Courier New" w:eastAsia="Helvetica" w:hAnsi="Courier New" w:cs="Courier New"/>
          <w:color w:val="000000"/>
          <w:sz w:val="14"/>
          <w:szCs w:val="14"/>
        </w:rPr>
        <w:t xml:space="preserve">One of the two options has to </w:t>
      </w:r>
    </w:p>
    <w:p w14:paraId="756F33D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rPr>
      </w:pPr>
      <w:r w:rsidRPr="002370B0">
        <w:rPr>
          <w:rFonts w:ascii="Courier New" w:eastAsia="Helvetica" w:hAnsi="Courier New" w:cs="Courier New"/>
          <w:color w:val="000000"/>
          <w:sz w:val="14"/>
          <w:szCs w:val="14"/>
        </w:rPr>
        <w:t xml:space="preserve">                                        be provided. Worldwide accessibility is indicated by a “coversArea” element </w:t>
      </w:r>
    </w:p>
    <w:p w14:paraId="4624F90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rPr>
        <w:t xml:space="preserve">                                        with a missing “geometryAsWKT” element.</w:t>
      </w:r>
    </w:p>
    <w:p w14:paraId="137167D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producedBy</w:t>
      </w:r>
      <w:r w:rsidRPr="002370B0">
        <w:rPr>
          <w:rFonts w:ascii="Courier New" w:eastAsia="Helvetica" w:hAnsi="Courier New" w:cs="Courier New"/>
          <w:color w:val="000000"/>
          <w:sz w:val="14"/>
          <w:szCs w:val="14"/>
          <w:highlight w:val="white"/>
        </w:rPr>
        <w:tab/>
        <w:t xml:space="preserve">Optional reference to information about the producer of the service </w:t>
      </w:r>
    </w:p>
    <w:p w14:paraId="00AA749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implementation</w:t>
      </w:r>
    </w:p>
    <w:p w14:paraId="2647562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19C1618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providedBy</w:t>
      </w:r>
      <w:r w:rsidRPr="002370B0">
        <w:rPr>
          <w:rFonts w:ascii="Courier New" w:eastAsia="Helvetica" w:hAnsi="Courier New" w:cs="Courier New"/>
          <w:color w:val="000000"/>
          <w:sz w:val="14"/>
          <w:szCs w:val="14"/>
          <w:highlight w:val="white"/>
        </w:rPr>
        <w:tab/>
        <w:t>Mandatory reference to information about the service provider of the service</w:t>
      </w:r>
    </w:p>
    <w:p w14:paraId="2AC735F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r>
      <w:r w:rsidRPr="002370B0">
        <w:rPr>
          <w:rFonts w:ascii="Courier New" w:eastAsia="Helvetica" w:hAnsi="Courier New" w:cs="Courier New"/>
          <w:color w:val="000000"/>
          <w:sz w:val="14"/>
          <w:szCs w:val="14"/>
          <w:highlight w:val="white"/>
        </w:rPr>
        <w:tab/>
        <w:t>instance.</w:t>
      </w:r>
    </w:p>
    <w:p w14:paraId="376E5CF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1FF09D0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CC5B18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7738253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ServiceSpecificationSchema:ServiceIdentifier</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FF7959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83315D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AD93A8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ServiceSpecificationSchema:ServiceStatus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AA76F6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046A00A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keywords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1A8346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URL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CF01C0D" w14:textId="77777777" w:rsidR="00554790" w:rsidRPr="007F10AD" w:rsidRDefault="00554790" w:rsidP="00554790">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MMSI</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027112A4" w14:textId="77777777" w:rsidR="00554790" w:rsidRPr="007F10AD" w:rsidRDefault="00554790" w:rsidP="00554790">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IMO</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46E4D0FB" w14:textId="77777777" w:rsidR="00554790" w:rsidRPr="007F10AD" w:rsidRDefault="00554790" w:rsidP="00554790">
      <w:pPr>
        <w:autoSpaceDE w:val="0"/>
        <w:autoSpaceDN w:val="0"/>
        <w:adjustRightInd w:val="0"/>
        <w:spacing w:line="240" w:lineRule="auto"/>
        <w:rPr>
          <w:rFonts w:ascii="Courier New" w:hAnsi="Courier New" w:cs="Courier New"/>
          <w:color w:val="000000"/>
          <w:sz w:val="14"/>
          <w:szCs w:val="14"/>
          <w:highlight w:val="white"/>
        </w:rPr>
      </w:pPr>
      <w:r>
        <w:rPr>
          <w:rFonts w:ascii="Courier New" w:hAnsi="Courier New" w:cs="Courier New"/>
          <w:color w:val="000000"/>
          <w:sz w:val="14"/>
          <w:szCs w:val="14"/>
          <w:highlight w:val="white"/>
        </w:rPr>
        <w:t xml:space="preserve">      </w:t>
      </w:r>
      <w:r w:rsidRPr="007F10AD">
        <w:rPr>
          <w:rFonts w:ascii="Courier New" w:hAnsi="Courier New" w:cs="Courier New"/>
          <w:color w:val="0000FF"/>
          <w:sz w:val="14"/>
          <w:szCs w:val="14"/>
          <w:highlight w:val="white"/>
        </w:rPr>
        <w:t>&lt;</w:t>
      </w:r>
      <w:r w:rsidRPr="007F10AD">
        <w:rPr>
          <w:rFonts w:ascii="Courier New" w:hAnsi="Courier New" w:cs="Courier New"/>
          <w:color w:val="800000"/>
          <w:sz w:val="14"/>
          <w:szCs w:val="14"/>
          <w:highlight w:val="white"/>
        </w:rPr>
        <w:t>element</w:t>
      </w:r>
      <w:r w:rsidRPr="007F10AD">
        <w:rPr>
          <w:rFonts w:ascii="Courier New" w:hAnsi="Courier New" w:cs="Courier New"/>
          <w:color w:val="FF0000"/>
          <w:sz w:val="14"/>
          <w:szCs w:val="14"/>
          <w:highlight w:val="white"/>
        </w:rPr>
        <w:t xml:space="preserve"> name</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serviceType</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type</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string</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minOccurs</w:t>
      </w:r>
      <w:r w:rsidRPr="007F10AD">
        <w:rPr>
          <w:rFonts w:ascii="Courier New" w:hAnsi="Courier New" w:cs="Courier New"/>
          <w:color w:val="0000FF"/>
          <w:sz w:val="14"/>
          <w:szCs w:val="14"/>
          <w:highlight w:val="white"/>
        </w:rPr>
        <w:t>="</w:t>
      </w:r>
      <w:r>
        <w:rPr>
          <w:rFonts w:ascii="Courier New" w:hAnsi="Courier New" w:cs="Courier New"/>
          <w:color w:val="000000"/>
          <w:sz w:val="14"/>
          <w:szCs w:val="14"/>
          <w:highlight w:val="white"/>
        </w:rPr>
        <w:t>0</w:t>
      </w:r>
      <w:r w:rsidRPr="007F10AD">
        <w:rPr>
          <w:rFonts w:ascii="Courier New" w:hAnsi="Courier New" w:cs="Courier New"/>
          <w:color w:val="0000FF"/>
          <w:sz w:val="14"/>
          <w:szCs w:val="14"/>
          <w:highlight w:val="white"/>
        </w:rPr>
        <w:t>"</w:t>
      </w:r>
      <w:r w:rsidRPr="007F10AD">
        <w:rPr>
          <w:rFonts w:ascii="Courier New" w:hAnsi="Courier New" w:cs="Courier New"/>
          <w:color w:val="FF0000"/>
          <w:sz w:val="14"/>
          <w:szCs w:val="14"/>
          <w:highlight w:val="white"/>
        </w:rPr>
        <w:t xml:space="preserve"> maxOccurs</w:t>
      </w:r>
      <w:r w:rsidRPr="007F10AD">
        <w:rPr>
          <w:rFonts w:ascii="Courier New" w:hAnsi="Courier New" w:cs="Courier New"/>
          <w:color w:val="0000FF"/>
          <w:sz w:val="14"/>
          <w:szCs w:val="14"/>
          <w:highlight w:val="white"/>
        </w:rPr>
        <w:t>="</w:t>
      </w:r>
      <w:r w:rsidRPr="007F10AD">
        <w:rPr>
          <w:rFonts w:ascii="Courier New" w:hAnsi="Courier New" w:cs="Courier New"/>
          <w:color w:val="000000"/>
          <w:sz w:val="14"/>
          <w:szCs w:val="14"/>
          <w:highlight w:val="white"/>
        </w:rPr>
        <w:t>1</w:t>
      </w:r>
      <w:r w:rsidRPr="007F10AD">
        <w:rPr>
          <w:rFonts w:ascii="Courier New" w:hAnsi="Courier New" w:cs="Courier New"/>
          <w:color w:val="0000FF"/>
          <w:sz w:val="14"/>
          <w:szCs w:val="14"/>
          <w:highlight w:val="white"/>
        </w:rPr>
        <w:t>"/&gt;</w:t>
      </w:r>
    </w:p>
    <w:p w14:paraId="5331F7E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requiresAuthorization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boolean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EFFB3F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offersServiceLevel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ServiceInstanceSchema:ServiceLevel</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2A868F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coversAreas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41CFC23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A59B26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rPr>
        <w:t>choice</w:t>
      </w:r>
      <w:r w:rsidRPr="002370B0">
        <w:rPr>
          <w:rFonts w:ascii="Courier New" w:eastAsia="Helvetica" w:hAnsi="Courier New" w:cs="Courier New"/>
          <w:color w:val="0000FF"/>
          <w:sz w:val="14"/>
          <w:szCs w:val="14"/>
          <w:highlight w:val="white"/>
        </w:rPr>
        <w:t>&gt;</w:t>
      </w:r>
    </w:p>
    <w:p w14:paraId="3E1D389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coversArea</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ServiceInstanceSchema:CoverageArea</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unbounded</w:t>
      </w:r>
      <w:r w:rsidRPr="002370B0">
        <w:rPr>
          <w:rFonts w:ascii="Courier New" w:eastAsia="Helvetica" w:hAnsi="Courier New" w:cs="Courier New"/>
          <w:color w:val="0000FF"/>
          <w:sz w:val="14"/>
          <w:szCs w:val="14"/>
          <w:highlight w:val="white"/>
        </w:rPr>
        <w:t>"/&gt;</w:t>
      </w:r>
    </w:p>
    <w:p w14:paraId="02119EC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unLoCode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905E80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rPr>
        <w:t>choice</w:t>
      </w:r>
      <w:r w:rsidRPr="002370B0">
        <w:rPr>
          <w:rFonts w:ascii="Courier New" w:eastAsia="Helvetica" w:hAnsi="Courier New" w:cs="Courier New"/>
          <w:color w:val="0000FF"/>
          <w:sz w:val="14"/>
          <w:szCs w:val="14"/>
          <w:highlight w:val="white"/>
        </w:rPr>
        <w:t>&gt;</w:t>
      </w:r>
    </w:p>
    <w:p w14:paraId="72A422C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1DD7E86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0000FF"/>
          <w:sz w:val="14"/>
          <w:szCs w:val="14"/>
          <w:highlight w:val="white"/>
        </w:rPr>
        <w:t>&gt;</w:t>
      </w:r>
    </w:p>
    <w:p w14:paraId="7EFC118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implementsServiceDesign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ServiceInstanceSchema:ServiceDesignReference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739853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producedBy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64B978A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providedBy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ServiceSpecificationSchema:VendorInfo</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A56BCC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2C948F1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5A41F75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ServiceDesignReference</w:t>
      </w:r>
      <w:r w:rsidRPr="002370B0">
        <w:rPr>
          <w:rFonts w:ascii="Courier New" w:eastAsia="Helvetica" w:hAnsi="Courier New" w:cs="Courier New"/>
          <w:color w:val="0000FF"/>
          <w:sz w:val="14"/>
          <w:szCs w:val="14"/>
          <w:highlight w:val="white"/>
        </w:rPr>
        <w:t>"&gt;</w:t>
      </w:r>
    </w:p>
    <w:p w14:paraId="2FBA8ED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230767FD"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E2D151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A reference to the service design that is implemented by the service instance. </w:t>
      </w:r>
    </w:p>
    <w:p w14:paraId="529039A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Has the id and the version of the respective service design.</w:t>
      </w:r>
    </w:p>
    <w:p w14:paraId="02008B0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9E2000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ServiceDesignReference are:</w:t>
      </w:r>
    </w:p>
    <w:p w14:paraId="1E27014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967F1C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id      Identification of the service design implemented by the service instance.</w:t>
      </w:r>
    </w:p>
    <w:p w14:paraId="03B25C7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6C923BE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version Version of the service design implemented by the service instance.</w:t>
      </w:r>
    </w:p>
    <w:p w14:paraId="41105A9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2B6F441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66950BC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7EF1220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id</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03B2B5B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version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79F110A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3018D03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42F8265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ServiceLevel</w:t>
      </w:r>
      <w:r w:rsidRPr="002370B0">
        <w:rPr>
          <w:rFonts w:ascii="Courier New" w:eastAsia="Helvetica" w:hAnsi="Courier New" w:cs="Courier New"/>
          <w:color w:val="0000FF"/>
          <w:sz w:val="14"/>
          <w:szCs w:val="14"/>
          <w:highlight w:val="white"/>
        </w:rPr>
        <w:t>"&gt;</w:t>
      </w:r>
    </w:p>
    <w:p w14:paraId="44E3D47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735997B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4F1D345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Defines the service availability level.</w:t>
      </w:r>
    </w:p>
    <w:p w14:paraId="2E6D118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2945EC1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serviceLevel are:</w:t>
      </w:r>
    </w:p>
    <w:p w14:paraId="7A7F00D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550848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service level name. The name shall be no longer than one line.</w:t>
      </w:r>
    </w:p>
    <w:p w14:paraId="2CF85CD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F0EC0C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service level</w:t>
      </w:r>
    </w:p>
    <w:p w14:paraId="04068B3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0A18105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availability Indicates the guaranteed availability of the service in %, (e.g. 99.9).</w:t>
      </w:r>
    </w:p>
    <w:p w14:paraId="5838363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7F83EC6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03116698"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4D997EC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availability</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float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4A2776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7CBC811"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1FC7149C"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sequence</w:t>
      </w:r>
      <w:r w:rsidRPr="002370B0">
        <w:rPr>
          <w:rFonts w:ascii="Courier New" w:eastAsia="Helvetica" w:hAnsi="Courier New" w:cs="Courier New"/>
          <w:color w:val="0000FF"/>
          <w:sz w:val="14"/>
          <w:szCs w:val="14"/>
          <w:highlight w:val="white"/>
        </w:rPr>
        <w:t>&gt;</w:t>
      </w:r>
    </w:p>
    <w:p w14:paraId="336E75BF"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2FA7E86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CoverageArea</w:t>
      </w:r>
      <w:r w:rsidRPr="002370B0">
        <w:rPr>
          <w:rFonts w:ascii="Courier New" w:eastAsia="Helvetica" w:hAnsi="Courier New" w:cs="Courier New"/>
          <w:color w:val="0000FF"/>
          <w:sz w:val="14"/>
          <w:szCs w:val="14"/>
          <w:highlight w:val="white"/>
        </w:rPr>
        <w:t>"&gt;</w:t>
      </w:r>
    </w:p>
    <w:p w14:paraId="578B3385"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12446470"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lastRenderedPageBreak/>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64CDDE7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Defines a geographical area from which the service instance is accessible.</w:t>
      </w:r>
    </w:p>
    <w:p w14:paraId="48DCB43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55FB00F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Elements of a coverage area are:</w:t>
      </w:r>
    </w:p>
    <w:p w14:paraId="1960F32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375CD677"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name          Human readable name of the coverage area, e.g. a well-known name</w:t>
      </w:r>
    </w:p>
    <w:p w14:paraId="7F9C6F0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like "Bermuda Triangle". The name shall be no longer than one line.</w:t>
      </w:r>
    </w:p>
    <w:p w14:paraId="2F5BD9D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71C13B2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description   Human readable description of the coverage area.</w:t>
      </w:r>
    </w:p>
    <w:p w14:paraId="1D07923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p>
    <w:p w14:paraId="46817823"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 geometryAsWKT A polygon described in WKT (Well Known Text) with coordinates in</w:t>
      </w:r>
    </w:p>
    <w:p w14:paraId="6FEAB1FA"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coordinate reference system EPSG:4326,</w:t>
      </w:r>
    </w:p>
    <w:p w14:paraId="19BAA6CE" w14:textId="77777777" w:rsidR="00554790" w:rsidRPr="00CB3D51"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CB3D51">
        <w:rPr>
          <w:rFonts w:ascii="Courier New" w:eastAsia="Helvetica" w:hAnsi="Courier New" w:cs="Courier New"/>
          <w:color w:val="000000"/>
          <w:sz w:val="14"/>
          <w:szCs w:val="14"/>
          <w:highlight w:val="white"/>
        </w:rPr>
        <w:t>e.g. POLYGON(LON1 LAT1, LON2 LAT2, LON3, LAT3, LON1 LAT1).</w:t>
      </w:r>
    </w:p>
    <w:p w14:paraId="289DDE5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CB3D51">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00"/>
          <w:sz w:val="14"/>
          <w:szCs w:val="14"/>
          <w:highlight w:val="white"/>
        </w:rPr>
        <w:t>If the element is empty, the default is the whole world.</w:t>
      </w:r>
    </w:p>
    <w:p w14:paraId="4B68721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documentation</w:t>
      </w:r>
      <w:r w:rsidRPr="002370B0">
        <w:rPr>
          <w:rFonts w:ascii="Courier New" w:eastAsia="Helvetica" w:hAnsi="Courier New" w:cs="Courier New"/>
          <w:color w:val="0000FF"/>
          <w:sz w:val="14"/>
          <w:szCs w:val="14"/>
          <w:highlight w:val="white"/>
        </w:rPr>
        <w:t>&gt;</w:t>
      </w:r>
    </w:p>
    <w:p w14:paraId="00EDFA89"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annotation</w:t>
      </w:r>
      <w:r w:rsidRPr="002370B0">
        <w:rPr>
          <w:rFonts w:ascii="Courier New" w:eastAsia="Helvetica" w:hAnsi="Courier New" w:cs="Courier New"/>
          <w:color w:val="0000FF"/>
          <w:sz w:val="14"/>
          <w:szCs w:val="14"/>
          <w:highlight w:val="white"/>
        </w:rPr>
        <w:t>&gt;</w:t>
      </w:r>
    </w:p>
    <w:p w14:paraId="44B0F7E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422C06B"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543C9EF6"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description</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34AB3842"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element</w:t>
      </w:r>
      <w:r w:rsidRPr="002370B0">
        <w:rPr>
          <w:rFonts w:ascii="Courier New" w:eastAsia="Helvetica" w:hAnsi="Courier New" w:cs="Courier New"/>
          <w:color w:val="FF0000"/>
          <w:sz w:val="14"/>
          <w:szCs w:val="14"/>
          <w:highlight w:val="white"/>
        </w:rPr>
        <w:t xml:space="preserve"> name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geometryAsWKT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type</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string</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default</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POLYGON(-180 -90, 180 -90, 180 90, -180 90, -180 -90</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minOccurs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0</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FF0000"/>
          <w:sz w:val="14"/>
          <w:szCs w:val="14"/>
          <w:highlight w:val="white"/>
        </w:rPr>
        <w:t xml:space="preserve"> maxOccurs</w:t>
      </w:r>
      <w:r w:rsidRPr="002370B0">
        <w:rPr>
          <w:rFonts w:ascii="Courier New" w:eastAsia="Helvetica" w:hAnsi="Courier New" w:cs="Courier New"/>
          <w:color w:val="0000FF"/>
          <w:sz w:val="14"/>
          <w:szCs w:val="14"/>
          <w:highlight w:val="white"/>
        </w:rPr>
        <w:t>="</w:t>
      </w:r>
      <w:r w:rsidRPr="002370B0">
        <w:rPr>
          <w:rFonts w:ascii="Courier New" w:eastAsia="Helvetica" w:hAnsi="Courier New" w:cs="Courier New"/>
          <w:color w:val="000000"/>
          <w:sz w:val="14"/>
          <w:szCs w:val="14"/>
          <w:highlight w:val="white"/>
        </w:rPr>
        <w:t>1</w:t>
      </w:r>
      <w:r w:rsidRPr="002370B0">
        <w:rPr>
          <w:rFonts w:ascii="Courier New" w:eastAsia="Helvetica" w:hAnsi="Courier New" w:cs="Courier New"/>
          <w:color w:val="0000FF"/>
          <w:sz w:val="14"/>
          <w:szCs w:val="14"/>
          <w:highlight w:val="white"/>
        </w:rPr>
        <w:t>"/&gt;</w:t>
      </w:r>
    </w:p>
    <w:p w14:paraId="2799FD3E"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all</w:t>
      </w:r>
      <w:r w:rsidRPr="002370B0">
        <w:rPr>
          <w:rFonts w:ascii="Courier New" w:eastAsia="Helvetica" w:hAnsi="Courier New" w:cs="Courier New"/>
          <w:color w:val="0000FF"/>
          <w:sz w:val="14"/>
          <w:szCs w:val="14"/>
          <w:highlight w:val="white"/>
        </w:rPr>
        <w:t>&gt;</w:t>
      </w:r>
    </w:p>
    <w:p w14:paraId="5994EF04" w14:textId="77777777" w:rsidR="00554790" w:rsidRPr="002370B0"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pPr>
      <w:r w:rsidRPr="002370B0">
        <w:rPr>
          <w:rFonts w:ascii="Courier New" w:eastAsia="Helvetica" w:hAnsi="Courier New" w:cs="Courier New"/>
          <w:color w:val="000000"/>
          <w:sz w:val="14"/>
          <w:szCs w:val="14"/>
          <w:highlight w:val="white"/>
        </w:rPr>
        <w:t xml:space="preserve">  </w:t>
      </w: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complexType</w:t>
      </w:r>
      <w:r w:rsidRPr="002370B0">
        <w:rPr>
          <w:rFonts w:ascii="Courier New" w:eastAsia="Helvetica" w:hAnsi="Courier New" w:cs="Courier New"/>
          <w:color w:val="0000FF"/>
          <w:sz w:val="14"/>
          <w:szCs w:val="14"/>
          <w:highlight w:val="white"/>
        </w:rPr>
        <w:t>&gt;</w:t>
      </w:r>
    </w:p>
    <w:p w14:paraId="41A24ED6" w14:textId="77777777" w:rsidR="00554790" w:rsidRPr="006D462C" w:rsidRDefault="00554790" w:rsidP="00554790">
      <w:pPr>
        <w:autoSpaceDE w:val="0"/>
        <w:autoSpaceDN w:val="0"/>
        <w:adjustRightInd w:val="0"/>
        <w:spacing w:line="240" w:lineRule="auto"/>
        <w:rPr>
          <w:rFonts w:ascii="Courier New" w:eastAsia="Helvetica" w:hAnsi="Courier New" w:cs="Courier New"/>
          <w:color w:val="000000"/>
          <w:sz w:val="14"/>
          <w:szCs w:val="14"/>
          <w:highlight w:val="white"/>
        </w:rPr>
        <w:sectPr w:rsidR="00554790" w:rsidRPr="006D462C" w:rsidSect="00AB608C">
          <w:pgSz w:w="11906" w:h="16838" w:code="9"/>
          <w:pgMar w:top="567" w:right="794" w:bottom="567" w:left="907" w:header="850" w:footer="850" w:gutter="0"/>
          <w:cols w:space="708"/>
          <w:docGrid w:linePitch="360"/>
        </w:sectPr>
      </w:pPr>
      <w:r w:rsidRPr="002370B0">
        <w:rPr>
          <w:rFonts w:ascii="Courier New" w:eastAsia="Helvetica" w:hAnsi="Courier New" w:cs="Courier New"/>
          <w:color w:val="0000FF"/>
          <w:sz w:val="14"/>
          <w:szCs w:val="14"/>
          <w:highlight w:val="white"/>
        </w:rPr>
        <w:t>&lt;/</w:t>
      </w:r>
      <w:r w:rsidRPr="002370B0">
        <w:rPr>
          <w:rFonts w:ascii="Courier New" w:eastAsia="Helvetica" w:hAnsi="Courier New" w:cs="Courier New"/>
          <w:color w:val="800000"/>
          <w:sz w:val="14"/>
          <w:szCs w:val="14"/>
          <w:highlight w:val="white"/>
        </w:rPr>
        <w:t>schema</w:t>
      </w:r>
      <w:r w:rsidRPr="002370B0">
        <w:rPr>
          <w:rFonts w:ascii="Courier New" w:eastAsia="Helvetica" w:hAnsi="Courier New" w:cs="Courier New"/>
          <w:color w:val="0000FF"/>
          <w:sz w:val="14"/>
          <w:szCs w:val="14"/>
          <w:highlight w:val="white"/>
        </w:rPr>
        <w:t>&gt;</w:t>
      </w:r>
    </w:p>
    <w:p w14:paraId="14041654" w14:textId="77777777" w:rsidR="00554790" w:rsidRDefault="00554790" w:rsidP="00554790">
      <w:pPr>
        <w:spacing w:after="200" w:line="276" w:lineRule="auto"/>
        <w:rPr>
          <w:sz w:val="22"/>
        </w:rPr>
      </w:pPr>
      <w:r>
        <w:lastRenderedPageBreak/>
        <w:br w:type="page"/>
      </w:r>
    </w:p>
    <w:p w14:paraId="7BD94FC8" w14:textId="77777777" w:rsidR="00554790" w:rsidRPr="0060052A" w:rsidRDefault="00554790" w:rsidP="00554790">
      <w:pPr>
        <w:pStyle w:val="BodyText"/>
      </w:pPr>
    </w:p>
    <w:p w14:paraId="5AD69F7E" w14:textId="77777777" w:rsidR="00554790" w:rsidRDefault="00554790" w:rsidP="00554790">
      <w:pPr>
        <w:pStyle w:val="Annex"/>
      </w:pPr>
      <w:bookmarkStart w:id="80" w:name="_Ref477343603"/>
      <w:r>
        <w:t>service specification template</w:t>
      </w:r>
      <w:bookmarkEnd w:id="80"/>
    </w:p>
    <w:p w14:paraId="51DA939A" w14:textId="77777777" w:rsidR="00A26CD1" w:rsidRDefault="00A26CD1" w:rsidP="00A26CD1">
      <w:pPr>
        <w:tabs>
          <w:tab w:val="left" w:pos="709"/>
        </w:tabs>
      </w:pPr>
    </w:p>
    <w:p w14:paraId="495D5CBA" w14:textId="77777777" w:rsidR="00A26CD1" w:rsidRDefault="00A26CD1" w:rsidP="00A26CD1">
      <w:pPr>
        <w:tabs>
          <w:tab w:val="left" w:pos="709"/>
        </w:tabs>
      </w:pPr>
    </w:p>
    <w:p w14:paraId="1DBB26FC" w14:textId="77777777" w:rsidR="00A26CD1" w:rsidRDefault="00A26CD1" w:rsidP="00A26CD1">
      <w:pPr>
        <w:tabs>
          <w:tab w:val="left" w:pos="709"/>
        </w:tabs>
      </w:pPr>
    </w:p>
    <w:sdt>
      <w:sdtPr>
        <w:rPr>
          <w:b w:val="0"/>
          <w:color w:val="476E7D"/>
        </w:rPr>
        <w:alias w:val="Title"/>
        <w:tag w:val=""/>
        <w:id w:val="1557669065"/>
        <w:dataBinding w:prefixMappings="xmlns:ns0='http://purl.org/dc/elements/1.1/' xmlns:ns1='http://schemas.openxmlformats.org/package/2006/metadata/core-properties' " w:xpath="/ns1:coreProperties[1]/ns0:title[1]" w:storeItemID="{6C3C8BC8-F283-45AE-878A-BAB7291924A1}"/>
        <w:text/>
      </w:sdtPr>
      <w:sdtEndPr/>
      <w:sdtContent>
        <w:p w14:paraId="5A812105" w14:textId="7EC15838" w:rsidR="00A26CD1" w:rsidRDefault="00BB180C" w:rsidP="00A26CD1">
          <w:pPr>
            <w:pStyle w:val="Title"/>
            <w:tabs>
              <w:tab w:val="left" w:pos="709"/>
            </w:tabs>
          </w:pPr>
          <w:r>
            <w:rPr>
              <w:b w:val="0"/>
              <w:color w:val="476E7D"/>
            </w:rPr>
            <w:t>Service Instance Description for the xxx Service</w:t>
          </w:r>
        </w:p>
      </w:sdtContent>
    </w:sdt>
    <w:p w14:paraId="380F3207" w14:textId="77777777" w:rsidR="00A26CD1" w:rsidRDefault="00A26CD1" w:rsidP="00762A4D">
      <w:pPr>
        <w:pStyle w:val="Heading1"/>
        <w:pageBreakBefore/>
        <w:numPr>
          <w:ilvl w:val="0"/>
          <w:numId w:val="39"/>
        </w:numPr>
        <w:tabs>
          <w:tab w:val="num" w:pos="432"/>
        </w:tabs>
        <w:spacing w:before="480" w:line="276" w:lineRule="auto"/>
        <w:ind w:left="493" w:hanging="493"/>
      </w:pPr>
      <w:bookmarkStart w:id="81" w:name="_Toc477341837"/>
      <w:r>
        <w:lastRenderedPageBreak/>
        <w:t>Introduction</w:t>
      </w:r>
      <w:bookmarkEnd w:id="81"/>
    </w:p>
    <w:p w14:paraId="39FF06B8" w14:textId="77777777" w:rsidR="00A26CD1" w:rsidRPr="007C6F40" w:rsidRDefault="00A26CD1" w:rsidP="00A26CD1">
      <w:r>
        <w:t>The bulk of work on this document, has been made as a deliverable for the EfficienSea2 project co-funded by the European Commission.</w:t>
      </w:r>
    </w:p>
    <w:p w14:paraId="07B181F6" w14:textId="77777777" w:rsidR="00A26CD1" w:rsidRDefault="00A26CD1" w:rsidP="00762A4D">
      <w:pPr>
        <w:pStyle w:val="Heading2"/>
        <w:numPr>
          <w:ilvl w:val="1"/>
          <w:numId w:val="39"/>
        </w:numPr>
        <w:tabs>
          <w:tab w:val="left" w:pos="709"/>
        </w:tabs>
        <w:spacing w:before="200" w:line="276" w:lineRule="auto"/>
        <w:ind w:right="0"/>
      </w:pPr>
      <w:bookmarkStart w:id="82" w:name="_Toc477341838"/>
      <w:r>
        <w:t>Purpose of the Document</w:t>
      </w:r>
      <w:bookmarkEnd w:id="82"/>
    </w:p>
    <w:p w14:paraId="3FD367ED" w14:textId="77777777" w:rsidR="00A26CD1" w:rsidRDefault="00A26CD1" w:rsidP="00A26CD1">
      <w:pPr>
        <w:rPr>
          <w:i/>
          <w:color w:val="7F7F7F" w:themeColor="text1" w:themeTint="80"/>
        </w:rPr>
      </w:pPr>
      <w:r w:rsidRPr="00303688">
        <w:rPr>
          <w:i/>
          <w:color w:val="7F7F7F" w:themeColor="text1" w:themeTint="80"/>
        </w:rPr>
        <w:t>This template shall</w:t>
      </w:r>
      <w:r>
        <w:rPr>
          <w:i/>
          <w:color w:val="7F7F7F" w:themeColor="text1" w:themeTint="80"/>
        </w:rPr>
        <w:t xml:space="preserve"> support the s</w:t>
      </w:r>
      <w:r w:rsidRPr="00303688">
        <w:rPr>
          <w:i/>
          <w:color w:val="7F7F7F" w:themeColor="text1" w:themeTint="80"/>
        </w:rPr>
        <w:t xml:space="preserve">ervice </w:t>
      </w:r>
      <w:r>
        <w:rPr>
          <w:i/>
          <w:color w:val="7F7F7F" w:themeColor="text1" w:themeTint="80"/>
        </w:rPr>
        <w:t>a</w:t>
      </w:r>
      <w:r w:rsidRPr="00303688">
        <w:rPr>
          <w:i/>
          <w:color w:val="7F7F7F" w:themeColor="text1" w:themeTint="80"/>
        </w:rPr>
        <w:t xml:space="preserve">rchitects in creating a description of the services </w:t>
      </w:r>
      <w:r>
        <w:rPr>
          <w:i/>
          <w:color w:val="7F7F7F" w:themeColor="text1" w:themeTint="80"/>
        </w:rPr>
        <w:t xml:space="preserve">(put down in writing) </w:t>
      </w:r>
      <w:r w:rsidRPr="00303688">
        <w:rPr>
          <w:i/>
          <w:color w:val="7F7F7F" w:themeColor="text1" w:themeTint="80"/>
        </w:rPr>
        <w:t>at a high level of abstraction</w:t>
      </w:r>
      <w:r>
        <w:rPr>
          <w:i/>
          <w:color w:val="7F7F7F" w:themeColor="text1" w:themeTint="80"/>
        </w:rPr>
        <w:t xml:space="preserve">, following the guidelines given in </w:t>
      </w:r>
      <w:r>
        <w:rPr>
          <w:i/>
          <w:color w:val="7F7F7F" w:themeColor="text1" w:themeTint="80"/>
        </w:rPr>
        <w:fldChar w:fldCharType="begin"/>
      </w:r>
      <w:r>
        <w:rPr>
          <w:i/>
          <w:color w:val="7F7F7F" w:themeColor="text1" w:themeTint="80"/>
        </w:rPr>
        <w:instrText xml:space="preserve"> REF _Ref477341877 \r \h </w:instrText>
      </w:r>
      <w:r>
        <w:rPr>
          <w:i/>
          <w:color w:val="7F7F7F" w:themeColor="text1" w:themeTint="80"/>
        </w:rPr>
      </w:r>
      <w:r>
        <w:rPr>
          <w:i/>
          <w:color w:val="7F7F7F" w:themeColor="text1" w:themeTint="80"/>
        </w:rPr>
        <w:fldChar w:fldCharType="separate"/>
      </w:r>
      <w:r>
        <w:rPr>
          <w:i/>
          <w:color w:val="7F7F7F" w:themeColor="text1" w:themeTint="80"/>
        </w:rPr>
        <w:t>[1]</w:t>
      </w:r>
      <w:r>
        <w:rPr>
          <w:i/>
          <w:color w:val="7F7F7F" w:themeColor="text1" w:themeTint="80"/>
        </w:rPr>
        <w:fldChar w:fldCharType="end"/>
      </w:r>
      <w:r w:rsidRPr="00303688">
        <w:rPr>
          <w:i/>
          <w:color w:val="7F7F7F" w:themeColor="text1" w:themeTint="80"/>
        </w:rPr>
        <w:t>.</w:t>
      </w:r>
      <w:r>
        <w:rPr>
          <w:i/>
          <w:color w:val="7F7F7F" w:themeColor="text1" w:themeTint="80"/>
        </w:rPr>
        <w:t xml:space="preserve"> The template provides for each section descriptive instructions for the intended content. Formally, such instructions are written in blue italic font – they shall be deleted when writing the actual service specification document. In addition, some parts of this template provide suggested text fragments that may be directly re-used in the service specification document. Such proposed text fragments are given in black normal font.</w:t>
      </w:r>
    </w:p>
    <w:p w14:paraId="2C46B35C" w14:textId="77777777" w:rsidR="00A26CD1" w:rsidRDefault="00A26CD1" w:rsidP="00A26CD1">
      <w:pPr>
        <w:rPr>
          <w:i/>
          <w:color w:val="7F7F7F" w:themeColor="text1" w:themeTint="80"/>
        </w:rPr>
      </w:pPr>
      <w:r>
        <w:rPr>
          <w:i/>
          <w:color w:val="7F7F7F" w:themeColor="text1" w:themeTint="80"/>
        </w:rPr>
        <w:t>The purpose of the service specification document is to write down the results of service identification and service design activities. The aim is to document the key aspects of a dedicated service at the logical level:</w:t>
      </w:r>
    </w:p>
    <w:p w14:paraId="2F5B961B" w14:textId="77777777" w:rsidR="00A26CD1" w:rsidRPr="004F10D2" w:rsidRDefault="00A26CD1" w:rsidP="00762A4D">
      <w:pPr>
        <w:pStyle w:val="ListParagraph"/>
        <w:numPr>
          <w:ilvl w:val="0"/>
          <w:numId w:val="41"/>
        </w:numPr>
        <w:spacing w:after="200" w:line="276" w:lineRule="auto"/>
        <w:rPr>
          <w:color w:val="7F7F7F" w:themeColor="text1" w:themeTint="80"/>
        </w:rPr>
      </w:pPr>
      <w:r w:rsidRPr="004F10D2">
        <w:rPr>
          <w:i/>
          <w:color w:val="7F7F7F" w:themeColor="text1" w:themeTint="80"/>
        </w:rPr>
        <w:t>the operational and business context of the service</w:t>
      </w:r>
    </w:p>
    <w:p w14:paraId="679A60CC"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requirements for the service (e.g., information exchange requirements)</w:t>
      </w:r>
    </w:p>
    <w:p w14:paraId="28806DE5"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involved nodes: which operational components provide/consume the service</w:t>
      </w:r>
    </w:p>
    <w:p w14:paraId="6204A05D"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operational activities supported by the service</w:t>
      </w:r>
    </w:p>
    <w:p w14:paraId="6688F623"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relation of the service to other services</w:t>
      </w:r>
    </w:p>
    <w:p w14:paraId="2F577B33" w14:textId="77777777" w:rsidR="00A26CD1" w:rsidRPr="004F10D2" w:rsidRDefault="00A26CD1" w:rsidP="00762A4D">
      <w:pPr>
        <w:pStyle w:val="ListParagraph"/>
        <w:numPr>
          <w:ilvl w:val="0"/>
          <w:numId w:val="41"/>
        </w:numPr>
        <w:spacing w:after="200" w:line="276" w:lineRule="auto"/>
        <w:rPr>
          <w:color w:val="7F7F7F" w:themeColor="text1" w:themeTint="80"/>
        </w:rPr>
      </w:pPr>
      <w:r w:rsidRPr="004F10D2">
        <w:rPr>
          <w:i/>
          <w:color w:val="7F7F7F" w:themeColor="text1" w:themeTint="80"/>
        </w:rPr>
        <w:t>the service description</w:t>
      </w:r>
    </w:p>
    <w:p w14:paraId="4A1E2F3D"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service interface definitions</w:t>
      </w:r>
    </w:p>
    <w:p w14:paraId="03071D97"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service interface operations</w:t>
      </w:r>
    </w:p>
    <w:p w14:paraId="4306E8F2"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service payload definition</w:t>
      </w:r>
    </w:p>
    <w:p w14:paraId="7B236381" w14:textId="77777777" w:rsidR="00A26CD1" w:rsidRPr="004F10D2" w:rsidRDefault="00A26CD1" w:rsidP="00762A4D">
      <w:pPr>
        <w:pStyle w:val="ListParagraph"/>
        <w:numPr>
          <w:ilvl w:val="1"/>
          <w:numId w:val="41"/>
        </w:numPr>
        <w:spacing w:after="200" w:line="276" w:lineRule="auto"/>
        <w:rPr>
          <w:color w:val="7F7F7F" w:themeColor="text1" w:themeTint="80"/>
        </w:rPr>
      </w:pPr>
      <w:r w:rsidRPr="004F10D2">
        <w:rPr>
          <w:i/>
          <w:color w:val="7F7F7F" w:themeColor="text1" w:themeTint="80"/>
        </w:rPr>
        <w:t>service dynamic behaviour description</w:t>
      </w:r>
    </w:p>
    <w:p w14:paraId="17AD49AC" w14:textId="77777777" w:rsidR="00A26CD1" w:rsidRPr="004F10D2" w:rsidRDefault="00A26CD1" w:rsidP="00762A4D">
      <w:pPr>
        <w:pStyle w:val="ListParagraph"/>
        <w:numPr>
          <w:ilvl w:val="0"/>
          <w:numId w:val="41"/>
        </w:numPr>
        <w:spacing w:after="200" w:line="276" w:lineRule="auto"/>
        <w:rPr>
          <w:color w:val="7F7F7F" w:themeColor="text1" w:themeTint="80"/>
        </w:rPr>
      </w:pPr>
      <w:r w:rsidRPr="004F10D2">
        <w:rPr>
          <w:i/>
          <w:color w:val="7F7F7F" w:themeColor="text1" w:themeTint="80"/>
        </w:rPr>
        <w:t xml:space="preserve">service provision and validation aspects </w:t>
      </w:r>
    </w:p>
    <w:p w14:paraId="6DEFFE0F" w14:textId="77777777" w:rsidR="00A26CD1" w:rsidRPr="00BB3A0C" w:rsidRDefault="00A26CD1" w:rsidP="00A26CD1">
      <w:pPr>
        <w:rPr>
          <w:i/>
          <w:color w:val="7F7F7F" w:themeColor="text1" w:themeTint="80"/>
        </w:rPr>
      </w:pPr>
      <w:r w:rsidRPr="00BB3A0C">
        <w:rPr>
          <w:i/>
          <w:color w:val="7F7F7F" w:themeColor="text1" w:themeTint="80"/>
        </w:rPr>
        <w:t xml:space="preserve">It should be noted that this </w:t>
      </w:r>
      <w:r>
        <w:rPr>
          <w:i/>
          <w:color w:val="7F7F7F" w:themeColor="text1" w:themeTint="80"/>
        </w:rPr>
        <w:t>s</w:t>
      </w:r>
      <w:r w:rsidRPr="00BB3A0C">
        <w:rPr>
          <w:i/>
          <w:color w:val="7F7F7F" w:themeColor="text1" w:themeTint="80"/>
        </w:rPr>
        <w:t xml:space="preserve">ervice </w:t>
      </w:r>
      <w:r>
        <w:rPr>
          <w:i/>
          <w:color w:val="7F7F7F" w:themeColor="text1" w:themeTint="80"/>
        </w:rPr>
        <w:t>s</w:t>
      </w:r>
      <w:r w:rsidRPr="00BB3A0C">
        <w:rPr>
          <w:i/>
          <w:color w:val="7F7F7F" w:themeColor="text1" w:themeTint="80"/>
        </w:rPr>
        <w:t xml:space="preserve">pecification </w:t>
      </w:r>
      <w:r>
        <w:rPr>
          <w:i/>
          <w:color w:val="7F7F7F" w:themeColor="text1" w:themeTint="80"/>
        </w:rPr>
        <w:t>d</w:t>
      </w:r>
      <w:r w:rsidRPr="00BB3A0C">
        <w:rPr>
          <w:i/>
          <w:color w:val="7F7F7F" w:themeColor="text1" w:themeTint="80"/>
        </w:rPr>
        <w:t xml:space="preserve">ocument describes </w:t>
      </w:r>
      <w:r>
        <w:rPr>
          <w:i/>
          <w:color w:val="7F7F7F" w:themeColor="text1" w:themeTint="80"/>
        </w:rPr>
        <w:t xml:space="preserve">just </w:t>
      </w:r>
      <w:r w:rsidRPr="007603F7">
        <w:rPr>
          <w:i/>
          <w:color w:val="7F7F7F" w:themeColor="text1" w:themeTint="80"/>
          <w:u w:val="single"/>
        </w:rPr>
        <w:t>one</w:t>
      </w:r>
      <w:r w:rsidRPr="00BB3A0C">
        <w:rPr>
          <w:i/>
          <w:color w:val="7F7F7F" w:themeColor="text1" w:themeTint="80"/>
        </w:rPr>
        <w:t xml:space="preserve"> dedicated service in detail at logical level. In addition, there </w:t>
      </w:r>
      <w:r>
        <w:rPr>
          <w:i/>
          <w:color w:val="7F7F7F" w:themeColor="text1" w:themeTint="80"/>
        </w:rPr>
        <w:t>should</w:t>
      </w:r>
      <w:r w:rsidRPr="00BB3A0C">
        <w:rPr>
          <w:i/>
          <w:color w:val="7F7F7F" w:themeColor="text1" w:themeTint="80"/>
        </w:rPr>
        <w:t xml:space="preserve"> exist a </w:t>
      </w:r>
      <w:r>
        <w:rPr>
          <w:i/>
          <w:color w:val="7F7F7F" w:themeColor="text1" w:themeTint="80"/>
        </w:rPr>
        <w:t>s</w:t>
      </w:r>
      <w:r w:rsidRPr="00BB3A0C">
        <w:rPr>
          <w:i/>
          <w:color w:val="7F7F7F" w:themeColor="text1" w:themeTint="80"/>
        </w:rPr>
        <w:t xml:space="preserve">ervice </w:t>
      </w:r>
      <w:r>
        <w:rPr>
          <w:i/>
          <w:color w:val="7F7F7F" w:themeColor="text1" w:themeTint="80"/>
        </w:rPr>
        <w:t>p</w:t>
      </w:r>
      <w:r w:rsidRPr="00BB3A0C">
        <w:rPr>
          <w:i/>
          <w:color w:val="7F7F7F" w:themeColor="text1" w:themeTint="80"/>
        </w:rPr>
        <w:t xml:space="preserve">ortfolio document, which presents all services </w:t>
      </w:r>
      <w:r>
        <w:rPr>
          <w:i/>
          <w:color w:val="7F7F7F" w:themeColor="text1" w:themeTint="80"/>
        </w:rPr>
        <w:t xml:space="preserve">of the maritime cloud </w:t>
      </w:r>
      <w:r w:rsidRPr="00BB3A0C">
        <w:rPr>
          <w:i/>
          <w:color w:val="7F7F7F" w:themeColor="text1" w:themeTint="80"/>
        </w:rPr>
        <w:t>that are available (or are planned to become available) at a higher level.</w:t>
      </w:r>
    </w:p>
    <w:p w14:paraId="2AF27698" w14:textId="77777777" w:rsidR="00A26CD1" w:rsidRPr="00BB3A0C" w:rsidRDefault="00A26CD1" w:rsidP="00A26CD1">
      <w:pPr>
        <w:rPr>
          <w:i/>
          <w:color w:val="7F7F7F" w:themeColor="text1" w:themeTint="80"/>
        </w:rPr>
      </w:pPr>
      <w:r w:rsidRPr="00BB3A0C">
        <w:rPr>
          <w:i/>
          <w:color w:val="7F7F7F" w:themeColor="text1" w:themeTint="80"/>
        </w:rPr>
        <w:t xml:space="preserve">The purpose of this </w:t>
      </w:r>
      <w:r>
        <w:rPr>
          <w:i/>
          <w:color w:val="7F7F7F" w:themeColor="text1" w:themeTint="80"/>
        </w:rPr>
        <w:t>s</w:t>
      </w:r>
      <w:r w:rsidRPr="00BB3A0C">
        <w:rPr>
          <w:i/>
          <w:color w:val="7F7F7F" w:themeColor="text1" w:themeTint="80"/>
        </w:rPr>
        <w:t xml:space="preserve">ervice </w:t>
      </w:r>
      <w:r>
        <w:rPr>
          <w:i/>
          <w:color w:val="7F7F7F" w:themeColor="text1" w:themeTint="80"/>
        </w:rPr>
        <w:t>specification d</w:t>
      </w:r>
      <w:r w:rsidRPr="00BB3A0C">
        <w:rPr>
          <w:i/>
          <w:color w:val="7F7F7F" w:themeColor="text1" w:themeTint="80"/>
        </w:rPr>
        <w:t xml:space="preserve">ocument is to provide a holistic overview of </w:t>
      </w:r>
      <w:r>
        <w:rPr>
          <w:i/>
          <w:color w:val="7F7F7F" w:themeColor="text1" w:themeTint="80"/>
        </w:rPr>
        <w:t>one</w:t>
      </w:r>
      <w:r w:rsidRPr="00BB3A0C">
        <w:rPr>
          <w:i/>
          <w:color w:val="7F7F7F" w:themeColor="text1" w:themeTint="80"/>
        </w:rPr>
        <w:t xml:space="preserve"> particular service and its building blocks</w:t>
      </w:r>
      <w:r>
        <w:rPr>
          <w:i/>
          <w:color w:val="7F7F7F" w:themeColor="text1" w:themeTint="80"/>
        </w:rPr>
        <w:t xml:space="preserve"> at logical level</w:t>
      </w:r>
      <w:r w:rsidRPr="00BB3A0C">
        <w:rPr>
          <w:i/>
          <w:color w:val="7F7F7F" w:themeColor="text1" w:themeTint="80"/>
        </w:rPr>
        <w:t xml:space="preserve">. It </w:t>
      </w:r>
      <w:r>
        <w:rPr>
          <w:i/>
          <w:color w:val="7F7F7F" w:themeColor="text1" w:themeTint="80"/>
        </w:rPr>
        <w:t>may be</w:t>
      </w:r>
      <w:r w:rsidRPr="00BB3A0C">
        <w:rPr>
          <w:i/>
          <w:color w:val="7F7F7F" w:themeColor="text1" w:themeTint="80"/>
        </w:rPr>
        <w:t xml:space="preserve"> complement</w:t>
      </w:r>
      <w:r>
        <w:rPr>
          <w:i/>
          <w:color w:val="7F7F7F" w:themeColor="text1" w:themeTint="80"/>
        </w:rPr>
        <w:t>ed</w:t>
      </w:r>
      <w:r w:rsidRPr="00BB3A0C">
        <w:rPr>
          <w:i/>
          <w:color w:val="7F7F7F" w:themeColor="text1" w:themeTint="80"/>
        </w:rPr>
        <w:t xml:space="preserve"> </w:t>
      </w:r>
      <w:r>
        <w:rPr>
          <w:i/>
          <w:color w:val="7F7F7F" w:themeColor="text1" w:themeTint="80"/>
        </w:rPr>
        <w:t>by</w:t>
      </w:r>
      <w:r w:rsidRPr="00BB3A0C">
        <w:rPr>
          <w:i/>
          <w:color w:val="7F7F7F" w:themeColor="text1" w:themeTint="80"/>
        </w:rPr>
        <w:t xml:space="preserve"> a model based description </w:t>
      </w:r>
      <w:r>
        <w:rPr>
          <w:i/>
          <w:color w:val="7F7F7F" w:themeColor="text1" w:themeTint="80"/>
        </w:rPr>
        <w:t xml:space="preserve">(e.g., UML model describing the service interfaces, operations and data structures). The service specification document describes a well-defined baseline of the service and clearly identifies the service version. In this way it </w:t>
      </w:r>
      <w:r w:rsidRPr="00BB3A0C">
        <w:rPr>
          <w:i/>
          <w:color w:val="7F7F7F" w:themeColor="text1" w:themeTint="80"/>
        </w:rPr>
        <w:t>supports the configuration management process.</w:t>
      </w:r>
    </w:p>
    <w:p w14:paraId="32BC637C" w14:textId="77777777" w:rsidR="00A26CD1" w:rsidRDefault="00A26CD1" w:rsidP="00A26CD1">
      <w:pPr>
        <w:rPr>
          <w:i/>
          <w:color w:val="7F7F7F" w:themeColor="text1" w:themeTint="80"/>
        </w:rPr>
      </w:pPr>
      <w:r w:rsidRPr="00BB3A0C">
        <w:rPr>
          <w:i/>
          <w:color w:val="7F7F7F" w:themeColor="text1" w:themeTint="80"/>
        </w:rPr>
        <w:t xml:space="preserve">The </w:t>
      </w:r>
      <w:r>
        <w:rPr>
          <w:i/>
          <w:color w:val="7F7F7F" w:themeColor="text1" w:themeTint="80"/>
        </w:rPr>
        <w:t>s</w:t>
      </w:r>
      <w:r w:rsidRPr="00BB3A0C">
        <w:rPr>
          <w:i/>
          <w:color w:val="7F7F7F" w:themeColor="text1" w:themeTint="80"/>
        </w:rPr>
        <w:t xml:space="preserve">ervice </w:t>
      </w:r>
      <w:r>
        <w:rPr>
          <w:i/>
          <w:color w:val="7F7F7F" w:themeColor="text1" w:themeTint="80"/>
        </w:rPr>
        <w:t>s</w:t>
      </w:r>
      <w:r w:rsidRPr="00BB3A0C">
        <w:rPr>
          <w:i/>
          <w:color w:val="7F7F7F" w:themeColor="text1" w:themeTint="80"/>
        </w:rPr>
        <w:t xml:space="preserve">pecification </w:t>
      </w:r>
      <w:r>
        <w:rPr>
          <w:i/>
          <w:color w:val="7F7F7F" w:themeColor="text1" w:themeTint="80"/>
        </w:rPr>
        <w:t>d</w:t>
      </w:r>
      <w:r w:rsidRPr="00BB3A0C">
        <w:rPr>
          <w:i/>
          <w:color w:val="7F7F7F" w:themeColor="text1" w:themeTint="80"/>
        </w:rPr>
        <w:t xml:space="preserve">ocument </w:t>
      </w:r>
      <w:r>
        <w:rPr>
          <w:i/>
          <w:color w:val="7F7F7F" w:themeColor="text1" w:themeTint="80"/>
        </w:rPr>
        <w:t>provides</w:t>
      </w:r>
      <w:r w:rsidRPr="00BB3A0C">
        <w:rPr>
          <w:i/>
          <w:color w:val="7F7F7F" w:themeColor="text1" w:themeTint="80"/>
        </w:rPr>
        <w:t xml:space="preserve"> also the foundation material for the </w:t>
      </w:r>
      <w:r>
        <w:rPr>
          <w:i/>
          <w:color w:val="7F7F7F" w:themeColor="text1" w:themeTint="80"/>
        </w:rPr>
        <w:t xml:space="preserve">future </w:t>
      </w:r>
      <w:r w:rsidRPr="00BB3A0C">
        <w:rPr>
          <w:i/>
          <w:color w:val="7F7F7F" w:themeColor="text1" w:themeTint="80"/>
        </w:rPr>
        <w:t>standardisation process.</w:t>
      </w:r>
    </w:p>
    <w:p w14:paraId="004163B8" w14:textId="77777777" w:rsidR="00A26CD1" w:rsidRPr="00BB3A0C" w:rsidRDefault="00A26CD1" w:rsidP="00A26CD1">
      <w:pPr>
        <w:rPr>
          <w:i/>
          <w:color w:val="7F7F7F" w:themeColor="text1" w:themeTint="80"/>
        </w:rPr>
      </w:pPr>
      <w:r>
        <w:rPr>
          <w:i/>
          <w:color w:val="7F7F7F" w:themeColor="text1" w:themeTint="80"/>
        </w:rPr>
        <w:t>Note that the service specification is intended to be technology-agnostic. The service specification document shall not describe the details of a specific service implementation. For that purpose, a service instance description has to be provided, where the actual realisation of the service with a dedicated technology shall be described.</w:t>
      </w:r>
    </w:p>
    <w:p w14:paraId="679B2AE3" w14:textId="77777777" w:rsidR="00A26CD1" w:rsidRPr="00BB3A0C" w:rsidRDefault="00A26CD1" w:rsidP="00A26CD1">
      <w:pPr>
        <w:rPr>
          <w:i/>
          <w:color w:val="7F7F7F" w:themeColor="text1" w:themeTint="80"/>
        </w:rPr>
      </w:pPr>
      <w:r w:rsidRPr="00BB3A0C">
        <w:rPr>
          <w:i/>
          <w:color w:val="7F7F7F" w:themeColor="text1" w:themeTint="80"/>
        </w:rPr>
        <w:t xml:space="preserve">This section should be replaced by a suitable description of the purpose. </w:t>
      </w:r>
      <w:r>
        <w:rPr>
          <w:i/>
          <w:color w:val="7F7F7F" w:themeColor="text1" w:themeTint="80"/>
        </w:rPr>
        <w:t>For instance</w:t>
      </w:r>
      <w:r w:rsidRPr="00BB3A0C">
        <w:rPr>
          <w:i/>
          <w:color w:val="7F7F7F" w:themeColor="text1" w:themeTint="80"/>
        </w:rPr>
        <w:t>:</w:t>
      </w:r>
    </w:p>
    <w:p w14:paraId="46C92447" w14:textId="77777777" w:rsidR="00A26CD1" w:rsidRDefault="00A26CD1" w:rsidP="00A26CD1">
      <w:r>
        <w:t xml:space="preserve">The purpose of this service specification document is to provide a holistic overview of the </w:t>
      </w:r>
      <w:r w:rsidRPr="00BB3A0C">
        <w:rPr>
          <w:i/>
          <w:color w:val="7F7F7F" w:themeColor="text1" w:themeTint="80"/>
        </w:rPr>
        <w:t>XYZ</w:t>
      </w:r>
      <w:r>
        <w:t xml:space="preserve"> service and its building blocks in a technology-independent way, according to the guidelines given in </w:t>
      </w:r>
      <w:r>
        <w:fldChar w:fldCharType="begin"/>
      </w:r>
      <w:r>
        <w:instrText xml:space="preserve"> REF _Ref477341877 \r \h </w:instrText>
      </w:r>
      <w:r>
        <w:fldChar w:fldCharType="separate"/>
      </w:r>
      <w:r>
        <w:t>[1]</w:t>
      </w:r>
      <w:r>
        <w:fldChar w:fldCharType="end"/>
      </w:r>
      <w:r>
        <w:t>. It</w:t>
      </w:r>
      <w:r w:rsidRPr="00397B62">
        <w:t xml:space="preserve"> describes a well-defined baseline of the service </w:t>
      </w:r>
      <w:r>
        <w:t>by clearly identifying the service version.</w:t>
      </w:r>
    </w:p>
    <w:p w14:paraId="2D81898B" w14:textId="77777777" w:rsidR="00A26CD1" w:rsidRPr="00BB3A0C" w:rsidRDefault="00A26CD1" w:rsidP="00A26CD1">
      <w:r w:rsidRPr="00BB3A0C">
        <w:t xml:space="preserve">The aim is to document the key aspects of </w:t>
      </w:r>
      <w:r>
        <w:t>the</w:t>
      </w:r>
      <w:r w:rsidRPr="00BB3A0C">
        <w:t xml:space="preserve"> </w:t>
      </w:r>
      <w:r w:rsidRPr="00BB3A0C">
        <w:rPr>
          <w:i/>
          <w:color w:val="7F7F7F" w:themeColor="text1" w:themeTint="80"/>
        </w:rPr>
        <w:t>XYZ</w:t>
      </w:r>
      <w:r w:rsidRPr="00BB3A0C">
        <w:rPr>
          <w:color w:val="7F7F7F" w:themeColor="text1" w:themeTint="80"/>
        </w:rPr>
        <w:t xml:space="preserve"> </w:t>
      </w:r>
      <w:r w:rsidRPr="00BB3A0C">
        <w:t>service at the logical level:</w:t>
      </w:r>
    </w:p>
    <w:p w14:paraId="5D86537D" w14:textId="77777777" w:rsidR="00A26CD1" w:rsidRPr="00A82280" w:rsidRDefault="00A26CD1" w:rsidP="00762A4D">
      <w:pPr>
        <w:pStyle w:val="ListParagraph"/>
        <w:numPr>
          <w:ilvl w:val="0"/>
          <w:numId w:val="42"/>
        </w:numPr>
        <w:spacing w:after="200" w:line="276" w:lineRule="auto"/>
      </w:pPr>
      <w:r w:rsidRPr="00BB3A0C">
        <w:t>the operational and business context of the service</w:t>
      </w:r>
    </w:p>
    <w:p w14:paraId="053DD2E2" w14:textId="77777777" w:rsidR="00A26CD1" w:rsidRPr="00A82280" w:rsidRDefault="00A26CD1" w:rsidP="00762A4D">
      <w:pPr>
        <w:pStyle w:val="ListParagraph"/>
        <w:numPr>
          <w:ilvl w:val="1"/>
          <w:numId w:val="42"/>
        </w:numPr>
        <w:spacing w:after="200" w:line="276" w:lineRule="auto"/>
      </w:pPr>
      <w:r w:rsidRPr="00BB3A0C">
        <w:t>requirements for the service (e.g., information exchange requirements)</w:t>
      </w:r>
    </w:p>
    <w:p w14:paraId="2FCFCDDE" w14:textId="77777777" w:rsidR="00A26CD1" w:rsidRPr="00A82280" w:rsidRDefault="00A26CD1" w:rsidP="00762A4D">
      <w:pPr>
        <w:pStyle w:val="ListParagraph"/>
        <w:numPr>
          <w:ilvl w:val="1"/>
          <w:numId w:val="42"/>
        </w:numPr>
        <w:spacing w:after="200" w:line="276" w:lineRule="auto"/>
      </w:pPr>
      <w:r>
        <w:t>i</w:t>
      </w:r>
      <w:r w:rsidRPr="00BB3A0C">
        <w:t>nvolved nodes: which operational components provide/consume the service</w:t>
      </w:r>
    </w:p>
    <w:p w14:paraId="5219861A" w14:textId="77777777" w:rsidR="00A26CD1" w:rsidRPr="00A82280" w:rsidRDefault="00A26CD1" w:rsidP="00762A4D">
      <w:pPr>
        <w:pStyle w:val="ListParagraph"/>
        <w:numPr>
          <w:ilvl w:val="1"/>
          <w:numId w:val="42"/>
        </w:numPr>
        <w:spacing w:after="200" w:line="276" w:lineRule="auto"/>
      </w:pPr>
      <w:r w:rsidRPr="00BB3A0C">
        <w:t>operational activities supported by the service</w:t>
      </w:r>
    </w:p>
    <w:p w14:paraId="383A8616" w14:textId="77777777" w:rsidR="00A26CD1" w:rsidRPr="00A82280" w:rsidRDefault="00A26CD1" w:rsidP="00762A4D">
      <w:pPr>
        <w:pStyle w:val="ListParagraph"/>
        <w:numPr>
          <w:ilvl w:val="1"/>
          <w:numId w:val="42"/>
        </w:numPr>
        <w:spacing w:after="200" w:line="276" w:lineRule="auto"/>
      </w:pPr>
      <w:r w:rsidRPr="00BB3A0C">
        <w:t xml:space="preserve">relation </w:t>
      </w:r>
      <w:r>
        <w:t xml:space="preserve">of the service </w:t>
      </w:r>
      <w:r w:rsidRPr="00BB3A0C">
        <w:t>to other services</w:t>
      </w:r>
    </w:p>
    <w:p w14:paraId="3836D063" w14:textId="77777777" w:rsidR="00A26CD1" w:rsidRPr="00A82280" w:rsidRDefault="00A26CD1" w:rsidP="00762A4D">
      <w:pPr>
        <w:pStyle w:val="ListParagraph"/>
        <w:numPr>
          <w:ilvl w:val="0"/>
          <w:numId w:val="42"/>
        </w:numPr>
        <w:spacing w:after="200" w:line="276" w:lineRule="auto"/>
      </w:pPr>
      <w:r w:rsidRPr="00BB3A0C">
        <w:t>the service description</w:t>
      </w:r>
    </w:p>
    <w:p w14:paraId="29E52A00" w14:textId="77777777" w:rsidR="00A26CD1" w:rsidRPr="00A82280" w:rsidRDefault="00A26CD1" w:rsidP="00762A4D">
      <w:pPr>
        <w:pStyle w:val="ListParagraph"/>
        <w:numPr>
          <w:ilvl w:val="1"/>
          <w:numId w:val="42"/>
        </w:numPr>
        <w:spacing w:after="200" w:line="276" w:lineRule="auto"/>
      </w:pPr>
      <w:r w:rsidRPr="00BB3A0C">
        <w:t>service interface definitions</w:t>
      </w:r>
    </w:p>
    <w:p w14:paraId="57891924" w14:textId="77777777" w:rsidR="00A26CD1" w:rsidRPr="00A82280" w:rsidRDefault="00A26CD1" w:rsidP="00762A4D">
      <w:pPr>
        <w:pStyle w:val="ListParagraph"/>
        <w:numPr>
          <w:ilvl w:val="1"/>
          <w:numId w:val="42"/>
        </w:numPr>
        <w:spacing w:after="200" w:line="276" w:lineRule="auto"/>
      </w:pPr>
      <w:r w:rsidRPr="00BB3A0C">
        <w:t>service interfac</w:t>
      </w:r>
      <w:r>
        <w:t>e</w:t>
      </w:r>
      <w:r w:rsidRPr="00BB3A0C">
        <w:t xml:space="preserve"> operations</w:t>
      </w:r>
    </w:p>
    <w:p w14:paraId="41965D6F" w14:textId="77777777" w:rsidR="00A26CD1" w:rsidRPr="00A82280" w:rsidRDefault="00A26CD1" w:rsidP="00762A4D">
      <w:pPr>
        <w:pStyle w:val="ListParagraph"/>
        <w:numPr>
          <w:ilvl w:val="1"/>
          <w:numId w:val="42"/>
        </w:numPr>
        <w:spacing w:after="200" w:line="276" w:lineRule="auto"/>
      </w:pPr>
      <w:r w:rsidRPr="00BB3A0C">
        <w:t>service payload definition</w:t>
      </w:r>
    </w:p>
    <w:p w14:paraId="408B3F9E" w14:textId="77777777" w:rsidR="00A26CD1" w:rsidRPr="00A82280" w:rsidRDefault="00A26CD1" w:rsidP="00762A4D">
      <w:pPr>
        <w:pStyle w:val="ListParagraph"/>
        <w:numPr>
          <w:ilvl w:val="1"/>
          <w:numId w:val="42"/>
        </w:numPr>
        <w:spacing w:after="200" w:line="276" w:lineRule="auto"/>
      </w:pPr>
      <w:r w:rsidRPr="00BB3A0C">
        <w:t>service dynamic behaviour description</w:t>
      </w:r>
    </w:p>
    <w:p w14:paraId="39147780" w14:textId="77777777" w:rsidR="00A26CD1" w:rsidRPr="00A82280" w:rsidRDefault="00A26CD1" w:rsidP="00762A4D">
      <w:pPr>
        <w:pStyle w:val="ListParagraph"/>
        <w:numPr>
          <w:ilvl w:val="0"/>
          <w:numId w:val="42"/>
        </w:numPr>
        <w:spacing w:after="200" w:line="276" w:lineRule="auto"/>
      </w:pPr>
      <w:r w:rsidRPr="00BB3A0C">
        <w:t>service provision and validation aspects</w:t>
      </w:r>
    </w:p>
    <w:p w14:paraId="613940F1" w14:textId="77777777" w:rsidR="00A26CD1" w:rsidRDefault="00A26CD1" w:rsidP="00762A4D">
      <w:pPr>
        <w:pStyle w:val="Heading2"/>
        <w:numPr>
          <w:ilvl w:val="1"/>
          <w:numId w:val="39"/>
        </w:numPr>
        <w:tabs>
          <w:tab w:val="left" w:pos="709"/>
        </w:tabs>
        <w:spacing w:before="200" w:line="276" w:lineRule="auto"/>
        <w:ind w:right="0"/>
      </w:pPr>
      <w:bookmarkStart w:id="83" w:name="_Toc477341839"/>
      <w:r>
        <w:t>Intended Readership</w:t>
      </w:r>
      <w:bookmarkEnd w:id="83"/>
    </w:p>
    <w:p w14:paraId="6C7D366A" w14:textId="77777777" w:rsidR="00A26CD1" w:rsidRPr="00BB3A0C" w:rsidRDefault="00A26CD1" w:rsidP="00A26CD1">
      <w:pPr>
        <w:rPr>
          <w:i/>
          <w:color w:val="7F7F7F" w:themeColor="text1" w:themeTint="80"/>
        </w:rPr>
      </w:pPr>
      <w:r w:rsidRPr="00BB3A0C">
        <w:rPr>
          <w:i/>
          <w:color w:val="7F7F7F" w:themeColor="text1" w:themeTint="80"/>
        </w:rPr>
        <w:t xml:space="preserve">This service specification template is intended to be read by </w:t>
      </w:r>
      <w:r>
        <w:rPr>
          <w:i/>
          <w:color w:val="7F7F7F" w:themeColor="text1" w:themeTint="80"/>
        </w:rPr>
        <w:t>s</w:t>
      </w:r>
      <w:r w:rsidRPr="00BB3A0C">
        <w:rPr>
          <w:i/>
          <w:color w:val="7F7F7F" w:themeColor="text1" w:themeTint="80"/>
        </w:rPr>
        <w:t xml:space="preserve">ervice </w:t>
      </w:r>
      <w:r>
        <w:rPr>
          <w:i/>
          <w:color w:val="7F7F7F" w:themeColor="text1" w:themeTint="80"/>
        </w:rPr>
        <w:t>a</w:t>
      </w:r>
      <w:r w:rsidRPr="00BB3A0C">
        <w:rPr>
          <w:i/>
          <w:color w:val="7F7F7F" w:themeColor="text1" w:themeTint="80"/>
        </w:rPr>
        <w:t>rchitects who shall produce service descriptions.</w:t>
      </w:r>
    </w:p>
    <w:p w14:paraId="1A9D6AAF" w14:textId="77777777" w:rsidR="00A26CD1" w:rsidRDefault="00A26CD1" w:rsidP="00A26CD1">
      <w:pPr>
        <w:rPr>
          <w:color w:val="7F7F7F" w:themeColor="text1" w:themeTint="80"/>
        </w:rPr>
      </w:pPr>
      <w:r w:rsidRPr="00BB3A0C">
        <w:rPr>
          <w:i/>
          <w:color w:val="7F7F7F" w:themeColor="text1" w:themeTint="80"/>
        </w:rPr>
        <w:t>This section sh</w:t>
      </w:r>
      <w:r>
        <w:rPr>
          <w:i/>
          <w:color w:val="7F7F7F" w:themeColor="text1" w:themeTint="80"/>
        </w:rPr>
        <w:t>all</w:t>
      </w:r>
      <w:r w:rsidRPr="00BB3A0C">
        <w:rPr>
          <w:i/>
          <w:color w:val="7F7F7F" w:themeColor="text1" w:themeTint="80"/>
        </w:rPr>
        <w:t xml:space="preserve"> describe the intended readers.</w:t>
      </w:r>
      <w:r>
        <w:rPr>
          <w:i/>
          <w:color w:val="7F7F7F" w:themeColor="text1" w:themeTint="80"/>
        </w:rPr>
        <w:t xml:space="preserve"> </w:t>
      </w:r>
      <w:r w:rsidRPr="00945F64">
        <w:rPr>
          <w:i/>
          <w:color w:val="7F7F7F" w:themeColor="text1" w:themeTint="80"/>
        </w:rPr>
        <w:t>E.g.:</w:t>
      </w:r>
      <w:r w:rsidRPr="00945F64">
        <w:rPr>
          <w:color w:val="7F7F7F" w:themeColor="text1" w:themeTint="80"/>
        </w:rPr>
        <w:t xml:space="preserve"> </w:t>
      </w:r>
    </w:p>
    <w:p w14:paraId="24127DE3" w14:textId="77777777" w:rsidR="00A26CD1" w:rsidRDefault="00A26CD1" w:rsidP="00A26CD1">
      <w:r>
        <w:lastRenderedPageBreak/>
        <w:t xml:space="preserve">This service specification is intended to be read by service architects, system engineers and developers in charge of designing and developing an instance of the </w:t>
      </w:r>
      <w:r w:rsidRPr="008C35C7">
        <w:rPr>
          <w:i/>
          <w:color w:val="7F7F7F" w:themeColor="text1" w:themeTint="80"/>
        </w:rPr>
        <w:t>XYZ</w:t>
      </w:r>
      <w:r>
        <w:t xml:space="preserve"> service.</w:t>
      </w:r>
    </w:p>
    <w:p w14:paraId="74743DC9" w14:textId="77777777" w:rsidR="00A26CD1" w:rsidRDefault="00A26CD1" w:rsidP="00A26CD1">
      <w:r>
        <w:t>Furthermore, this service specification is intended to be read by enterprise architects, service architects, information architects, system engineers and developers in pursuing architecting, design and development activities of other related services.</w:t>
      </w:r>
    </w:p>
    <w:p w14:paraId="2A733D6F" w14:textId="77777777" w:rsidR="00A26CD1" w:rsidRDefault="00A26CD1" w:rsidP="00762A4D">
      <w:pPr>
        <w:pStyle w:val="Heading2"/>
        <w:numPr>
          <w:ilvl w:val="1"/>
          <w:numId w:val="39"/>
        </w:numPr>
        <w:tabs>
          <w:tab w:val="left" w:pos="709"/>
        </w:tabs>
        <w:spacing w:before="200" w:line="276" w:lineRule="auto"/>
        <w:ind w:left="493" w:right="0" w:hanging="493"/>
      </w:pPr>
      <w:bookmarkStart w:id="84" w:name="_Toc477341840"/>
      <w:r>
        <w:t>Inputs from Other Projects</w:t>
      </w:r>
      <w:bookmarkEnd w:id="84"/>
    </w:p>
    <w:p w14:paraId="22089714" w14:textId="77777777" w:rsidR="00A26CD1" w:rsidRPr="00945F64" w:rsidRDefault="00A26CD1" w:rsidP="00A26CD1">
      <w:pPr>
        <w:rPr>
          <w:i/>
          <w:color w:val="7F7F7F" w:themeColor="text1" w:themeTint="80"/>
        </w:rPr>
      </w:pPr>
      <w:r w:rsidRPr="00945F64">
        <w:rPr>
          <w:i/>
          <w:color w:val="7F7F7F" w:themeColor="text1" w:themeTint="80"/>
        </w:rPr>
        <w:t xml:space="preserve">This section </w:t>
      </w:r>
      <w:r>
        <w:rPr>
          <w:i/>
          <w:color w:val="7F7F7F" w:themeColor="text1" w:themeTint="80"/>
        </w:rPr>
        <w:t>lists</w:t>
      </w:r>
      <w:r w:rsidRPr="00945F64">
        <w:rPr>
          <w:i/>
          <w:color w:val="7F7F7F" w:themeColor="text1" w:themeTint="80"/>
        </w:rPr>
        <w:t xml:space="preserve"> previous work on the subject covered by th</w:t>
      </w:r>
      <w:r>
        <w:rPr>
          <w:i/>
          <w:color w:val="7F7F7F" w:themeColor="text1" w:themeTint="80"/>
        </w:rPr>
        <w:t>is</w:t>
      </w:r>
      <w:r w:rsidRPr="00945F64">
        <w:rPr>
          <w:i/>
          <w:color w:val="7F7F7F" w:themeColor="text1" w:themeTint="80"/>
        </w:rPr>
        <w:t xml:space="preserve"> document.</w:t>
      </w:r>
    </w:p>
    <w:p w14:paraId="3E98A63E" w14:textId="77777777" w:rsidR="00A26CD1" w:rsidRDefault="00A26CD1" w:rsidP="00A26CD1">
      <w:pPr>
        <w:rPr>
          <w:i/>
          <w:color w:val="7F7F7F" w:themeColor="text1" w:themeTint="80"/>
        </w:rPr>
      </w:pPr>
      <w:r w:rsidRPr="00945F64">
        <w:rPr>
          <w:i/>
          <w:color w:val="7F7F7F" w:themeColor="text1" w:themeTint="80"/>
        </w:rPr>
        <w:t xml:space="preserve">Special emphasis </w:t>
      </w:r>
      <w:r>
        <w:rPr>
          <w:i/>
          <w:color w:val="7F7F7F" w:themeColor="text1" w:themeTint="80"/>
        </w:rPr>
        <w:t xml:space="preserve">shall be put </w:t>
      </w:r>
      <w:r w:rsidRPr="00945F64">
        <w:rPr>
          <w:i/>
          <w:color w:val="7F7F7F" w:themeColor="text1" w:themeTint="80"/>
        </w:rPr>
        <w:t>on what has been reused from other (already finished) projects.</w:t>
      </w:r>
    </w:p>
    <w:p w14:paraId="012E7969" w14:textId="77777777" w:rsidR="00A26CD1" w:rsidRDefault="00A26CD1" w:rsidP="00A26CD1">
      <w:r>
        <w:t>This section provides an overview of projects, which are dealing with similar topics and lists already finished ones that provided inputs to this activity.</w:t>
      </w:r>
    </w:p>
    <w:p w14:paraId="6EF45F4C" w14:textId="77777777" w:rsidR="00A26CD1" w:rsidRDefault="00A26CD1" w:rsidP="00A26CD1">
      <w:r>
        <w:br w:type="page"/>
      </w:r>
    </w:p>
    <w:p w14:paraId="2FF8E29E" w14:textId="77777777" w:rsidR="00A26CD1" w:rsidRDefault="00A26CD1" w:rsidP="00762A4D">
      <w:pPr>
        <w:pStyle w:val="Heading1"/>
        <w:pageBreakBefore/>
        <w:numPr>
          <w:ilvl w:val="0"/>
          <w:numId w:val="39"/>
        </w:numPr>
        <w:tabs>
          <w:tab w:val="num" w:pos="432"/>
        </w:tabs>
        <w:spacing w:before="480" w:line="276" w:lineRule="auto"/>
        <w:ind w:left="493" w:hanging="493"/>
      </w:pPr>
      <w:bookmarkStart w:id="85" w:name="_Toc477341841"/>
      <w:r>
        <w:lastRenderedPageBreak/>
        <w:t>Service Identification</w:t>
      </w:r>
      <w:bookmarkEnd w:id="85"/>
    </w:p>
    <w:p w14:paraId="7A1A9E16" w14:textId="77777777" w:rsidR="00A26CD1" w:rsidRDefault="00A26CD1" w:rsidP="00A26CD1">
      <w:r w:rsidRPr="00FD2B31">
        <w:t xml:space="preserve">The purpose of this chapter is to provide a unique identification of the service and describe where the service </w:t>
      </w:r>
      <w:r>
        <w:t>is</w:t>
      </w:r>
      <w:r w:rsidRPr="00FD2B31">
        <w:t xml:space="preserve"> in term</w:t>
      </w:r>
      <w:r>
        <w:t>s of the engineering lifecycle.</w:t>
      </w:r>
    </w:p>
    <w:p w14:paraId="6A2FB843" w14:textId="77777777" w:rsidR="00A26CD1" w:rsidRDefault="00A26CD1" w:rsidP="00A26CD1">
      <w:r w:rsidRPr="004E3EAF">
        <w:rPr>
          <w:i/>
          <w:color w:val="7F7F7F" w:themeColor="text1" w:themeTint="80"/>
        </w:rPr>
        <w:t>The tables below shall be completed.</w:t>
      </w:r>
    </w:p>
    <w:tbl>
      <w:tblPr>
        <w:tblStyle w:val="LightGrid-Accent3"/>
        <w:tblW w:w="0" w:type="auto"/>
        <w:tblLook w:val="0480" w:firstRow="0" w:lastRow="0" w:firstColumn="1" w:lastColumn="0" w:noHBand="0" w:noVBand="1"/>
      </w:tblPr>
      <w:tblGrid>
        <w:gridCol w:w="3379"/>
        <w:gridCol w:w="5943"/>
      </w:tblGrid>
      <w:tr w:rsidR="00A26CD1" w14:paraId="6EAE2700"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43BCCF5C" w14:textId="77777777" w:rsidR="00A26CD1" w:rsidRPr="00365AFD" w:rsidRDefault="00A26CD1" w:rsidP="00A26CD1">
            <w:pPr>
              <w:pStyle w:val="TableHeader"/>
              <w:rPr>
                <w:b/>
              </w:rPr>
            </w:pPr>
            <w:r w:rsidRPr="00365AFD">
              <w:rPr>
                <w:b/>
              </w:rPr>
              <w:t>Name</w:t>
            </w:r>
          </w:p>
        </w:tc>
        <w:tc>
          <w:tcPr>
            <w:tcW w:w="5943" w:type="dxa"/>
          </w:tcPr>
          <w:p w14:paraId="3D6BE147" w14:textId="77777777" w:rsidR="00A26CD1" w:rsidRPr="00365AFD" w:rsidRDefault="00A26CD1" w:rsidP="00A26CD1">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Service Name</w:t>
            </w:r>
          </w:p>
        </w:tc>
      </w:tr>
      <w:tr w:rsidR="00A26CD1" w14:paraId="28CEDBA4" w14:textId="77777777" w:rsidTr="00A26CD1">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A1B0C69" w14:textId="77777777" w:rsidR="00A26CD1" w:rsidRPr="00365AFD" w:rsidRDefault="00A26CD1" w:rsidP="00A26CD1">
            <w:pPr>
              <w:pStyle w:val="TableHeader"/>
              <w:rPr>
                <w:b/>
              </w:rPr>
            </w:pPr>
            <w:r w:rsidRPr="00365AFD">
              <w:rPr>
                <w:b/>
              </w:rPr>
              <w:t>ID</w:t>
            </w:r>
          </w:p>
        </w:tc>
        <w:tc>
          <w:tcPr>
            <w:tcW w:w="5943" w:type="dxa"/>
          </w:tcPr>
          <w:p w14:paraId="6AB7D0B7" w14:textId="77777777" w:rsidR="00A26CD1" w:rsidRPr="00365AFD" w:rsidRDefault="00A26CD1" w:rsidP="00A26CD1">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Unique identity</w:t>
            </w:r>
            <w:r>
              <w:rPr>
                <w:color w:val="7F7F7F" w:themeColor="text1" w:themeTint="80"/>
              </w:rPr>
              <w:t xml:space="preserve">, e.g., in form of an MRN (Maritime Resource Name, see </w:t>
            </w:r>
            <w:r>
              <w:rPr>
                <w:color w:val="7F7F7F" w:themeColor="text1" w:themeTint="80"/>
              </w:rPr>
              <w:fldChar w:fldCharType="begin"/>
            </w:r>
            <w:r>
              <w:rPr>
                <w:color w:val="7F7F7F" w:themeColor="text1" w:themeTint="80"/>
              </w:rPr>
              <w:instrText xml:space="preserve"> REF _Ref459284225 \r \h </w:instrText>
            </w:r>
            <w:r>
              <w:rPr>
                <w:color w:val="7F7F7F" w:themeColor="text1" w:themeTint="80"/>
              </w:rPr>
            </w:r>
            <w:r>
              <w:rPr>
                <w:color w:val="7F7F7F" w:themeColor="text1" w:themeTint="80"/>
              </w:rPr>
              <w:fldChar w:fldCharType="separate"/>
            </w:r>
            <w:r>
              <w:rPr>
                <w:color w:val="7F7F7F" w:themeColor="text1" w:themeTint="80"/>
              </w:rPr>
              <w:t>[2]</w:t>
            </w:r>
            <w:r>
              <w:rPr>
                <w:color w:val="7F7F7F" w:themeColor="text1" w:themeTint="80"/>
              </w:rPr>
              <w:fldChar w:fldCharType="end"/>
            </w:r>
            <w:r>
              <w:rPr>
                <w:color w:val="7F7F7F" w:themeColor="text1" w:themeTint="80"/>
              </w:rPr>
              <w:t>)</w:t>
            </w:r>
          </w:p>
        </w:tc>
      </w:tr>
      <w:tr w:rsidR="00A26CD1" w14:paraId="2167B99A"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2CCF048" w14:textId="77777777" w:rsidR="00A26CD1" w:rsidRPr="00365AFD" w:rsidRDefault="00A26CD1" w:rsidP="00A26CD1">
            <w:pPr>
              <w:pStyle w:val="TableHeader"/>
              <w:rPr>
                <w:b/>
              </w:rPr>
            </w:pPr>
            <w:r w:rsidRPr="00365AFD">
              <w:rPr>
                <w:b/>
              </w:rPr>
              <w:t>Version</w:t>
            </w:r>
          </w:p>
        </w:tc>
        <w:tc>
          <w:tcPr>
            <w:tcW w:w="5943" w:type="dxa"/>
          </w:tcPr>
          <w:p w14:paraId="2B2ABB7F" w14:textId="77777777" w:rsidR="00A26CD1" w:rsidRPr="00365AFD" w:rsidRDefault="00A26CD1" w:rsidP="00A26CD1">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Version</w:t>
            </w:r>
            <w:r>
              <w:rPr>
                <w:color w:val="7F7F7F" w:themeColor="text1" w:themeTint="80"/>
              </w:rPr>
              <w:t xml:space="preserve"> of the XYZ service specification</w:t>
            </w:r>
          </w:p>
        </w:tc>
      </w:tr>
      <w:tr w:rsidR="00A26CD1" w14:paraId="0983E139" w14:textId="77777777" w:rsidTr="00A26CD1">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34800D8" w14:textId="77777777" w:rsidR="00A26CD1" w:rsidRPr="00365AFD" w:rsidRDefault="00A26CD1" w:rsidP="00A26CD1">
            <w:pPr>
              <w:pStyle w:val="TableHeader"/>
              <w:rPr>
                <w:b/>
              </w:rPr>
            </w:pPr>
            <w:r>
              <w:rPr>
                <w:b/>
              </w:rPr>
              <w:t>Description</w:t>
            </w:r>
          </w:p>
        </w:tc>
        <w:tc>
          <w:tcPr>
            <w:tcW w:w="5943" w:type="dxa"/>
          </w:tcPr>
          <w:p w14:paraId="1C552547" w14:textId="77777777" w:rsidR="00A26CD1" w:rsidRPr="004E3EAF" w:rsidRDefault="00A26CD1" w:rsidP="00A26CD1">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Description of the XYZ service</w:t>
            </w:r>
          </w:p>
        </w:tc>
      </w:tr>
      <w:tr w:rsidR="00A26CD1" w14:paraId="11596079"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36405AD" w14:textId="77777777" w:rsidR="00A26CD1" w:rsidRPr="00365AFD" w:rsidRDefault="00A26CD1" w:rsidP="00A26CD1">
            <w:pPr>
              <w:pStyle w:val="TableHeader"/>
              <w:rPr>
                <w:b/>
              </w:rPr>
            </w:pPr>
            <w:r w:rsidRPr="00365AFD">
              <w:rPr>
                <w:b/>
              </w:rPr>
              <w:t>Keywords</w:t>
            </w:r>
          </w:p>
        </w:tc>
        <w:tc>
          <w:tcPr>
            <w:tcW w:w="5943" w:type="dxa"/>
          </w:tcPr>
          <w:p w14:paraId="4F3A79A4" w14:textId="77777777" w:rsidR="00A26CD1" w:rsidRPr="00365AFD" w:rsidRDefault="00A26CD1" w:rsidP="00A26CD1">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Keywords that can be used to find the service in the service catalogue and taxonomy</w:t>
            </w:r>
          </w:p>
        </w:tc>
      </w:tr>
      <w:tr w:rsidR="00A26CD1" w14:paraId="4E409A6B" w14:textId="77777777" w:rsidTr="00A26CD1">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CD6B7E8" w14:textId="77777777" w:rsidR="00A26CD1" w:rsidRPr="00365AFD" w:rsidRDefault="00A26CD1" w:rsidP="00A26CD1">
            <w:pPr>
              <w:pStyle w:val="TableHeader"/>
              <w:rPr>
                <w:b/>
              </w:rPr>
            </w:pPr>
            <w:r w:rsidRPr="00365AFD">
              <w:rPr>
                <w:b/>
              </w:rPr>
              <w:t>Architect(s)</w:t>
            </w:r>
          </w:p>
        </w:tc>
        <w:tc>
          <w:tcPr>
            <w:tcW w:w="5943" w:type="dxa"/>
          </w:tcPr>
          <w:p w14:paraId="445A10BA" w14:textId="77777777" w:rsidR="00A26CD1" w:rsidRPr="00365AFD" w:rsidRDefault="00A26CD1" w:rsidP="00A26CD1">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Name of service architects and their organisation</w:t>
            </w:r>
          </w:p>
        </w:tc>
      </w:tr>
      <w:tr w:rsidR="00A26CD1" w14:paraId="44092F90"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F70D576" w14:textId="77777777" w:rsidR="00A26CD1" w:rsidRPr="00365AFD" w:rsidRDefault="00A26CD1" w:rsidP="00A26CD1">
            <w:pPr>
              <w:pStyle w:val="TableHeader"/>
              <w:rPr>
                <w:b/>
              </w:rPr>
            </w:pPr>
            <w:r>
              <w:rPr>
                <w:b/>
              </w:rPr>
              <w:t>Status</w:t>
            </w:r>
          </w:p>
        </w:tc>
        <w:tc>
          <w:tcPr>
            <w:tcW w:w="5943" w:type="dxa"/>
          </w:tcPr>
          <w:p w14:paraId="46B9DA7F" w14:textId="77777777" w:rsidR="00A26CD1" w:rsidRDefault="00A26CD1" w:rsidP="00A26CD1">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Status of the service in the engineering lifecycle – either “Provisional”, “Released”, “Deprecated” or “Deleted”.</w:t>
            </w:r>
            <w:r>
              <w:rPr>
                <w:rStyle w:val="FootnoteReference"/>
                <w:i w:val="0"/>
                <w:color w:val="7F7F7F" w:themeColor="text1" w:themeTint="80"/>
              </w:rPr>
              <w:footnoteReference w:id="4"/>
            </w:r>
          </w:p>
          <w:p w14:paraId="630010AD" w14:textId="77777777" w:rsidR="00A26CD1" w:rsidRDefault="00A26CD1" w:rsidP="00A26CD1">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“Provisional”: the service necessity has been identified, and a short description is available, but the full service specification is not yet ready.</w:t>
            </w:r>
          </w:p>
          <w:p w14:paraId="148CB52F" w14:textId="77777777" w:rsidR="00A26CD1" w:rsidRDefault="00A26CD1" w:rsidP="00A26CD1">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“Released”: the full service specification is ready.</w:t>
            </w:r>
          </w:p>
          <w:p w14:paraId="750F9AF9" w14:textId="77777777" w:rsidR="00A26CD1" w:rsidRDefault="00A26CD1" w:rsidP="00A26CD1">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“Deprecated”: service specification is announced to become invalid in the near future.</w:t>
            </w:r>
          </w:p>
          <w:p w14:paraId="72B9268F" w14:textId="77777777" w:rsidR="00A26CD1" w:rsidRPr="00365AFD" w:rsidRDefault="00A26CD1" w:rsidP="00A26CD1">
            <w:pPr>
              <w:pStyle w:val="Tablecomment"/>
              <w:cnfStyle w:val="000000100000" w:firstRow="0" w:lastRow="0" w:firstColumn="0" w:lastColumn="0" w:oddVBand="0" w:evenVBand="0" w:oddHBand="1" w:evenHBand="0" w:firstRowFirstColumn="0" w:firstRowLastColumn="0" w:lastRowFirstColumn="0" w:lastRowLastColumn="0"/>
            </w:pPr>
            <w:r>
              <w:rPr>
                <w:color w:val="7F7F7F" w:themeColor="text1" w:themeTint="80"/>
              </w:rPr>
              <w:t>“Deleted”: service specification is not valid any more.</w:t>
            </w:r>
          </w:p>
        </w:tc>
      </w:tr>
    </w:tbl>
    <w:p w14:paraId="2F728BA5" w14:textId="77777777" w:rsidR="00A26CD1" w:rsidRDefault="00A26CD1" w:rsidP="00A26CD1"/>
    <w:p w14:paraId="5863F4BC" w14:textId="77777777" w:rsidR="00A26CD1" w:rsidRDefault="00A26CD1" w:rsidP="00762A4D">
      <w:pPr>
        <w:pStyle w:val="Heading1"/>
        <w:pageBreakBefore/>
        <w:numPr>
          <w:ilvl w:val="0"/>
          <w:numId w:val="39"/>
        </w:numPr>
        <w:tabs>
          <w:tab w:val="num" w:pos="432"/>
        </w:tabs>
        <w:spacing w:before="480" w:line="276" w:lineRule="auto"/>
        <w:ind w:left="493" w:hanging="493"/>
      </w:pPr>
      <w:bookmarkStart w:id="86" w:name="_Toc477341842"/>
      <w:r>
        <w:lastRenderedPageBreak/>
        <w:t>Operational Context</w:t>
      </w:r>
      <w:bookmarkEnd w:id="86"/>
    </w:p>
    <w:p w14:paraId="0DB0A831" w14:textId="77777777" w:rsidR="00A26CD1" w:rsidRDefault="00A26CD1" w:rsidP="00A26CD1">
      <w:r>
        <w:t>This section describes the context of the service from an operational perspective.</w:t>
      </w:r>
    </w:p>
    <w:p w14:paraId="4D3115C0" w14:textId="77777777" w:rsidR="00A26CD1" w:rsidRDefault="00A26CD1" w:rsidP="00A26CD1">
      <w:pPr>
        <w:rPr>
          <w:i/>
          <w:color w:val="7F7F7F" w:themeColor="text1" w:themeTint="80"/>
        </w:rPr>
      </w:pPr>
      <w:r w:rsidRPr="004E3EAF">
        <w:rPr>
          <w:i/>
          <w:color w:val="7F7F7F" w:themeColor="text1" w:themeTint="80"/>
        </w:rPr>
        <w:t xml:space="preserve">The operational context </w:t>
      </w:r>
      <w:r>
        <w:rPr>
          <w:i/>
          <w:color w:val="7F7F7F" w:themeColor="text1" w:themeTint="80"/>
        </w:rPr>
        <w:t xml:space="preserve">description </w:t>
      </w:r>
      <w:r w:rsidRPr="004E3EAF">
        <w:rPr>
          <w:i/>
          <w:color w:val="7F7F7F" w:themeColor="text1" w:themeTint="80"/>
        </w:rPr>
        <w:t xml:space="preserve">should </w:t>
      </w:r>
      <w:r>
        <w:rPr>
          <w:i/>
          <w:color w:val="7F7F7F" w:themeColor="text1" w:themeTint="80"/>
        </w:rPr>
        <w:t>be based on the description of the operational model, consisting of a structure of operational nodes and operational activities. If such an operational model exists, this section shall provide references to it. If no such operational model exists, then its main aspects shall be described in this section.</w:t>
      </w:r>
    </w:p>
    <w:p w14:paraId="6F1C3832" w14:textId="77777777" w:rsidR="00A26CD1" w:rsidRDefault="00A26CD1" w:rsidP="00A26CD1">
      <w:pPr>
        <w:rPr>
          <w:i/>
          <w:color w:val="7F7F7F" w:themeColor="text1" w:themeTint="80"/>
        </w:rPr>
      </w:pPr>
      <w:r>
        <w:rPr>
          <w:i/>
          <w:color w:val="7F7F7F" w:themeColor="text1" w:themeTint="80"/>
        </w:rPr>
        <w:t>Optionally, a simple high level use case, described in layman’s terms, could be provided as an introduction to this section.</w:t>
      </w:r>
    </w:p>
    <w:p w14:paraId="28A4C103" w14:textId="77777777" w:rsidR="00A26CD1" w:rsidRPr="004E3EAF" w:rsidRDefault="00A26CD1" w:rsidP="00A26CD1">
      <w:pPr>
        <w:rPr>
          <w:i/>
          <w:color w:val="7F7F7F" w:themeColor="text1" w:themeTint="80"/>
        </w:rPr>
      </w:pPr>
      <w:r>
        <w:rPr>
          <w:i/>
          <w:color w:val="7F7F7F" w:themeColor="text1" w:themeTint="80"/>
        </w:rPr>
        <w:t xml:space="preserve">The operational context shall </w:t>
      </w:r>
      <w:r w:rsidRPr="004E3EAF">
        <w:rPr>
          <w:i/>
          <w:color w:val="7F7F7F" w:themeColor="text1" w:themeTint="80"/>
        </w:rPr>
        <w:t xml:space="preserve">be a description of how the service supports interaction among operational </w:t>
      </w:r>
      <w:r>
        <w:rPr>
          <w:i/>
          <w:color w:val="7F7F7F" w:themeColor="text1" w:themeTint="80"/>
        </w:rPr>
        <w:t>nodes</w:t>
      </w:r>
      <w:r w:rsidRPr="004E3EAF">
        <w:rPr>
          <w:i/>
          <w:color w:val="7F7F7F" w:themeColor="text1" w:themeTint="80"/>
        </w:rPr>
        <w:t>. This can be achieved in two different levels of granularity:</w:t>
      </w:r>
    </w:p>
    <w:p w14:paraId="538D6AD4" w14:textId="77777777" w:rsidR="00A26CD1" w:rsidRPr="004E3EAF" w:rsidRDefault="00A26CD1" w:rsidP="00A26CD1">
      <w:pPr>
        <w:pStyle w:val="NumberedList1"/>
        <w:rPr>
          <w:i/>
          <w:color w:val="7F7F7F" w:themeColor="text1" w:themeTint="80"/>
        </w:rPr>
      </w:pPr>
      <w:r w:rsidRPr="004E3EAF">
        <w:rPr>
          <w:i/>
          <w:color w:val="7F7F7F" w:themeColor="text1" w:themeTint="80"/>
        </w:rPr>
        <w:t xml:space="preserve">A description of how the service supports the interaction between operational nodes. </w:t>
      </w:r>
      <w:r>
        <w:rPr>
          <w:i/>
          <w:color w:val="7F7F7F" w:themeColor="text1" w:themeTint="80"/>
        </w:rPr>
        <w:t>This basically consists of an overview about which operational nodes shall provide the service and which operational nodes will consume the service.</w:t>
      </w:r>
    </w:p>
    <w:p w14:paraId="73481F94" w14:textId="77777777" w:rsidR="00A26CD1" w:rsidRPr="00BE5DA1" w:rsidRDefault="00A26CD1" w:rsidP="00A26CD1">
      <w:pPr>
        <w:pStyle w:val="NumberedList1"/>
        <w:rPr>
          <w:i/>
          <w:color w:val="7F7F7F" w:themeColor="text1" w:themeTint="80"/>
        </w:rPr>
      </w:pPr>
      <w:r w:rsidRPr="004E3EAF">
        <w:rPr>
          <w:i/>
          <w:color w:val="7F7F7F" w:themeColor="text1" w:themeTint="80"/>
        </w:rPr>
        <w:t xml:space="preserve">A more detailed description that indicates what </w:t>
      </w:r>
      <w:r>
        <w:rPr>
          <w:i/>
          <w:color w:val="7F7F7F" w:themeColor="text1" w:themeTint="80"/>
        </w:rPr>
        <w:t xml:space="preserve">operational </w:t>
      </w:r>
      <w:r w:rsidRPr="004E3EAF">
        <w:rPr>
          <w:i/>
          <w:color w:val="7F7F7F" w:themeColor="text1" w:themeTint="80"/>
        </w:rPr>
        <w:t xml:space="preserve">activities the service supports in a process model. </w:t>
      </w:r>
    </w:p>
    <w:p w14:paraId="30F0656E" w14:textId="77777777" w:rsidR="00A26CD1" w:rsidRDefault="00A26CD1" w:rsidP="00A26CD1">
      <w:pPr>
        <w:rPr>
          <w:i/>
          <w:color w:val="7F7F7F" w:themeColor="text1" w:themeTint="80"/>
        </w:rPr>
      </w:pPr>
    </w:p>
    <w:p w14:paraId="116FFFC3" w14:textId="77777777" w:rsidR="00A26CD1" w:rsidRPr="004E3EAF" w:rsidRDefault="00A26CD1" w:rsidP="00A26CD1">
      <w:pPr>
        <w:rPr>
          <w:i/>
          <w:color w:val="7F7F7F" w:themeColor="text1" w:themeTint="80"/>
        </w:rPr>
      </w:pPr>
      <w:r w:rsidRPr="004E3EAF">
        <w:rPr>
          <w:i/>
          <w:color w:val="7F7F7F" w:themeColor="text1" w:themeTint="80"/>
        </w:rPr>
        <w:t xml:space="preserve">Moreover, the operational context should describe any requirement the service will fulfil or adhere to. </w:t>
      </w:r>
      <w:r w:rsidRPr="00BE5DA1">
        <w:rPr>
          <w:i/>
          <w:color w:val="7F7F7F" w:themeColor="text1" w:themeTint="80"/>
        </w:rPr>
        <w:t>This refers to functional as well as non-functional requirements</w:t>
      </w:r>
      <w:r>
        <w:rPr>
          <w:i/>
          <w:color w:val="7F7F7F" w:themeColor="text1" w:themeTint="80"/>
        </w:rPr>
        <w:t xml:space="preserve"> at high level (business/regulatory requirements, system requirements, user requirements)</w:t>
      </w:r>
      <w:r w:rsidRPr="00BE5DA1">
        <w:rPr>
          <w:i/>
          <w:color w:val="7F7F7F" w:themeColor="text1" w:themeTint="80"/>
        </w:rPr>
        <w:t xml:space="preserve">. Especially, information exchange requirements are of much interest since the major objective of services is to support interaction between operational </w:t>
      </w:r>
      <w:r>
        <w:rPr>
          <w:i/>
          <w:color w:val="7F7F7F" w:themeColor="text1" w:themeTint="80"/>
        </w:rPr>
        <w:t>nodes</w:t>
      </w:r>
      <w:r w:rsidRPr="00BE5DA1">
        <w:rPr>
          <w:i/>
          <w:color w:val="7F7F7F" w:themeColor="text1" w:themeTint="80"/>
        </w:rPr>
        <w:t>.</w:t>
      </w:r>
    </w:p>
    <w:p w14:paraId="10B3844E" w14:textId="77777777" w:rsidR="00A26CD1" w:rsidRPr="004E3EAF" w:rsidRDefault="00A26CD1" w:rsidP="00A26CD1">
      <w:pPr>
        <w:rPr>
          <w:i/>
          <w:color w:val="7F7F7F" w:themeColor="text1" w:themeTint="80"/>
        </w:rPr>
      </w:pPr>
      <w:r w:rsidRPr="004E3EAF">
        <w:rPr>
          <w:i/>
          <w:color w:val="7F7F7F" w:themeColor="text1" w:themeTint="80"/>
        </w:rPr>
        <w:t xml:space="preserve">The </w:t>
      </w:r>
      <w:r w:rsidRPr="00BE5DA1">
        <w:rPr>
          <w:i/>
          <w:color w:val="7F7F7F" w:themeColor="text1" w:themeTint="80"/>
        </w:rPr>
        <w:t xml:space="preserve">source material for the operational context description should </w:t>
      </w:r>
      <w:r>
        <w:rPr>
          <w:i/>
          <w:color w:val="7F7F7F" w:themeColor="text1" w:themeTint="80"/>
        </w:rPr>
        <w:t xml:space="preserve">ideally </w:t>
      </w:r>
      <w:r w:rsidRPr="00BE5DA1">
        <w:rPr>
          <w:i/>
          <w:color w:val="7F7F7F" w:themeColor="text1" w:themeTint="80"/>
        </w:rPr>
        <w:t xml:space="preserve">be provided by operational </w:t>
      </w:r>
      <w:r>
        <w:rPr>
          <w:i/>
          <w:color w:val="7F7F7F" w:themeColor="text1" w:themeTint="80"/>
        </w:rPr>
        <w:t>users</w:t>
      </w:r>
      <w:r w:rsidRPr="00BE5DA1">
        <w:rPr>
          <w:i/>
          <w:color w:val="7F7F7F" w:themeColor="text1" w:themeTint="80"/>
        </w:rPr>
        <w:t xml:space="preserve"> and is</w:t>
      </w:r>
      <w:r w:rsidRPr="00C52944">
        <w:rPr>
          <w:i/>
          <w:color w:val="7F7F7F" w:themeColor="text1" w:themeTint="80"/>
        </w:rPr>
        <w:t xml:space="preserve"> normally expressed in dedicated requirements documentation. Ensure that the applicable documents are defined in the</w:t>
      </w:r>
      <w:r w:rsidRPr="004E3EAF">
        <w:rPr>
          <w:i/>
          <w:color w:val="7F7F7F" w:themeColor="text1" w:themeTint="80"/>
        </w:rPr>
        <w:t xml:space="preserve"> References section.</w:t>
      </w:r>
      <w:r>
        <w:rPr>
          <w:i/>
          <w:color w:val="7F7F7F" w:themeColor="text1" w:themeTint="80"/>
        </w:rPr>
        <w:t xml:space="preserve"> If no requirements documents are available, then the basic requirements for the service shall be defined in the dedicated sub-section below.</w:t>
      </w:r>
    </w:p>
    <w:p w14:paraId="51E75B1C" w14:textId="77777777" w:rsidR="00A26CD1" w:rsidRPr="004E3EAF" w:rsidRDefault="00A26CD1" w:rsidP="00A26CD1">
      <w:pPr>
        <w:rPr>
          <w:i/>
          <w:color w:val="7F7F7F" w:themeColor="text1" w:themeTint="80"/>
        </w:rPr>
      </w:pPr>
      <w:r w:rsidRPr="004E3EAF">
        <w:rPr>
          <w:i/>
          <w:color w:val="7F7F7F" w:themeColor="text1" w:themeTint="80"/>
        </w:rPr>
        <w:t>Architectural elements applicable for this description are:</w:t>
      </w:r>
    </w:p>
    <w:p w14:paraId="339F128C" w14:textId="77777777" w:rsidR="00A26CD1" w:rsidRPr="004E3EAF" w:rsidRDefault="00A26CD1" w:rsidP="00A26CD1">
      <w:pPr>
        <w:pStyle w:val="BulletList1"/>
        <w:ind w:left="714" w:hanging="357"/>
        <w:rPr>
          <w:i/>
          <w:color w:val="7F7F7F" w:themeColor="text1" w:themeTint="80"/>
        </w:rPr>
      </w:pPr>
      <w:r w:rsidRPr="004E3EAF">
        <w:rPr>
          <w:i/>
          <w:color w:val="7F7F7F" w:themeColor="text1" w:themeTint="80"/>
        </w:rPr>
        <w:t>Service</w:t>
      </w:r>
    </w:p>
    <w:p w14:paraId="7897425F" w14:textId="77777777" w:rsidR="00A26CD1" w:rsidRPr="004E3EAF" w:rsidRDefault="00A26CD1" w:rsidP="00A26CD1">
      <w:pPr>
        <w:pStyle w:val="BulletList1"/>
        <w:ind w:left="714" w:hanging="357"/>
        <w:rPr>
          <w:i/>
          <w:color w:val="7F7F7F" w:themeColor="text1" w:themeTint="80"/>
        </w:rPr>
      </w:pPr>
      <w:r w:rsidRPr="004E3EAF">
        <w:rPr>
          <w:i/>
          <w:color w:val="7F7F7F" w:themeColor="text1" w:themeTint="80"/>
        </w:rPr>
        <w:t>Nodes</w:t>
      </w:r>
    </w:p>
    <w:p w14:paraId="5DDA3B95" w14:textId="77777777" w:rsidR="00A26CD1" w:rsidRPr="004E3EAF" w:rsidRDefault="00A26CD1" w:rsidP="00A26CD1">
      <w:pPr>
        <w:pStyle w:val="BulletList1"/>
        <w:ind w:left="714" w:hanging="357"/>
        <w:rPr>
          <w:i/>
          <w:color w:val="7F7F7F" w:themeColor="text1" w:themeTint="80"/>
        </w:rPr>
      </w:pPr>
      <w:r w:rsidRPr="004E3EAF">
        <w:rPr>
          <w:i/>
          <w:color w:val="7F7F7F" w:themeColor="text1" w:themeTint="80"/>
        </w:rPr>
        <w:t xml:space="preserve">Operational Activities </w:t>
      </w:r>
    </w:p>
    <w:p w14:paraId="182CB3C0" w14:textId="77777777" w:rsidR="00A26CD1" w:rsidRPr="004E3EAF" w:rsidRDefault="00A26CD1" w:rsidP="00A26CD1">
      <w:pPr>
        <w:pStyle w:val="BulletList1"/>
        <w:ind w:left="714" w:hanging="357"/>
        <w:rPr>
          <w:i/>
          <w:color w:val="7F7F7F" w:themeColor="text1" w:themeTint="80"/>
        </w:rPr>
      </w:pPr>
      <w:r w:rsidRPr="004E3EAF">
        <w:rPr>
          <w:i/>
          <w:color w:val="7F7F7F" w:themeColor="text1" w:themeTint="80"/>
        </w:rPr>
        <w:t>Information Exchange Requirements</w:t>
      </w:r>
    </w:p>
    <w:p w14:paraId="05F88074" w14:textId="77777777" w:rsidR="00A26CD1" w:rsidRDefault="00A26CD1" w:rsidP="00762A4D">
      <w:pPr>
        <w:pStyle w:val="Heading2"/>
        <w:numPr>
          <w:ilvl w:val="1"/>
          <w:numId w:val="39"/>
        </w:numPr>
        <w:tabs>
          <w:tab w:val="left" w:pos="709"/>
        </w:tabs>
        <w:spacing w:before="200" w:line="276" w:lineRule="auto"/>
        <w:ind w:right="0"/>
      </w:pPr>
      <w:bookmarkStart w:id="87" w:name="_Ref442963650"/>
      <w:bookmarkStart w:id="88" w:name="_Toc477341843"/>
      <w:r>
        <w:t xml:space="preserve">Functional and Non-functional </w:t>
      </w:r>
      <w:r w:rsidRPr="0028717C">
        <w:t>Requirements</w:t>
      </w:r>
      <w:bookmarkEnd w:id="87"/>
      <w:bookmarkEnd w:id="88"/>
    </w:p>
    <w:p w14:paraId="2964A25B" w14:textId="77777777" w:rsidR="00A26CD1" w:rsidRPr="0082190E" w:rsidRDefault="00A26CD1" w:rsidP="00A26CD1">
      <w:pPr>
        <w:rPr>
          <w:i/>
          <w:color w:val="7F7F7F" w:themeColor="text1" w:themeTint="80"/>
        </w:rPr>
      </w:pPr>
      <w:r w:rsidRPr="0082190E">
        <w:rPr>
          <w:i/>
          <w:color w:val="7F7F7F" w:themeColor="text1" w:themeTint="80"/>
        </w:rPr>
        <w:t xml:space="preserve">This section lists all </w:t>
      </w:r>
      <w:r>
        <w:rPr>
          <w:i/>
          <w:color w:val="7F7F7F" w:themeColor="text1" w:themeTint="80"/>
        </w:rPr>
        <w:t>(functional and non-functional) r</w:t>
      </w:r>
      <w:r w:rsidRPr="0082190E">
        <w:rPr>
          <w:i/>
          <w:color w:val="7F7F7F" w:themeColor="text1" w:themeTint="80"/>
        </w:rPr>
        <w:t>equirements</w:t>
      </w:r>
      <w:r>
        <w:rPr>
          <w:i/>
          <w:color w:val="7F7F7F" w:themeColor="text1" w:themeTint="80"/>
        </w:rPr>
        <w:t xml:space="preserve"> applicable to the s</w:t>
      </w:r>
      <w:r w:rsidRPr="0082190E">
        <w:rPr>
          <w:i/>
          <w:color w:val="7F7F7F" w:themeColor="text1" w:themeTint="80"/>
        </w:rPr>
        <w:t>ervice being described. A tabular list of requirements shall be added here. If external requirement</w:t>
      </w:r>
      <w:r>
        <w:rPr>
          <w:i/>
          <w:color w:val="7F7F7F" w:themeColor="text1" w:themeTint="80"/>
        </w:rPr>
        <w:t>s</w:t>
      </w:r>
      <w:r w:rsidRPr="0082190E">
        <w:rPr>
          <w:i/>
          <w:color w:val="7F7F7F" w:themeColor="text1" w:themeTint="80"/>
        </w:rPr>
        <w:t xml:space="preserve"> documents are available, then the tables shall refer to these requirements, otherwise the requirements shall be documented here.</w:t>
      </w:r>
    </w:p>
    <w:p w14:paraId="14B54A16" w14:textId="77777777" w:rsidR="00A26CD1" w:rsidRPr="00F254BD" w:rsidRDefault="00A26CD1" w:rsidP="00A26CD1">
      <w:pPr>
        <w:rPr>
          <w:b/>
          <w:i/>
          <w:color w:val="7F7F7F" w:themeColor="text1" w:themeTint="80"/>
        </w:rPr>
      </w:pPr>
      <w:r>
        <w:rPr>
          <w:i/>
          <w:color w:val="7F7F7F" w:themeColor="text1" w:themeTint="80"/>
        </w:rPr>
        <w:t>The s</w:t>
      </w:r>
      <w:r w:rsidRPr="00943E0B">
        <w:rPr>
          <w:i/>
          <w:color w:val="7F7F7F" w:themeColor="text1" w:themeTint="80"/>
        </w:rPr>
        <w:t xml:space="preserve">ervice MUST be linked to at least one </w:t>
      </w:r>
      <w:r>
        <w:rPr>
          <w:i/>
          <w:color w:val="7F7F7F" w:themeColor="text1" w:themeTint="80"/>
        </w:rPr>
        <w:t>requirement</w:t>
      </w:r>
      <w:r w:rsidRPr="00943E0B">
        <w:rPr>
          <w:i/>
          <w:color w:val="7F7F7F" w:themeColor="text1" w:themeTint="80"/>
        </w:rPr>
        <w:t>. At least one of the following tables shall be presented in this section. The first table lists references to requirements available from external documents. Make sure you document the source</w:t>
      </w:r>
      <w:r>
        <w:rPr>
          <w:i/>
          <w:color w:val="7F7F7F" w:themeColor="text1" w:themeTint="80"/>
        </w:rPr>
        <w:t>s</w:t>
      </w:r>
      <w:r w:rsidRPr="00943E0B">
        <w:rPr>
          <w:i/>
          <w:color w:val="7F7F7F" w:themeColor="text1" w:themeTint="80"/>
        </w:rPr>
        <w:t xml:space="preserve"> from where the requirements are coming from. The second table lists new requirements defined for the first time in this </w:t>
      </w:r>
      <w:r>
        <w:rPr>
          <w:i/>
          <w:color w:val="7F7F7F" w:themeColor="text1" w:themeTint="80"/>
        </w:rPr>
        <w:t>s</w:t>
      </w:r>
      <w:r w:rsidRPr="00943E0B">
        <w:rPr>
          <w:i/>
          <w:color w:val="7F7F7F" w:themeColor="text1" w:themeTint="80"/>
        </w:rPr>
        <w:t xml:space="preserve">ervice </w:t>
      </w:r>
      <w:r>
        <w:rPr>
          <w:i/>
          <w:color w:val="7F7F7F" w:themeColor="text1" w:themeTint="80"/>
        </w:rPr>
        <w:t>s</w:t>
      </w:r>
      <w:r w:rsidRPr="00943E0B">
        <w:rPr>
          <w:i/>
          <w:color w:val="7F7F7F" w:themeColor="text1" w:themeTint="80"/>
        </w:rPr>
        <w:t xml:space="preserve">pecification </w:t>
      </w:r>
      <w:r>
        <w:rPr>
          <w:i/>
          <w:color w:val="7F7F7F" w:themeColor="text1" w:themeTint="80"/>
        </w:rPr>
        <w:t>d</w:t>
      </w:r>
      <w:r w:rsidRPr="00943E0B">
        <w:rPr>
          <w:i/>
          <w:color w:val="7F7F7F" w:themeColor="text1" w:themeTint="80"/>
        </w:rPr>
        <w:t>ocument</w:t>
      </w:r>
      <w:r w:rsidRPr="00F254BD">
        <w:rPr>
          <w:b/>
          <w:i/>
          <w:color w:val="7F7F7F" w:themeColor="text1" w:themeTint="80"/>
        </w:rPr>
        <w:t>.</w:t>
      </w:r>
    </w:p>
    <w:p w14:paraId="09E7FD58" w14:textId="77777777" w:rsidR="00A26CD1" w:rsidRDefault="00A26CD1" w:rsidP="00A26CD1">
      <w:r>
        <w:t xml:space="preserve">The table below lists applicable existing requirements for the </w:t>
      </w:r>
      <w:r w:rsidRPr="00A950BD">
        <w:rPr>
          <w:i/>
          <w:color w:val="7F7F7F" w:themeColor="text1" w:themeTint="80"/>
        </w:rPr>
        <w:t>XYZ</w:t>
      </w:r>
      <w:r>
        <w:t xml:space="preserve"> service. </w:t>
      </w:r>
    </w:p>
    <w:p w14:paraId="23EEDA29" w14:textId="77777777" w:rsidR="00A26CD1" w:rsidRDefault="00A26CD1" w:rsidP="00A26CD1">
      <w:pPr>
        <w:pStyle w:val="Caption"/>
      </w:pPr>
      <w:bookmarkStart w:id="89" w:name="_Ref444601713"/>
      <w:bookmarkStart w:id="90" w:name="_Toc477342199"/>
      <w:r>
        <w:t xml:space="preserve">Table </w:t>
      </w:r>
      <w:r>
        <w:fldChar w:fldCharType="begin"/>
      </w:r>
      <w:r>
        <w:instrText xml:space="preserve"> SEQ Table \* ARABIC </w:instrText>
      </w:r>
      <w:r>
        <w:fldChar w:fldCharType="separate"/>
      </w:r>
      <w:r>
        <w:rPr>
          <w:noProof/>
        </w:rPr>
        <w:t>1</w:t>
      </w:r>
      <w:r>
        <w:fldChar w:fldCharType="end"/>
      </w:r>
      <w:bookmarkEnd w:id="89"/>
      <w:r>
        <w:t>: Requirements Tracing</w:t>
      </w:r>
      <w:bookmarkEnd w:id="90"/>
    </w:p>
    <w:tbl>
      <w:tblPr>
        <w:tblStyle w:val="LightShading-Accent3"/>
        <w:tblW w:w="0" w:type="auto"/>
        <w:tblLayout w:type="fixed"/>
        <w:tblLook w:val="0480" w:firstRow="0" w:lastRow="0" w:firstColumn="1" w:lastColumn="0" w:noHBand="0" w:noVBand="1"/>
      </w:tblPr>
      <w:tblGrid>
        <w:gridCol w:w="1951"/>
        <w:gridCol w:w="2268"/>
        <w:gridCol w:w="4111"/>
        <w:gridCol w:w="1809"/>
      </w:tblGrid>
      <w:tr w:rsidR="00A26CD1" w:rsidRPr="002C6382" w14:paraId="282BA64B"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D340B6C" w14:textId="77777777" w:rsidR="00A26CD1" w:rsidRPr="00140291" w:rsidRDefault="00A26CD1" w:rsidP="00A26CD1">
            <w:pPr>
              <w:pStyle w:val="TableHeader"/>
              <w:rPr>
                <w:b/>
              </w:rPr>
            </w:pPr>
            <w:r>
              <w:rPr>
                <w:b/>
              </w:rPr>
              <w:t>Requirement Id</w:t>
            </w: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0A6EE5F" w14:textId="77777777" w:rsidR="00A26CD1"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Requirement Name</w:t>
            </w: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F139EEF"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Requirement Text</w:t>
            </w: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EC50A5F" w14:textId="77777777" w:rsidR="00A26CD1" w:rsidRPr="002F6EBA"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References</w:t>
            </w:r>
          </w:p>
        </w:tc>
      </w:tr>
      <w:tr w:rsidR="00A26CD1" w:rsidRPr="002C6382" w14:paraId="281EBBE0"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D976589" w14:textId="77777777" w:rsidR="00A26CD1" w:rsidRPr="0055502C" w:rsidRDefault="00A26CD1" w:rsidP="00A26CD1">
            <w:pPr>
              <w:pStyle w:val="Tablecomment"/>
              <w:rPr>
                <w:b w:val="0"/>
                <w:i w:val="0"/>
              </w:rPr>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41F0DE4" w14:textId="77777777" w:rsidR="00A26CD1" w:rsidRPr="0055502C"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664A47D" w14:textId="77777777" w:rsidR="00A26CD1" w:rsidRPr="0055502C"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6E07463E" w14:textId="77777777" w:rsidR="00A26CD1" w:rsidRPr="0055502C"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A26CD1" w:rsidRPr="004C1FF1" w14:paraId="414962A4"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E1A43E3" w14:textId="77777777" w:rsidR="00A26CD1" w:rsidRPr="00926760" w:rsidDel="003A074A" w:rsidRDefault="00A26CD1" w:rsidP="00A26CD1">
            <w:pPr>
              <w:pStyle w:val="Tablecomment"/>
              <w:rPr>
                <w:b w:val="0"/>
                <w:i w:val="0"/>
              </w:rPr>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0AB2832" w14:textId="77777777" w:rsidR="00A26CD1" w:rsidRPr="0055502C" w:rsidRDefault="00A26CD1" w:rsidP="00A26CD1">
            <w:pPr>
              <w:pStyle w:val="Tablecomment"/>
              <w:cnfStyle w:val="000000100000" w:firstRow="0" w:lastRow="0" w:firstColumn="0" w:lastColumn="0" w:oddVBand="0" w:evenVBand="0" w:oddHBand="1" w:evenHBand="0" w:firstRowFirstColumn="0" w:firstRowLastColumn="0" w:lastRowFirstColumn="0" w:lastRowLastColumn="0"/>
              <w:rPr>
                <w:b/>
                <w:i w:val="0"/>
              </w:rPr>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131B9A5" w14:textId="77777777" w:rsidR="00A26CD1" w:rsidRPr="0055502C" w:rsidRDefault="00A26CD1" w:rsidP="00A26CD1">
            <w:pPr>
              <w:pStyle w:val="Tablecomment"/>
              <w:cnfStyle w:val="000000100000" w:firstRow="0" w:lastRow="0" w:firstColumn="0" w:lastColumn="0" w:oddVBand="0" w:evenVBand="0" w:oddHBand="1" w:evenHBand="0" w:firstRowFirstColumn="0" w:firstRowLastColumn="0" w:lastRowFirstColumn="0" w:lastRowLastColumn="0"/>
              <w:rPr>
                <w:b/>
                <w:i w:val="0"/>
              </w:rPr>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BAB9A40" w14:textId="77777777" w:rsidR="00A26CD1" w:rsidRPr="0055502C" w:rsidRDefault="00A26CD1" w:rsidP="00A26CD1">
            <w:pPr>
              <w:pStyle w:val="Tablecomment"/>
              <w:cnfStyle w:val="000000100000" w:firstRow="0" w:lastRow="0" w:firstColumn="0" w:lastColumn="0" w:oddVBand="0" w:evenVBand="0" w:oddHBand="1" w:evenHBand="0" w:firstRowFirstColumn="0" w:firstRowLastColumn="0" w:lastRowFirstColumn="0" w:lastRowLastColumn="0"/>
              <w:rPr>
                <w:b/>
                <w:i w:val="0"/>
              </w:rPr>
            </w:pPr>
          </w:p>
        </w:tc>
      </w:tr>
      <w:tr w:rsidR="00A26CD1" w:rsidRPr="002C6382" w14:paraId="314E03DC"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195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759FBCE" w14:textId="77777777" w:rsidR="00A26CD1" w:rsidRPr="00926760" w:rsidDel="003A074A" w:rsidRDefault="00A26CD1" w:rsidP="00A26CD1">
            <w:pPr>
              <w:pStyle w:val="Tablecomment"/>
              <w:rPr>
                <w:b w:val="0"/>
                <w:i w:val="0"/>
              </w:rPr>
            </w:pPr>
          </w:p>
        </w:tc>
        <w:tc>
          <w:tcPr>
            <w:tcW w:w="2268"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21DD997" w14:textId="77777777" w:rsidR="00A26CD1" w:rsidRPr="00CF110B"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4111"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E3141D6" w14:textId="77777777" w:rsidR="00A26CD1" w:rsidRPr="00CF110B"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c>
          <w:tcPr>
            <w:tcW w:w="1809"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62B76942" w14:textId="77777777" w:rsidR="00A26CD1" w:rsidRPr="00B24ECE"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8F6E491" w14:textId="77777777" w:rsidR="00A26CD1" w:rsidRDefault="00A26CD1" w:rsidP="00A26CD1"/>
    <w:p w14:paraId="52AB59C1" w14:textId="77777777" w:rsidR="00A26CD1" w:rsidRDefault="00A26CD1" w:rsidP="00A26CD1">
      <w:r>
        <w:t xml:space="preserve">The table below defines additional requirements for the </w:t>
      </w:r>
      <w:r w:rsidRPr="00A950BD">
        <w:rPr>
          <w:i/>
          <w:color w:val="7F7F7F" w:themeColor="text1" w:themeTint="80"/>
        </w:rPr>
        <w:t>XYZ</w:t>
      </w:r>
      <w:r>
        <w:t xml:space="preserve"> service.</w:t>
      </w:r>
    </w:p>
    <w:p w14:paraId="129F1B1B" w14:textId="77777777" w:rsidR="00A26CD1" w:rsidRDefault="00A26CD1" w:rsidP="00A26CD1">
      <w:pPr>
        <w:pStyle w:val="Caption"/>
      </w:pPr>
      <w:bookmarkStart w:id="91" w:name="_Toc477342200"/>
      <w:r>
        <w:t xml:space="preserve">Table </w:t>
      </w:r>
      <w:r>
        <w:fldChar w:fldCharType="begin"/>
      </w:r>
      <w:r>
        <w:instrText xml:space="preserve"> SEQ Table \* ARABIC </w:instrText>
      </w:r>
      <w:r>
        <w:fldChar w:fldCharType="separate"/>
      </w:r>
      <w:r>
        <w:rPr>
          <w:noProof/>
        </w:rPr>
        <w:t>2</w:t>
      </w:r>
      <w:r>
        <w:fldChar w:fldCharType="end"/>
      </w:r>
      <w:r>
        <w:t>: Requirements Definition</w:t>
      </w:r>
      <w:bookmarkEnd w:id="91"/>
    </w:p>
    <w:tbl>
      <w:tblPr>
        <w:tblStyle w:val="LightShading-Accent3"/>
        <w:tblW w:w="0" w:type="auto"/>
        <w:tblLayout w:type="fixed"/>
        <w:tblLook w:val="0480" w:firstRow="0" w:lastRow="0" w:firstColumn="1" w:lastColumn="0" w:noHBand="0" w:noVBand="1"/>
      </w:tblPr>
      <w:tblGrid>
        <w:gridCol w:w="2235"/>
        <w:gridCol w:w="7654"/>
      </w:tblGrid>
      <w:tr w:rsidR="00A26CD1" w:rsidRPr="002C6382" w14:paraId="2E0C02D9"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CDF940D" w14:textId="77777777" w:rsidR="00A26CD1" w:rsidRPr="00140291" w:rsidRDefault="00A26CD1" w:rsidP="00A26CD1">
            <w:pPr>
              <w:pStyle w:val="TableHeader"/>
              <w:rPr>
                <w:b/>
              </w:rPr>
            </w:pPr>
            <w:r>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83FAE3C"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p>
        </w:tc>
      </w:tr>
      <w:tr w:rsidR="00A26CD1" w:rsidRPr="004C1FF1" w14:paraId="2D7CBA96"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DD60A83" w14:textId="77777777" w:rsidR="00A26CD1" w:rsidRPr="00665CAD" w:rsidRDefault="00A26CD1" w:rsidP="00A26CD1">
            <w:pPr>
              <w:pStyle w:val="Tablecomment"/>
              <w:rPr>
                <w:b w:val="0"/>
                <w:i w:val="0"/>
              </w:rPr>
            </w:pPr>
            <w:r w:rsidRPr="00665CAD">
              <w:rPr>
                <w:b w:val="0"/>
                <w:i w:val="0"/>
              </w:rPr>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75E089A" w14:textId="77777777" w:rsidR="00A26CD1" w:rsidRPr="00665CA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A26CD1" w:rsidRPr="000F60FB" w14:paraId="3417B6EC"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50EE0A3" w14:textId="77777777" w:rsidR="00A26CD1" w:rsidRPr="00926760" w:rsidRDefault="00A26CD1" w:rsidP="00A26CD1">
            <w:pPr>
              <w:pStyle w:val="Tablecomment"/>
              <w:rPr>
                <w:b w:val="0"/>
                <w:i w:val="0"/>
              </w:rPr>
            </w:pPr>
            <w:r>
              <w:rPr>
                <w:b w:val="0"/>
                <w:i w:val="0"/>
              </w:rPr>
              <w:lastRenderedPageBreak/>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6CCA661" w14:textId="77777777" w:rsidR="00A26CD1" w:rsidRPr="00CF110B" w:rsidRDefault="00A26CD1" w:rsidP="00A26CD1">
            <w:pPr>
              <w:pStyle w:val="Tablecomment"/>
              <w:cnfStyle w:val="000000100000" w:firstRow="0" w:lastRow="0" w:firstColumn="0" w:lastColumn="0" w:oddVBand="0" w:evenVBand="0" w:oddHBand="1" w:evenHBand="0" w:firstRowFirstColumn="0" w:firstRowLastColumn="0" w:lastRowFirstColumn="0" w:lastRowLastColumn="0"/>
              <w:rPr>
                <w:i w:val="0"/>
              </w:rPr>
            </w:pPr>
          </w:p>
        </w:tc>
      </w:tr>
      <w:tr w:rsidR="00A26CD1" w:rsidRPr="000F60FB" w14:paraId="41B7C0CF"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0CD153DA" w14:textId="77777777" w:rsidR="00A26CD1" w:rsidRDefault="00A26CD1" w:rsidP="00A26CD1">
            <w:pPr>
              <w:pStyle w:val="Tablecomment"/>
              <w:rPr>
                <w:b w:val="0"/>
                <w:i w:val="0"/>
              </w:rPr>
            </w:pPr>
            <w:r>
              <w:rPr>
                <w:b w:val="0"/>
                <w:i w:val="0"/>
              </w:rPr>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58A9D0C" w14:textId="77777777" w:rsidR="00A26CD1" w:rsidRPr="00926760"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A26CD1" w:rsidRPr="000F60FB" w14:paraId="71BA1F3E"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16C8ACF" w14:textId="77777777" w:rsidR="00A26CD1" w:rsidRDefault="00A26CD1" w:rsidP="00A26CD1">
            <w:pPr>
              <w:pStyle w:val="Tablecomment"/>
              <w:rPr>
                <w:b w:val="0"/>
                <w:i w:val="0"/>
              </w:rPr>
            </w:pPr>
            <w:r>
              <w:rPr>
                <w:b w:val="0"/>
                <w:i w:val="0"/>
              </w:rPr>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C15F738" w14:textId="77777777" w:rsidR="00A26CD1" w:rsidRPr="00926760" w:rsidRDefault="00A26CD1" w:rsidP="00A26CD1">
            <w:pPr>
              <w:pStyle w:val="Tablecomment"/>
              <w:cnfStyle w:val="000000100000" w:firstRow="0" w:lastRow="0" w:firstColumn="0" w:lastColumn="0" w:oddVBand="0" w:evenVBand="0" w:oddHBand="1" w:evenHBand="0" w:firstRowFirstColumn="0" w:firstRowLastColumn="0" w:lastRowFirstColumn="0" w:lastRowLastColumn="0"/>
              <w:rPr>
                <w:i w:val="0"/>
              </w:rPr>
            </w:pPr>
          </w:p>
        </w:tc>
      </w:tr>
    </w:tbl>
    <w:p w14:paraId="0C4D9020" w14:textId="77777777" w:rsidR="00A26CD1" w:rsidRDefault="00A26CD1" w:rsidP="00A26CD1"/>
    <w:tbl>
      <w:tblPr>
        <w:tblStyle w:val="LightShading-Accent3"/>
        <w:tblW w:w="0" w:type="auto"/>
        <w:tblLayout w:type="fixed"/>
        <w:tblLook w:val="0480" w:firstRow="0" w:lastRow="0" w:firstColumn="1" w:lastColumn="0" w:noHBand="0" w:noVBand="1"/>
      </w:tblPr>
      <w:tblGrid>
        <w:gridCol w:w="2235"/>
        <w:gridCol w:w="7654"/>
      </w:tblGrid>
      <w:tr w:rsidR="00A26CD1" w:rsidRPr="002C6382" w14:paraId="0A88C09E"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69EE62E" w14:textId="77777777" w:rsidR="00A26CD1" w:rsidRPr="00140291" w:rsidRDefault="00A26CD1" w:rsidP="00A26CD1">
            <w:pPr>
              <w:pStyle w:val="TableHeader"/>
              <w:rPr>
                <w:b/>
              </w:rPr>
            </w:pPr>
            <w:r>
              <w:rPr>
                <w:b/>
              </w:rPr>
              <w:t>Requirement Id</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68F14248"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p>
        </w:tc>
      </w:tr>
      <w:tr w:rsidR="00A26CD1" w:rsidRPr="006B150D" w14:paraId="672D4742"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B521590" w14:textId="77777777" w:rsidR="00A26CD1" w:rsidRPr="006B150D" w:rsidRDefault="00A26CD1" w:rsidP="00A26CD1">
            <w:pPr>
              <w:pStyle w:val="Tablecomment"/>
              <w:rPr>
                <w:b w:val="0"/>
                <w:i w:val="0"/>
              </w:rPr>
            </w:pPr>
            <w:r w:rsidRPr="006B150D">
              <w:rPr>
                <w:b w:val="0"/>
                <w:i w:val="0"/>
              </w:rPr>
              <w:t>Requirement Name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711F693" w14:textId="77777777" w:rsidR="00A26CD1" w:rsidRPr="006B150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A26CD1" w:rsidRPr="006B150D" w14:paraId="1C776D82"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F13915B" w14:textId="77777777" w:rsidR="00A26CD1" w:rsidRPr="006B150D" w:rsidRDefault="00A26CD1" w:rsidP="00A26CD1">
            <w:pPr>
              <w:pStyle w:val="Tablecomment"/>
              <w:rPr>
                <w:b w:val="0"/>
                <w:i w:val="0"/>
              </w:rPr>
            </w:pPr>
            <w:r>
              <w:rPr>
                <w:b w:val="0"/>
                <w:i w:val="0"/>
              </w:rPr>
              <w:t>Requirement Text</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CBC3CDB" w14:textId="77777777" w:rsidR="00A26CD1" w:rsidRPr="006B150D" w:rsidRDefault="00A26CD1" w:rsidP="00A26CD1">
            <w:pPr>
              <w:pStyle w:val="Tablecomment"/>
              <w:cnfStyle w:val="000000100000" w:firstRow="0" w:lastRow="0" w:firstColumn="0" w:lastColumn="0" w:oddVBand="0" w:evenVBand="0" w:oddHBand="1" w:evenHBand="0" w:firstRowFirstColumn="0" w:firstRowLastColumn="0" w:lastRowFirstColumn="0" w:lastRowLastColumn="0"/>
              <w:rPr>
                <w:i w:val="0"/>
              </w:rPr>
            </w:pPr>
          </w:p>
        </w:tc>
      </w:tr>
      <w:tr w:rsidR="00A26CD1" w:rsidRPr="006B150D" w14:paraId="3782E5D4"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CB0E6CD" w14:textId="77777777" w:rsidR="00A26CD1" w:rsidRDefault="00A26CD1" w:rsidP="00A26CD1">
            <w:pPr>
              <w:pStyle w:val="Tablecomment"/>
              <w:rPr>
                <w:b w:val="0"/>
                <w:i w:val="0"/>
              </w:rPr>
            </w:pPr>
            <w:r>
              <w:rPr>
                <w:b w:val="0"/>
                <w:i w:val="0"/>
              </w:rPr>
              <w:t>Rationale</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9930065" w14:textId="77777777" w:rsidR="00A26CD1" w:rsidRPr="006B150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r w:rsidR="00A26CD1" w:rsidRPr="006B150D" w14:paraId="5DCB7CD1"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235"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33B7C644" w14:textId="77777777" w:rsidR="00A26CD1" w:rsidRDefault="00A26CD1" w:rsidP="00A26CD1">
            <w:pPr>
              <w:pStyle w:val="Tablecomment"/>
              <w:rPr>
                <w:b w:val="0"/>
                <w:i w:val="0"/>
              </w:rPr>
            </w:pPr>
            <w:r>
              <w:rPr>
                <w:b w:val="0"/>
                <w:i w:val="0"/>
              </w:rPr>
              <w:t>Author</w:t>
            </w:r>
          </w:p>
        </w:tc>
        <w:tc>
          <w:tcPr>
            <w:tcW w:w="7654"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C3DE6C9" w14:textId="77777777" w:rsidR="00A26CD1" w:rsidRPr="006B150D" w:rsidRDefault="00A26CD1" w:rsidP="00A26CD1">
            <w:pPr>
              <w:pStyle w:val="Tablecomment"/>
              <w:cnfStyle w:val="000000100000" w:firstRow="0" w:lastRow="0" w:firstColumn="0" w:lastColumn="0" w:oddVBand="0" w:evenVBand="0" w:oddHBand="1" w:evenHBand="0" w:firstRowFirstColumn="0" w:firstRowLastColumn="0" w:lastRowFirstColumn="0" w:lastRowLastColumn="0"/>
              <w:rPr>
                <w:i w:val="0"/>
              </w:rPr>
            </w:pPr>
          </w:p>
        </w:tc>
      </w:tr>
    </w:tbl>
    <w:p w14:paraId="628048EC" w14:textId="77777777" w:rsidR="00A26CD1" w:rsidRDefault="00A26CD1" w:rsidP="00A26CD1"/>
    <w:p w14:paraId="6E7A6E42" w14:textId="77777777" w:rsidR="00A26CD1" w:rsidRDefault="00A26CD1" w:rsidP="00762A4D">
      <w:pPr>
        <w:pStyle w:val="Heading2"/>
        <w:numPr>
          <w:ilvl w:val="1"/>
          <w:numId w:val="39"/>
        </w:numPr>
        <w:tabs>
          <w:tab w:val="left" w:pos="709"/>
        </w:tabs>
        <w:spacing w:before="200" w:line="276" w:lineRule="auto"/>
        <w:ind w:right="0"/>
      </w:pPr>
      <w:bookmarkStart w:id="92" w:name="_Ref442964130"/>
      <w:bookmarkStart w:id="93" w:name="_Toc477341844"/>
      <w:r>
        <w:t xml:space="preserve">Other </w:t>
      </w:r>
      <w:bookmarkEnd w:id="92"/>
      <w:r>
        <w:t>Constraints</w:t>
      </w:r>
      <w:bookmarkEnd w:id="93"/>
    </w:p>
    <w:p w14:paraId="69E4C2B9" w14:textId="77777777" w:rsidR="00A26CD1" w:rsidRPr="005342B0" w:rsidRDefault="00A26CD1" w:rsidP="00762A4D">
      <w:pPr>
        <w:pStyle w:val="Heading3"/>
        <w:keepNext w:val="0"/>
        <w:keepLines w:val="0"/>
        <w:numPr>
          <w:ilvl w:val="2"/>
          <w:numId w:val="39"/>
        </w:numPr>
        <w:spacing w:before="0" w:after="200" w:line="276" w:lineRule="auto"/>
        <w:ind w:right="0"/>
        <w:contextualSpacing/>
      </w:pPr>
      <w:bookmarkStart w:id="94" w:name="_Toc477341845"/>
      <w:r w:rsidRPr="005342B0">
        <w:t>Relevant Industrial Standards</w:t>
      </w:r>
      <w:bookmarkEnd w:id="94"/>
    </w:p>
    <w:p w14:paraId="080F3104" w14:textId="77777777" w:rsidR="00A26CD1" w:rsidRPr="00B43B21" w:rsidRDefault="00A26CD1" w:rsidP="00A26CD1">
      <w:pPr>
        <w:rPr>
          <w:i/>
          <w:color w:val="7F7F7F" w:themeColor="text1" w:themeTint="80"/>
        </w:rPr>
      </w:pPr>
      <w:r w:rsidRPr="00B43B21">
        <w:rPr>
          <w:i/>
          <w:color w:val="7F7F7F" w:themeColor="text1" w:themeTint="80"/>
        </w:rPr>
        <w:t>List in this section the relevant industrial standards (if any) for the exchange of this type of data and or this type of service. These may include, for example, OGC</w:t>
      </w:r>
      <w:r>
        <w:rPr>
          <w:i/>
          <w:color w:val="7F7F7F" w:themeColor="text1" w:themeTint="80"/>
        </w:rPr>
        <w:t>,</w:t>
      </w:r>
      <w:r w:rsidRPr="00B43B21">
        <w:rPr>
          <w:i/>
          <w:color w:val="7F7F7F" w:themeColor="text1" w:themeTint="80"/>
        </w:rPr>
        <w:t xml:space="preserve"> WFS, WMS, etc. </w:t>
      </w:r>
    </w:p>
    <w:p w14:paraId="49D818F4" w14:textId="77777777" w:rsidR="00A26CD1" w:rsidRPr="005342B0" w:rsidRDefault="00A26CD1" w:rsidP="00762A4D">
      <w:pPr>
        <w:pStyle w:val="Heading3"/>
        <w:keepNext w:val="0"/>
        <w:keepLines w:val="0"/>
        <w:numPr>
          <w:ilvl w:val="2"/>
          <w:numId w:val="39"/>
        </w:numPr>
        <w:spacing w:before="0" w:after="200" w:line="276" w:lineRule="auto"/>
        <w:ind w:right="0"/>
        <w:contextualSpacing/>
      </w:pPr>
      <w:bookmarkStart w:id="95" w:name="_Ref443552704"/>
      <w:bookmarkStart w:id="96" w:name="_Toc477341846"/>
      <w:r>
        <w:t xml:space="preserve">Operational </w:t>
      </w:r>
      <w:r w:rsidRPr="005342B0">
        <w:t>Nodes</w:t>
      </w:r>
      <w:bookmarkEnd w:id="95"/>
      <w:bookmarkEnd w:id="96"/>
    </w:p>
    <w:p w14:paraId="024232D1" w14:textId="77777777" w:rsidR="00A26CD1" w:rsidRDefault="00A26CD1" w:rsidP="00A26CD1">
      <w:pPr>
        <w:rPr>
          <w:i/>
          <w:color w:val="7F7F7F" w:themeColor="text1" w:themeTint="80"/>
        </w:rPr>
      </w:pPr>
      <w:r w:rsidRPr="00B43B21">
        <w:rPr>
          <w:i/>
          <w:color w:val="7F7F7F" w:themeColor="text1" w:themeTint="80"/>
        </w:rPr>
        <w:t xml:space="preserve">If an operational model exists in external documents, then this section just shows the Service to Nodes mapping by providing two tables as described below. </w:t>
      </w:r>
    </w:p>
    <w:p w14:paraId="40A43E2A" w14:textId="77777777" w:rsidR="00A26CD1" w:rsidRPr="00B43B21" w:rsidRDefault="00A26CD1" w:rsidP="00A26CD1">
      <w:pPr>
        <w:rPr>
          <w:i/>
          <w:color w:val="7F7F7F" w:themeColor="text1" w:themeTint="80"/>
        </w:rPr>
      </w:pPr>
      <w:r w:rsidRPr="00B43B21">
        <w:rPr>
          <w:i/>
          <w:color w:val="7F7F7F" w:themeColor="text1" w:themeTint="80"/>
        </w:rPr>
        <w:t xml:space="preserve">If no external operational model exists, then the relevant operational nodes and their context shall be briefly described here before </w:t>
      </w:r>
      <w:r>
        <w:rPr>
          <w:i/>
          <w:color w:val="7F7F7F" w:themeColor="text1" w:themeTint="80"/>
        </w:rPr>
        <w:t>listing them in the</w:t>
      </w:r>
      <w:r w:rsidRPr="00B43B21">
        <w:rPr>
          <w:i/>
          <w:color w:val="7F7F7F" w:themeColor="text1" w:themeTint="80"/>
        </w:rPr>
        <w:t xml:space="preserve"> tables</w:t>
      </w:r>
      <w:r>
        <w:rPr>
          <w:i/>
          <w:color w:val="7F7F7F" w:themeColor="text1" w:themeTint="80"/>
        </w:rPr>
        <w:t xml:space="preserve"> of service providers and consumers</w:t>
      </w:r>
      <w:r w:rsidRPr="00B43B21">
        <w:rPr>
          <w:i/>
          <w:color w:val="7F7F7F" w:themeColor="text1" w:themeTint="80"/>
        </w:rPr>
        <w:t>.</w:t>
      </w:r>
    </w:p>
    <w:p w14:paraId="77F19A9D" w14:textId="77777777" w:rsidR="00A26CD1" w:rsidRDefault="00A26CD1" w:rsidP="00A26CD1">
      <w:pPr>
        <w:pStyle w:val="Caption"/>
      </w:pPr>
      <w:bookmarkStart w:id="97" w:name="_Toc477342201"/>
      <w:r>
        <w:t xml:space="preserve">Table </w:t>
      </w:r>
      <w:r>
        <w:fldChar w:fldCharType="begin"/>
      </w:r>
      <w:r>
        <w:instrText xml:space="preserve"> SEQ Table \* ARABIC </w:instrText>
      </w:r>
      <w:r>
        <w:fldChar w:fldCharType="separate"/>
      </w:r>
      <w:r>
        <w:rPr>
          <w:noProof/>
        </w:rPr>
        <w:t>3</w:t>
      </w:r>
      <w:r>
        <w:fldChar w:fldCharType="end"/>
      </w:r>
      <w:r>
        <w:t xml:space="preserve">: Operational Nodes providing the </w:t>
      </w:r>
      <w:r w:rsidRPr="005632DD">
        <w:rPr>
          <w:color w:val="7F7F7F" w:themeColor="text1" w:themeTint="80"/>
        </w:rPr>
        <w:t xml:space="preserve">XYZ </w:t>
      </w:r>
      <w:r>
        <w:t>service</w:t>
      </w:r>
      <w:bookmarkEnd w:id="97"/>
    </w:p>
    <w:tbl>
      <w:tblPr>
        <w:tblStyle w:val="LightShading-Accent3"/>
        <w:tblW w:w="0" w:type="auto"/>
        <w:tblLayout w:type="fixed"/>
        <w:tblLook w:val="0480" w:firstRow="0" w:lastRow="0" w:firstColumn="1" w:lastColumn="0" w:noHBand="0" w:noVBand="1"/>
      </w:tblPr>
      <w:tblGrid>
        <w:gridCol w:w="3227"/>
        <w:gridCol w:w="6662"/>
      </w:tblGrid>
      <w:tr w:rsidR="00A26CD1" w:rsidRPr="002C6382" w14:paraId="160B0AC9"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0AC56336" w14:textId="77777777" w:rsidR="00A26CD1" w:rsidRPr="00140291" w:rsidRDefault="00A26CD1" w:rsidP="00A26CD1">
            <w:pPr>
              <w:pStyle w:val="TableHeader"/>
              <w:rPr>
                <w:b/>
              </w:rPr>
            </w:pPr>
            <w:r>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17BD0EE"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A26CD1" w:rsidRPr="002C6382" w14:paraId="20DBFF5B"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0A99012" w14:textId="77777777" w:rsidR="00A26CD1" w:rsidRPr="006B150D" w:rsidRDefault="00A26CD1" w:rsidP="00A26CD1">
            <w:pPr>
              <w:pStyle w:val="Tablecomment"/>
              <w:rPr>
                <w:b w:val="0"/>
                <w:i w:val="0"/>
              </w:rPr>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4408CE37" w14:textId="77777777" w:rsidR="00A26CD1" w:rsidRPr="006B150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32E004B3" w14:textId="77777777" w:rsidR="00A26CD1" w:rsidRDefault="00A26CD1" w:rsidP="00A26CD1"/>
    <w:p w14:paraId="57211B2C" w14:textId="77777777" w:rsidR="00A26CD1" w:rsidRDefault="00A26CD1" w:rsidP="00A26CD1">
      <w:pPr>
        <w:pStyle w:val="Caption"/>
      </w:pPr>
      <w:bookmarkStart w:id="98" w:name="_Toc477342202"/>
      <w:r>
        <w:t xml:space="preserve">Table </w:t>
      </w:r>
      <w:r>
        <w:fldChar w:fldCharType="begin"/>
      </w:r>
      <w:r>
        <w:instrText xml:space="preserve"> SEQ Table \* ARABIC </w:instrText>
      </w:r>
      <w:r>
        <w:fldChar w:fldCharType="separate"/>
      </w:r>
      <w:r>
        <w:rPr>
          <w:noProof/>
        </w:rPr>
        <w:t>4</w:t>
      </w:r>
      <w:r>
        <w:fldChar w:fldCharType="end"/>
      </w:r>
      <w:r>
        <w:t xml:space="preserve">: Operational Nodes consuming the </w:t>
      </w:r>
      <w:r w:rsidRPr="005632DD">
        <w:rPr>
          <w:color w:val="7F7F7F" w:themeColor="text1" w:themeTint="80"/>
        </w:rPr>
        <w:t xml:space="preserve">XYZ </w:t>
      </w:r>
      <w:r>
        <w:t>service</w:t>
      </w:r>
      <w:bookmarkEnd w:id="98"/>
    </w:p>
    <w:tbl>
      <w:tblPr>
        <w:tblStyle w:val="LightShading-Accent3"/>
        <w:tblW w:w="0" w:type="auto"/>
        <w:tblLayout w:type="fixed"/>
        <w:tblLook w:val="0480" w:firstRow="0" w:lastRow="0" w:firstColumn="1" w:lastColumn="0" w:noHBand="0" w:noVBand="1"/>
      </w:tblPr>
      <w:tblGrid>
        <w:gridCol w:w="3227"/>
        <w:gridCol w:w="6662"/>
      </w:tblGrid>
      <w:tr w:rsidR="00A26CD1" w:rsidRPr="002C6382" w14:paraId="6FD28086"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C1C4027" w14:textId="77777777" w:rsidR="00A26CD1" w:rsidRPr="00140291" w:rsidRDefault="00A26CD1" w:rsidP="00A26CD1">
            <w:pPr>
              <w:pStyle w:val="TableHeader"/>
              <w:rPr>
                <w:b/>
              </w:rPr>
            </w:pPr>
            <w:r>
              <w:rPr>
                <w:b/>
              </w:rPr>
              <w:t>Operational Node</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2D5D17D"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A26CD1" w:rsidRPr="002C6382" w14:paraId="09F37223"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99985E5" w14:textId="77777777" w:rsidR="00A26CD1" w:rsidRPr="006B150D" w:rsidRDefault="00A26CD1" w:rsidP="00A26CD1">
            <w:pPr>
              <w:pStyle w:val="Tablecomment"/>
              <w:rPr>
                <w:b w:val="0"/>
                <w:i w:val="0"/>
              </w:rPr>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11B28DB7" w14:textId="77777777" w:rsidR="00A26CD1" w:rsidRPr="006B150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5B6E5539" w14:textId="77777777" w:rsidR="00A26CD1" w:rsidRDefault="00A26CD1" w:rsidP="00A26CD1"/>
    <w:p w14:paraId="32C84180" w14:textId="77777777" w:rsidR="00A26CD1" w:rsidRPr="005342B0" w:rsidRDefault="00A26CD1" w:rsidP="00762A4D">
      <w:pPr>
        <w:pStyle w:val="Heading3"/>
        <w:keepNext w:val="0"/>
        <w:keepLines w:val="0"/>
        <w:numPr>
          <w:ilvl w:val="2"/>
          <w:numId w:val="39"/>
        </w:numPr>
        <w:spacing w:before="0" w:after="200" w:line="276" w:lineRule="auto"/>
        <w:ind w:right="0"/>
        <w:contextualSpacing/>
      </w:pPr>
      <w:bookmarkStart w:id="99" w:name="_Toc477341847"/>
      <w:r>
        <w:t>Operational Activities</w:t>
      </w:r>
      <w:bookmarkEnd w:id="99"/>
    </w:p>
    <w:p w14:paraId="4785A484" w14:textId="77777777" w:rsidR="00A26CD1" w:rsidRPr="002D29B9" w:rsidRDefault="00A26CD1" w:rsidP="00A26CD1">
      <w:pPr>
        <w:rPr>
          <w:i/>
          <w:color w:val="7F7F7F" w:themeColor="text1" w:themeTint="80"/>
        </w:rPr>
      </w:pPr>
      <w:r w:rsidRPr="002D29B9">
        <w:rPr>
          <w:i/>
          <w:color w:val="7F7F7F" w:themeColor="text1" w:themeTint="80"/>
        </w:rPr>
        <w:t xml:space="preserve">Optional. </w:t>
      </w:r>
      <w:r w:rsidRPr="00B43B21">
        <w:rPr>
          <w:i/>
          <w:color w:val="7F7F7F" w:themeColor="text1" w:themeTint="80"/>
        </w:rPr>
        <w:t>If an operational model exists</w:t>
      </w:r>
      <w:r>
        <w:rPr>
          <w:i/>
          <w:color w:val="7F7F7F" w:themeColor="text1" w:themeTint="80"/>
        </w:rPr>
        <w:t xml:space="preserve"> and provides sufficient details about operational activities, then this section shall include a mapping of the service to the relevant operational activities.</w:t>
      </w:r>
    </w:p>
    <w:p w14:paraId="6D052DB3" w14:textId="77777777" w:rsidR="00A26CD1" w:rsidRDefault="00A26CD1" w:rsidP="00A26CD1">
      <w:pPr>
        <w:pStyle w:val="Caption"/>
        <w:keepNext/>
      </w:pPr>
      <w:bookmarkStart w:id="100" w:name="_Toc477342203"/>
      <w:r>
        <w:t xml:space="preserve">Table </w:t>
      </w:r>
      <w:r>
        <w:fldChar w:fldCharType="begin"/>
      </w:r>
      <w:r>
        <w:instrText xml:space="preserve"> SEQ Table \* ARABIC </w:instrText>
      </w:r>
      <w:r>
        <w:fldChar w:fldCharType="separate"/>
      </w:r>
      <w:r>
        <w:rPr>
          <w:noProof/>
        </w:rPr>
        <w:t>5</w:t>
      </w:r>
      <w:r>
        <w:fldChar w:fldCharType="end"/>
      </w:r>
      <w:r>
        <w:t xml:space="preserve">: Operational Activities supported by the </w:t>
      </w:r>
      <w:r w:rsidRPr="005632DD">
        <w:rPr>
          <w:color w:val="7F7F7F" w:themeColor="text1" w:themeTint="80"/>
        </w:rPr>
        <w:t xml:space="preserve">XYZ </w:t>
      </w:r>
      <w:r>
        <w:t>service</w:t>
      </w:r>
      <w:bookmarkEnd w:id="100"/>
    </w:p>
    <w:tbl>
      <w:tblPr>
        <w:tblStyle w:val="LightShading-Accent3"/>
        <w:tblW w:w="0" w:type="auto"/>
        <w:tblLayout w:type="fixed"/>
        <w:tblLook w:val="0480" w:firstRow="0" w:lastRow="0" w:firstColumn="1" w:lastColumn="0" w:noHBand="0" w:noVBand="1"/>
      </w:tblPr>
      <w:tblGrid>
        <w:gridCol w:w="3227"/>
        <w:gridCol w:w="6662"/>
      </w:tblGrid>
      <w:tr w:rsidR="00A26CD1" w:rsidRPr="002C6382" w14:paraId="7F72CA7B" w14:textId="77777777" w:rsidTr="00A26CD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AB70C62" w14:textId="77777777" w:rsidR="00A26CD1" w:rsidRPr="00140291" w:rsidRDefault="00A26CD1" w:rsidP="00A26CD1">
            <w:pPr>
              <w:pStyle w:val="TableHeader"/>
              <w:rPr>
                <w:b/>
              </w:rPr>
            </w:pPr>
            <w:r>
              <w:rPr>
                <w:b/>
              </w:rPr>
              <w:t>Operational Activity</w:t>
            </w: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5B62FC38" w14:textId="77777777" w:rsidR="00A26CD1" w:rsidRPr="002E54A7" w:rsidRDefault="00A26CD1" w:rsidP="00A26CD1">
            <w:pPr>
              <w:pStyle w:val="TableHeader"/>
              <w:cnfStyle w:val="000000100000" w:firstRow="0" w:lastRow="0" w:firstColumn="0" w:lastColumn="0" w:oddVBand="0" w:evenVBand="0" w:oddHBand="1" w:evenHBand="0" w:firstRowFirstColumn="0" w:firstRowLastColumn="0" w:lastRowFirstColumn="0" w:lastRowLastColumn="0"/>
            </w:pPr>
            <w:r>
              <w:t>Remarks</w:t>
            </w:r>
          </w:p>
        </w:tc>
      </w:tr>
      <w:tr w:rsidR="00A26CD1" w:rsidRPr="002C6382" w14:paraId="6753E725" w14:textId="77777777" w:rsidTr="00A26CD1">
        <w:trPr>
          <w:trHeight w:val="567"/>
        </w:trPr>
        <w:tc>
          <w:tcPr>
            <w:cnfStyle w:val="001000000000" w:firstRow="0" w:lastRow="0" w:firstColumn="1" w:lastColumn="0" w:oddVBand="0" w:evenVBand="0" w:oddHBand="0" w:evenHBand="0" w:firstRowFirstColumn="0" w:firstRowLastColumn="0" w:lastRowFirstColumn="0" w:lastRowLastColumn="0"/>
            <w:tcW w:w="3227"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71CEBE3A" w14:textId="77777777" w:rsidR="00A26CD1" w:rsidRPr="006B150D" w:rsidRDefault="00A26CD1" w:rsidP="00A26CD1">
            <w:pPr>
              <w:pStyle w:val="Tablecomment"/>
              <w:rPr>
                <w:b w:val="0"/>
                <w:i w:val="0"/>
              </w:rPr>
            </w:pPr>
          </w:p>
        </w:tc>
        <w:tc>
          <w:tcPr>
            <w:tcW w:w="6662" w:type="dxa"/>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p w14:paraId="2364A67E" w14:textId="77777777" w:rsidR="00A26CD1" w:rsidRPr="006B150D" w:rsidRDefault="00A26CD1" w:rsidP="00A26CD1">
            <w:pPr>
              <w:pStyle w:val="Tablecomment"/>
              <w:cnfStyle w:val="000000000000" w:firstRow="0" w:lastRow="0" w:firstColumn="0" w:lastColumn="0" w:oddVBand="0" w:evenVBand="0" w:oddHBand="0" w:evenHBand="0" w:firstRowFirstColumn="0" w:firstRowLastColumn="0" w:lastRowFirstColumn="0" w:lastRowLastColumn="0"/>
              <w:rPr>
                <w:i w:val="0"/>
              </w:rPr>
            </w:pPr>
          </w:p>
        </w:tc>
      </w:tr>
    </w:tbl>
    <w:p w14:paraId="18D75933" w14:textId="77777777" w:rsidR="00A26CD1" w:rsidRDefault="00A26CD1" w:rsidP="00A26CD1"/>
    <w:p w14:paraId="1885BC71" w14:textId="77777777" w:rsidR="00A26CD1" w:rsidRPr="00947F46" w:rsidRDefault="00A26CD1" w:rsidP="00762A4D">
      <w:pPr>
        <w:pStyle w:val="Heading1"/>
        <w:pageBreakBefore/>
        <w:numPr>
          <w:ilvl w:val="0"/>
          <w:numId w:val="39"/>
        </w:numPr>
        <w:tabs>
          <w:tab w:val="num" w:pos="432"/>
        </w:tabs>
        <w:spacing w:before="480" w:line="276" w:lineRule="auto"/>
        <w:ind w:left="493" w:hanging="493"/>
      </w:pPr>
      <w:bookmarkStart w:id="101" w:name="_Toc318787410"/>
      <w:bookmarkStart w:id="102" w:name="_Toc442209557"/>
      <w:bookmarkStart w:id="103" w:name="_Toc477341848"/>
      <w:r w:rsidRPr="00947F46">
        <w:lastRenderedPageBreak/>
        <w:t xml:space="preserve">Service </w:t>
      </w:r>
      <w:r>
        <w:t>O</w:t>
      </w:r>
      <w:r w:rsidRPr="00947F46">
        <w:t>verview</w:t>
      </w:r>
      <w:bookmarkEnd w:id="101"/>
      <w:bookmarkEnd w:id="102"/>
      <w:bookmarkEnd w:id="103"/>
    </w:p>
    <w:p w14:paraId="5D9AF664" w14:textId="77777777" w:rsidR="00A26CD1" w:rsidRPr="00FC59A5" w:rsidRDefault="00A26CD1" w:rsidP="00A26CD1">
      <w:pPr>
        <w:rPr>
          <w:i/>
          <w:color w:val="7F7F7F" w:themeColor="text1" w:themeTint="80"/>
        </w:rPr>
      </w:pPr>
      <w:r w:rsidRPr="00FC59A5">
        <w:rPr>
          <w:i/>
          <w:color w:val="7F7F7F" w:themeColor="text1" w:themeTint="80"/>
        </w:rPr>
        <w:t>This chapter aims at providing an overview of the main elements of the service. The elements in this view are all usually created by an UML modelling tool.</w:t>
      </w:r>
    </w:p>
    <w:p w14:paraId="1CEB5523" w14:textId="77777777" w:rsidR="00A26CD1" w:rsidRPr="00FC59A5" w:rsidRDefault="00A26CD1" w:rsidP="00A26CD1">
      <w:pPr>
        <w:rPr>
          <w:i/>
          <w:color w:val="7F7F7F" w:themeColor="text1" w:themeTint="80"/>
        </w:rPr>
      </w:pPr>
      <w:r w:rsidRPr="00FC59A5">
        <w:rPr>
          <w:i/>
          <w:color w:val="7F7F7F" w:themeColor="text1" w:themeTint="80"/>
        </w:rPr>
        <w:t>Architectural elements applicable for this description are:</w:t>
      </w:r>
    </w:p>
    <w:p w14:paraId="0B2DEE65" w14:textId="77777777" w:rsidR="00A26CD1" w:rsidRPr="00C127BF" w:rsidRDefault="00A26CD1" w:rsidP="00A26CD1">
      <w:pPr>
        <w:pStyle w:val="BulletList1"/>
        <w:ind w:left="714" w:hanging="357"/>
        <w:rPr>
          <w:i/>
          <w:color w:val="7F7F7F" w:themeColor="text1" w:themeTint="80"/>
        </w:rPr>
      </w:pPr>
      <w:r w:rsidRPr="00C127BF">
        <w:rPr>
          <w:i/>
          <w:color w:val="7F7F7F" w:themeColor="text1" w:themeTint="80"/>
        </w:rPr>
        <w:t xml:space="preserve">Service: </w:t>
      </w:r>
      <w:r w:rsidRPr="00C127BF">
        <w:rPr>
          <w:i/>
          <w:color w:val="7F7F7F" w:themeColor="text1" w:themeTint="80"/>
        </w:rPr>
        <w:br/>
        <w:t xml:space="preserve">the element representing the service </w:t>
      </w:r>
      <w:r>
        <w:rPr>
          <w:i/>
          <w:color w:val="7F7F7F" w:themeColor="text1" w:themeTint="80"/>
        </w:rPr>
        <w:t>in its entirety</w:t>
      </w:r>
      <w:r w:rsidRPr="00C127BF">
        <w:rPr>
          <w:i/>
          <w:color w:val="7F7F7F" w:themeColor="text1" w:themeTint="80"/>
        </w:rPr>
        <w:t>.</w:t>
      </w:r>
    </w:p>
    <w:p w14:paraId="7C1F4186" w14:textId="77777777" w:rsidR="00A26CD1" w:rsidRPr="00C127BF" w:rsidRDefault="00A26CD1" w:rsidP="00A26CD1">
      <w:pPr>
        <w:pStyle w:val="BulletList1"/>
        <w:ind w:left="714" w:hanging="357"/>
        <w:rPr>
          <w:i/>
          <w:color w:val="7F7F7F" w:themeColor="text1" w:themeTint="80"/>
        </w:rPr>
      </w:pPr>
      <w:r w:rsidRPr="00C127BF">
        <w:rPr>
          <w:i/>
          <w:color w:val="7F7F7F" w:themeColor="text1" w:themeTint="80"/>
        </w:rPr>
        <w:t xml:space="preserve">Service Interfaces: </w:t>
      </w:r>
      <w:r w:rsidRPr="00C127BF">
        <w:rPr>
          <w:i/>
          <w:color w:val="7F7F7F" w:themeColor="text1" w:themeTint="80"/>
        </w:rPr>
        <w:br/>
        <w:t>the mechanisms by which a service communicates. Defined by allocating service operations to either the provider or the consumer of the service.</w:t>
      </w:r>
    </w:p>
    <w:p w14:paraId="5621B1A8" w14:textId="77777777" w:rsidR="00A26CD1" w:rsidRPr="00C127BF" w:rsidRDefault="00A26CD1" w:rsidP="00A26CD1">
      <w:pPr>
        <w:pStyle w:val="BulletList1"/>
        <w:ind w:left="714" w:hanging="357"/>
        <w:rPr>
          <w:i/>
          <w:color w:val="7F7F7F" w:themeColor="text1" w:themeTint="80"/>
        </w:rPr>
      </w:pPr>
      <w:r w:rsidRPr="00C127BF">
        <w:rPr>
          <w:i/>
          <w:color w:val="7F7F7F" w:themeColor="text1" w:themeTint="80"/>
        </w:rPr>
        <w:t xml:space="preserve">Service Operations: </w:t>
      </w:r>
      <w:r w:rsidRPr="00C127BF">
        <w:rPr>
          <w:i/>
          <w:color w:val="7F7F7F" w:themeColor="text1" w:themeTint="80"/>
        </w:rPr>
        <w:br/>
        <w:t>describe the logical operations used to access the service.</w:t>
      </w:r>
    </w:p>
    <w:p w14:paraId="65A95D29" w14:textId="77777777" w:rsidR="00A26CD1" w:rsidRPr="00C127BF" w:rsidRDefault="00A26CD1" w:rsidP="00A26CD1">
      <w:pPr>
        <w:pStyle w:val="BulletList1"/>
        <w:ind w:left="714" w:hanging="357"/>
        <w:rPr>
          <w:i/>
          <w:color w:val="7F7F7F" w:themeColor="text1" w:themeTint="80"/>
        </w:rPr>
      </w:pPr>
      <w:r w:rsidRPr="00C127BF">
        <w:rPr>
          <w:i/>
          <w:color w:val="7F7F7F" w:themeColor="text1" w:themeTint="80"/>
        </w:rPr>
        <w:t xml:space="preserve">Service Operations Parameter Definitions: </w:t>
      </w:r>
      <w:r w:rsidRPr="00C127BF">
        <w:rPr>
          <w:i/>
          <w:color w:val="7F7F7F" w:themeColor="text1" w:themeTint="80"/>
        </w:rPr>
        <w:br/>
        <w:t>identify data structures being exchanged via Service Operations.</w:t>
      </w:r>
    </w:p>
    <w:p w14:paraId="2D67D3A6" w14:textId="77777777" w:rsidR="00A26CD1" w:rsidRPr="002C7800" w:rsidRDefault="00A26CD1" w:rsidP="00A26CD1">
      <w:r w:rsidRPr="008E6A00">
        <w:rPr>
          <w:i/>
          <w:color w:val="7F7F7F" w:themeColor="text1" w:themeTint="80"/>
        </w:rPr>
        <w:t>The above elements may be depicted in one or more diagrams. Which and how many diagrams are needed depend</w:t>
      </w:r>
      <w:r>
        <w:rPr>
          <w:i/>
          <w:color w:val="7F7F7F" w:themeColor="text1" w:themeTint="80"/>
        </w:rPr>
        <w:t>s</w:t>
      </w:r>
      <w:r w:rsidRPr="008E6A00">
        <w:rPr>
          <w:i/>
          <w:color w:val="7F7F7F" w:themeColor="text1" w:themeTint="80"/>
        </w:rPr>
        <w:t xml:space="preserve"> on the chosen architecture description framework and complexity of the service.</w:t>
      </w:r>
    </w:p>
    <w:p w14:paraId="032F5469" w14:textId="77777777" w:rsidR="00A26CD1" w:rsidRPr="002F686F" w:rsidRDefault="00A26CD1" w:rsidP="00762A4D">
      <w:pPr>
        <w:pStyle w:val="Heading2"/>
        <w:numPr>
          <w:ilvl w:val="1"/>
          <w:numId w:val="39"/>
        </w:numPr>
        <w:tabs>
          <w:tab w:val="left" w:pos="709"/>
        </w:tabs>
        <w:spacing w:before="200" w:line="276" w:lineRule="auto"/>
        <w:ind w:right="0"/>
      </w:pPr>
      <w:bookmarkStart w:id="104" w:name="_Toc379791247"/>
      <w:bookmarkStart w:id="105" w:name="_Toc442209561"/>
      <w:bookmarkStart w:id="106" w:name="_Toc477341849"/>
      <w:r>
        <w:t>S</w:t>
      </w:r>
      <w:r w:rsidRPr="002F686F">
        <w:t>ervice Interface</w:t>
      </w:r>
      <w:bookmarkEnd w:id="104"/>
      <w:r w:rsidRPr="002F686F">
        <w:t>s</w:t>
      </w:r>
      <w:bookmarkEnd w:id="105"/>
      <w:bookmarkEnd w:id="106"/>
    </w:p>
    <w:p w14:paraId="49C5F019" w14:textId="77777777" w:rsidR="00A26CD1" w:rsidRPr="00282C20" w:rsidRDefault="00A26CD1" w:rsidP="00A26CD1">
      <w:pPr>
        <w:rPr>
          <w:i/>
          <w:color w:val="7F7F7F" w:themeColor="text1" w:themeTint="80"/>
        </w:rPr>
      </w:pPr>
      <w:r w:rsidRPr="00282C20">
        <w:rPr>
          <w:i/>
          <w:color w:val="7F7F7F" w:themeColor="text1" w:themeTint="80"/>
        </w:rPr>
        <w:t>Describe the interfaces of the service including the selected Message Exchange Pattern (MEP) by using an UML diagram</w:t>
      </w:r>
      <w:r w:rsidRPr="00282C20">
        <w:rPr>
          <w:rStyle w:val="FootnoteReference"/>
          <w:i/>
          <w:color w:val="7F7F7F" w:themeColor="text1" w:themeTint="80"/>
        </w:rPr>
        <w:footnoteReference w:id="5"/>
      </w:r>
      <w:r w:rsidRPr="00282C20">
        <w:rPr>
          <w:i/>
          <w:color w:val="7F7F7F" w:themeColor="text1" w:themeTint="80"/>
        </w:rPr>
        <w:t xml:space="preserve"> that illustrates the service interfaces definitions and operations and in tabular form.</w:t>
      </w:r>
    </w:p>
    <w:p w14:paraId="4998D284" w14:textId="77777777" w:rsidR="00A26CD1" w:rsidRDefault="00A26CD1" w:rsidP="00A26CD1">
      <w:pPr>
        <w:rPr>
          <w:i/>
          <w:color w:val="7F7F7F" w:themeColor="text1" w:themeTint="80"/>
        </w:rPr>
      </w:pPr>
      <w:r w:rsidRPr="00282C20">
        <w:rPr>
          <w:i/>
          <w:color w:val="7F7F7F" w:themeColor="text1" w:themeTint="80"/>
        </w:rPr>
        <w:t xml:space="preserve">It is also recommended to describe the considerations resulting in the selection of a certain </w:t>
      </w:r>
      <w:r>
        <w:rPr>
          <w:i/>
          <w:color w:val="7F7F7F" w:themeColor="text1" w:themeTint="80"/>
        </w:rPr>
        <w:t>m</w:t>
      </w:r>
      <w:r w:rsidRPr="00282C20">
        <w:rPr>
          <w:i/>
          <w:color w:val="7F7F7F" w:themeColor="text1" w:themeTint="80"/>
        </w:rPr>
        <w:t xml:space="preserve">essage </w:t>
      </w:r>
      <w:r>
        <w:rPr>
          <w:i/>
          <w:color w:val="7F7F7F" w:themeColor="text1" w:themeTint="80"/>
        </w:rPr>
        <w:t>e</w:t>
      </w:r>
      <w:r w:rsidRPr="00282C20">
        <w:rPr>
          <w:i/>
          <w:color w:val="7F7F7F" w:themeColor="text1" w:themeTint="80"/>
        </w:rPr>
        <w:t xml:space="preserve">xchange </w:t>
      </w:r>
      <w:r>
        <w:rPr>
          <w:i/>
          <w:color w:val="7F7F7F" w:themeColor="text1" w:themeTint="80"/>
        </w:rPr>
        <w:t>p</w:t>
      </w:r>
      <w:r w:rsidRPr="00282C20">
        <w:rPr>
          <w:i/>
          <w:color w:val="7F7F7F" w:themeColor="text1" w:themeTint="80"/>
        </w:rPr>
        <w:t xml:space="preserve">attern. </w:t>
      </w:r>
    </w:p>
    <w:p w14:paraId="06D0DDDC" w14:textId="77777777" w:rsidR="00A26CD1" w:rsidRPr="005653FC" w:rsidRDefault="00A26CD1" w:rsidP="00A26CD1">
      <w:pPr>
        <w:rPr>
          <w:i/>
          <w:color w:val="7F7F7F" w:themeColor="text1" w:themeTint="80"/>
        </w:rPr>
      </w:pPr>
      <w:r w:rsidRPr="00F82C36">
        <w:rPr>
          <w:i/>
          <w:color w:val="7F7F7F" w:themeColor="text1" w:themeTint="80"/>
        </w:rPr>
        <w:t xml:space="preserve">A service interface supports one or several service operations. Depending on the message exchange pattern, service operations are either to be implemented by the service provider (e.g., </w:t>
      </w:r>
      <w:r>
        <w:rPr>
          <w:i/>
          <w:color w:val="7F7F7F" w:themeColor="text1" w:themeTint="80"/>
        </w:rPr>
        <w:t xml:space="preserve">in </w:t>
      </w:r>
      <w:r w:rsidRPr="00F82C36">
        <w:rPr>
          <w:i/>
          <w:color w:val="7F7F7F" w:themeColor="text1" w:themeTint="80"/>
        </w:rPr>
        <w:t>a Request/</w:t>
      </w:r>
      <w:r>
        <w:rPr>
          <w:i/>
          <w:color w:val="7F7F7F" w:themeColor="text1" w:themeTint="80"/>
        </w:rPr>
        <w:t>Response</w:t>
      </w:r>
      <w:r w:rsidRPr="00F82C36">
        <w:rPr>
          <w:i/>
          <w:color w:val="7F7F7F" w:themeColor="text1" w:themeTint="80"/>
        </w:rPr>
        <w:t xml:space="preserve"> MEP</w:t>
      </w:r>
      <w:r>
        <w:rPr>
          <w:i/>
          <w:color w:val="7F7F7F" w:themeColor="text1" w:themeTint="80"/>
        </w:rPr>
        <w:t>,</w:t>
      </w:r>
      <w:r w:rsidRPr="00F82C36">
        <w:rPr>
          <w:i/>
          <w:color w:val="7F7F7F" w:themeColor="text1" w:themeTint="80"/>
        </w:rPr>
        <w:t xml:space="preserve"> </w:t>
      </w:r>
      <w:r>
        <w:rPr>
          <w:i/>
          <w:color w:val="7F7F7F" w:themeColor="text1" w:themeTint="80"/>
        </w:rPr>
        <w:t>query operations are provided by the service provider – the service consumer</w:t>
      </w:r>
      <w:r w:rsidRPr="004A4695">
        <w:t xml:space="preserve"> </w:t>
      </w:r>
      <w:r>
        <w:t>uses them in order to submit query requests to the service provider</w:t>
      </w:r>
      <w:r w:rsidRPr="00F82C36">
        <w:rPr>
          <w:i/>
          <w:color w:val="7F7F7F" w:themeColor="text1" w:themeTint="80"/>
        </w:rPr>
        <w:t xml:space="preserve">), or by the service consumer (e.g., </w:t>
      </w:r>
      <w:r>
        <w:rPr>
          <w:i/>
          <w:color w:val="7F7F7F" w:themeColor="text1" w:themeTint="80"/>
        </w:rPr>
        <w:t xml:space="preserve">in </w:t>
      </w:r>
      <w:r w:rsidRPr="00F82C36">
        <w:rPr>
          <w:i/>
          <w:color w:val="7F7F7F" w:themeColor="text1" w:themeTint="80"/>
        </w:rPr>
        <w:t>a Publish/Subscribe MEP</w:t>
      </w:r>
      <w:r>
        <w:rPr>
          <w:i/>
          <w:color w:val="7F7F7F" w:themeColor="text1" w:themeTint="80"/>
        </w:rPr>
        <w:t>,</w:t>
      </w:r>
      <w:r w:rsidRPr="00F82C36">
        <w:rPr>
          <w:i/>
          <w:color w:val="7F7F7F" w:themeColor="text1" w:themeTint="80"/>
        </w:rPr>
        <w:t xml:space="preserve"> </w:t>
      </w:r>
      <w:r>
        <w:rPr>
          <w:i/>
          <w:color w:val="7F7F7F" w:themeColor="text1" w:themeTint="80"/>
        </w:rPr>
        <w:t>publication operations are provided by the service consumer – the service provider</w:t>
      </w:r>
      <w:r w:rsidRPr="00AD2CB9">
        <w:t xml:space="preserve"> </w:t>
      </w:r>
      <w:r>
        <w:t>uses them to submit publications to the service consumer</w:t>
      </w:r>
      <w:r w:rsidRPr="00F82C36">
        <w:rPr>
          <w:i/>
          <w:color w:val="7F7F7F" w:themeColor="text1" w:themeTint="80"/>
        </w:rPr>
        <w:t>). This distinction shall be clearly visualised in a service interface table (see example below)</w:t>
      </w:r>
      <w:r>
        <w:rPr>
          <w:i/>
          <w:color w:val="7F7F7F" w:themeColor="text1" w:themeTint="80"/>
        </w:rPr>
        <w:t xml:space="preserve">: for each </w:t>
      </w:r>
      <w:r w:rsidRPr="00F82C36">
        <w:rPr>
          <w:i/>
          <w:color w:val="7F7F7F" w:themeColor="text1" w:themeTint="80"/>
        </w:rPr>
        <w:t xml:space="preserve">service interface </w:t>
      </w:r>
      <w:r>
        <w:rPr>
          <w:i/>
          <w:color w:val="7F7F7F" w:themeColor="text1" w:themeTint="80"/>
        </w:rPr>
        <w:t xml:space="preserve">it shall be stated whether it </w:t>
      </w:r>
      <w:r w:rsidRPr="00F82C36">
        <w:rPr>
          <w:i/>
          <w:color w:val="7F7F7F" w:themeColor="text1" w:themeTint="80"/>
        </w:rPr>
        <w:t xml:space="preserve">is either provided or </w:t>
      </w:r>
      <w:r>
        <w:rPr>
          <w:i/>
          <w:color w:val="7F7F7F" w:themeColor="text1" w:themeTint="80"/>
        </w:rPr>
        <w:t>used</w:t>
      </w:r>
      <w:r w:rsidRPr="00F82C36">
        <w:rPr>
          <w:i/>
          <w:color w:val="7F7F7F" w:themeColor="text1" w:themeTint="80"/>
        </w:rPr>
        <w:t xml:space="preserve"> by the Service. A service provides at least one service interface.</w:t>
      </w:r>
    </w:p>
    <w:p w14:paraId="15DBF47A" w14:textId="77777777" w:rsidR="00A26CD1" w:rsidRPr="005653FC" w:rsidRDefault="00A26CD1" w:rsidP="00A26CD1">
      <w:pPr>
        <w:rPr>
          <w:i/>
          <w:color w:val="7F7F7F" w:themeColor="text1" w:themeTint="80"/>
        </w:rPr>
      </w:pPr>
      <w:r w:rsidRPr="005653FC">
        <w:rPr>
          <w:i/>
          <w:color w:val="7F7F7F" w:themeColor="text1" w:themeTint="80"/>
        </w:rPr>
        <w:t>An example diagram and corresponding table is given below.</w:t>
      </w:r>
    </w:p>
    <w:p w14:paraId="323E9E99" w14:textId="77777777" w:rsidR="00A26CD1" w:rsidRPr="00B42A30" w:rsidRDefault="00A26CD1" w:rsidP="00A26CD1">
      <w:pPr>
        <w:pStyle w:val="Graphic"/>
      </w:pPr>
      <w:r w:rsidRPr="00A91C7D">
        <w:t xml:space="preserve"> </w:t>
      </w:r>
      <w:r w:rsidRPr="00A502C0">
        <w:t xml:space="preserve"> </w:t>
      </w:r>
      <w:r>
        <w:drawing>
          <wp:inline distT="0" distB="0" distL="0" distR="0" wp14:anchorId="47389935" wp14:editId="615A644A">
            <wp:extent cx="5943600" cy="331406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943600" cy="3314065"/>
                    </a:xfrm>
                    <a:prstGeom prst="rect">
                      <a:avLst/>
                    </a:prstGeom>
                  </pic:spPr>
                </pic:pic>
              </a:graphicData>
            </a:graphic>
          </wp:inline>
        </w:drawing>
      </w:r>
    </w:p>
    <w:p w14:paraId="275728DA" w14:textId="77777777" w:rsidR="00A26CD1" w:rsidRDefault="00A26CD1" w:rsidP="00A26CD1">
      <w:pPr>
        <w:pStyle w:val="Caption"/>
      </w:pPr>
      <w:bookmarkStart w:id="107" w:name="_Ref372806817"/>
      <w:bookmarkStart w:id="108" w:name="_Toc378516900"/>
      <w:bookmarkStart w:id="109" w:name="_Toc442209587"/>
      <w:bookmarkStart w:id="110" w:name="_Toc477341866"/>
      <w:r w:rsidRPr="00B42A30">
        <w:t xml:space="preserve">Figure </w:t>
      </w:r>
      <w:r w:rsidRPr="00B42A30">
        <w:fldChar w:fldCharType="begin"/>
      </w:r>
      <w:r w:rsidRPr="00B42A30">
        <w:instrText xml:space="preserve"> SEQ Figure \* ARABIC </w:instrText>
      </w:r>
      <w:r w:rsidRPr="00B42A30">
        <w:fldChar w:fldCharType="separate"/>
      </w:r>
      <w:r>
        <w:rPr>
          <w:noProof/>
        </w:rPr>
        <w:t>1</w:t>
      </w:r>
      <w:r w:rsidRPr="00B42A30">
        <w:fldChar w:fldCharType="end"/>
      </w:r>
      <w:bookmarkEnd w:id="107"/>
      <w:r>
        <w:t xml:space="preserve">: </w:t>
      </w:r>
      <w:fldSimple w:instr=" DOCPROPERTY  &quot;Service Name&quot;  \* MERGEFORMAT ">
        <w:r w:rsidRPr="005F7D5D">
          <w:rPr>
            <w:b w:val="0"/>
            <w:bCs w:val="0"/>
          </w:rPr>
          <w:t>&lt;Service Name&gt;</w:t>
        </w:r>
      </w:fldSimple>
      <w:r>
        <w:t xml:space="preserve"> Interface </w:t>
      </w:r>
      <w:r w:rsidRPr="00B42A30">
        <w:t>Definition</w:t>
      </w:r>
      <w:bookmarkEnd w:id="108"/>
      <w:r>
        <w:t xml:space="preserve"> diagram</w:t>
      </w:r>
      <w:bookmarkEnd w:id="109"/>
      <w:bookmarkEnd w:id="110"/>
    </w:p>
    <w:p w14:paraId="55C701CB" w14:textId="77777777" w:rsidR="00A26CD1" w:rsidRPr="0000452D" w:rsidRDefault="00A26CD1" w:rsidP="00A26CD1">
      <w:pPr>
        <w:pStyle w:val="Caption"/>
      </w:pPr>
      <w:bookmarkStart w:id="111" w:name="_Toc442209578"/>
      <w:bookmarkStart w:id="112" w:name="_Toc477342204"/>
      <w:r>
        <w:t xml:space="preserve">Table </w:t>
      </w:r>
      <w:r>
        <w:fldChar w:fldCharType="begin"/>
      </w:r>
      <w:r>
        <w:instrText xml:space="preserve"> SEQ Table \* ARABIC </w:instrText>
      </w:r>
      <w:r>
        <w:fldChar w:fldCharType="separate"/>
      </w:r>
      <w:r>
        <w:rPr>
          <w:noProof/>
        </w:rPr>
        <w:t>6</w:t>
      </w:r>
      <w:r>
        <w:fldChar w:fldCharType="end"/>
      </w:r>
      <w:r>
        <w:t>: Service Interfaces</w:t>
      </w:r>
      <w:bookmarkEnd w:id="111"/>
      <w:bookmarkEnd w:id="112"/>
    </w:p>
    <w:tbl>
      <w:tblPr>
        <w:tblStyle w:val="TableGrid"/>
        <w:tblW w:w="9606" w:type="dxa"/>
        <w:tblLayout w:type="fixed"/>
        <w:tblLook w:val="04A0" w:firstRow="1" w:lastRow="0" w:firstColumn="1" w:lastColumn="0" w:noHBand="0" w:noVBand="1"/>
      </w:tblPr>
      <w:tblGrid>
        <w:gridCol w:w="3085"/>
        <w:gridCol w:w="2126"/>
        <w:gridCol w:w="4395"/>
      </w:tblGrid>
      <w:tr w:rsidR="00A26CD1" w:rsidRPr="00443228" w14:paraId="597660D8" w14:textId="77777777" w:rsidTr="00A26CD1">
        <w:trPr>
          <w:trHeight w:val="465"/>
        </w:trPr>
        <w:tc>
          <w:tcPr>
            <w:tcW w:w="3085" w:type="dxa"/>
            <w:shd w:val="clear" w:color="auto" w:fill="36FFF6" w:themeFill="accent3" w:themeFillTint="99"/>
            <w:vAlign w:val="center"/>
          </w:tcPr>
          <w:p w14:paraId="4E9CB757" w14:textId="77777777" w:rsidR="00A26CD1" w:rsidRPr="00591161" w:rsidRDefault="00A26CD1" w:rsidP="00A26CD1">
            <w:pPr>
              <w:pStyle w:val="TableHeader"/>
            </w:pPr>
            <w:r w:rsidRPr="00591161">
              <w:lastRenderedPageBreak/>
              <w:t>ServiceInterface</w:t>
            </w:r>
          </w:p>
        </w:tc>
        <w:tc>
          <w:tcPr>
            <w:tcW w:w="2126" w:type="dxa"/>
            <w:shd w:val="clear" w:color="auto" w:fill="36FFF6" w:themeFill="accent3" w:themeFillTint="99"/>
            <w:vAlign w:val="center"/>
          </w:tcPr>
          <w:p w14:paraId="6D326257" w14:textId="77777777" w:rsidR="00A26CD1" w:rsidRPr="00591161" w:rsidRDefault="00A26CD1" w:rsidP="00A26CD1">
            <w:pPr>
              <w:pStyle w:val="TableHeader"/>
            </w:pPr>
            <w:r w:rsidRPr="00591161">
              <w:t>Role</w:t>
            </w:r>
            <w:r>
              <w:t xml:space="preserve"> </w:t>
            </w:r>
            <w:r w:rsidRPr="00000C47">
              <w:rPr>
                <w:sz w:val="20"/>
              </w:rPr>
              <w:t>(from service provider point of view)</w:t>
            </w:r>
          </w:p>
        </w:tc>
        <w:tc>
          <w:tcPr>
            <w:tcW w:w="4395" w:type="dxa"/>
            <w:shd w:val="clear" w:color="auto" w:fill="36FFF6" w:themeFill="accent3" w:themeFillTint="99"/>
            <w:vAlign w:val="center"/>
          </w:tcPr>
          <w:p w14:paraId="40F3865C" w14:textId="77777777" w:rsidR="00A26CD1" w:rsidRPr="00591161" w:rsidRDefault="00A26CD1" w:rsidP="00A26CD1">
            <w:pPr>
              <w:pStyle w:val="TableHeader"/>
            </w:pPr>
            <w:r w:rsidRPr="00591161">
              <w:t>ServiceOperation</w:t>
            </w:r>
          </w:p>
        </w:tc>
      </w:tr>
      <w:tr w:rsidR="00A26CD1" w14:paraId="392D9826" w14:textId="77777777" w:rsidTr="00A26CD1">
        <w:trPr>
          <w:trHeight w:val="465"/>
        </w:trPr>
        <w:tc>
          <w:tcPr>
            <w:tcW w:w="3085" w:type="dxa"/>
            <w:vAlign w:val="center"/>
          </w:tcPr>
          <w:p w14:paraId="2D6E2E1D" w14:textId="77777777" w:rsidR="00A26CD1" w:rsidRPr="00591161" w:rsidRDefault="00A26CD1" w:rsidP="00A26CD1">
            <w:pPr>
              <w:pStyle w:val="Table"/>
            </w:pPr>
            <w:r>
              <w:t>AddressLookup</w:t>
            </w:r>
            <w:r w:rsidRPr="00591161">
              <w:t>Interface</w:t>
            </w:r>
          </w:p>
        </w:tc>
        <w:tc>
          <w:tcPr>
            <w:tcW w:w="2126" w:type="dxa"/>
            <w:vAlign w:val="center"/>
          </w:tcPr>
          <w:p w14:paraId="76EBDABC" w14:textId="77777777" w:rsidR="00A26CD1" w:rsidRPr="00591161" w:rsidRDefault="00A26CD1" w:rsidP="00A26CD1">
            <w:pPr>
              <w:pStyle w:val="Table"/>
            </w:pPr>
            <w:r w:rsidRPr="00591161">
              <w:t>Provided</w:t>
            </w:r>
          </w:p>
        </w:tc>
        <w:tc>
          <w:tcPr>
            <w:tcW w:w="4395" w:type="dxa"/>
            <w:vAlign w:val="center"/>
          </w:tcPr>
          <w:p w14:paraId="51335415" w14:textId="77777777" w:rsidR="00A26CD1" w:rsidRPr="00591161" w:rsidRDefault="00A26CD1" w:rsidP="00A26CD1">
            <w:pPr>
              <w:pStyle w:val="Table"/>
            </w:pPr>
            <w:r>
              <w:t>getAddressForPerson</w:t>
            </w:r>
          </w:p>
        </w:tc>
      </w:tr>
      <w:tr w:rsidR="00A26CD1" w14:paraId="2ECA1D83" w14:textId="77777777" w:rsidTr="00A26CD1">
        <w:trPr>
          <w:trHeight w:val="465"/>
        </w:trPr>
        <w:tc>
          <w:tcPr>
            <w:tcW w:w="3085" w:type="dxa"/>
            <w:vMerge w:val="restart"/>
            <w:vAlign w:val="center"/>
          </w:tcPr>
          <w:p w14:paraId="2532C093" w14:textId="77777777" w:rsidR="00A26CD1" w:rsidRPr="00591161" w:rsidRDefault="00A26CD1" w:rsidP="00A26CD1">
            <w:pPr>
              <w:pStyle w:val="Table"/>
            </w:pPr>
            <w:r>
              <w:t>Address</w:t>
            </w:r>
            <w:r w:rsidRPr="00591161">
              <w:t>SubscriptionInterface</w:t>
            </w:r>
          </w:p>
        </w:tc>
        <w:tc>
          <w:tcPr>
            <w:tcW w:w="2126" w:type="dxa"/>
            <w:vMerge w:val="restart"/>
            <w:vAlign w:val="center"/>
          </w:tcPr>
          <w:p w14:paraId="271287EB" w14:textId="77777777" w:rsidR="00A26CD1" w:rsidRPr="00591161" w:rsidRDefault="00A26CD1" w:rsidP="00A26CD1">
            <w:pPr>
              <w:pStyle w:val="Table"/>
            </w:pPr>
            <w:r w:rsidRPr="00591161">
              <w:t>Provided</w:t>
            </w:r>
          </w:p>
        </w:tc>
        <w:tc>
          <w:tcPr>
            <w:tcW w:w="4395" w:type="dxa"/>
            <w:vAlign w:val="center"/>
          </w:tcPr>
          <w:p w14:paraId="0CF504E9" w14:textId="77777777" w:rsidR="00A26CD1" w:rsidRPr="00591161" w:rsidRDefault="00A26CD1" w:rsidP="00A26CD1">
            <w:pPr>
              <w:pStyle w:val="Table"/>
            </w:pPr>
            <w:r w:rsidRPr="00591161">
              <w:t>subscribe</w:t>
            </w:r>
            <w:r>
              <w:t>ForAddressChangeForPerson</w:t>
            </w:r>
          </w:p>
        </w:tc>
      </w:tr>
      <w:tr w:rsidR="00A26CD1" w14:paraId="4B777318" w14:textId="77777777" w:rsidTr="00A26CD1">
        <w:trPr>
          <w:trHeight w:val="465"/>
        </w:trPr>
        <w:tc>
          <w:tcPr>
            <w:tcW w:w="3085" w:type="dxa"/>
            <w:vMerge/>
            <w:vAlign w:val="center"/>
          </w:tcPr>
          <w:p w14:paraId="1ADAED47" w14:textId="77777777" w:rsidR="00A26CD1" w:rsidRPr="00591161" w:rsidRDefault="00A26CD1" w:rsidP="00A26CD1">
            <w:pPr>
              <w:pStyle w:val="Table"/>
            </w:pPr>
          </w:p>
        </w:tc>
        <w:tc>
          <w:tcPr>
            <w:tcW w:w="2126" w:type="dxa"/>
            <w:vMerge/>
            <w:vAlign w:val="center"/>
          </w:tcPr>
          <w:p w14:paraId="5BCD8998" w14:textId="77777777" w:rsidR="00A26CD1" w:rsidRPr="00591161" w:rsidRDefault="00A26CD1" w:rsidP="00A26CD1">
            <w:pPr>
              <w:pStyle w:val="Table"/>
            </w:pPr>
          </w:p>
        </w:tc>
        <w:tc>
          <w:tcPr>
            <w:tcW w:w="4395" w:type="dxa"/>
            <w:vAlign w:val="center"/>
          </w:tcPr>
          <w:p w14:paraId="77246D06" w14:textId="77777777" w:rsidR="00A26CD1" w:rsidRPr="00591161" w:rsidRDefault="00A26CD1" w:rsidP="00A26CD1">
            <w:pPr>
              <w:pStyle w:val="Table"/>
            </w:pPr>
            <w:r w:rsidRPr="00591161">
              <w:t>unsubscribeFrom</w:t>
            </w:r>
            <w:r>
              <w:t>AddressChangeForPerson</w:t>
            </w:r>
          </w:p>
        </w:tc>
      </w:tr>
      <w:tr w:rsidR="00A26CD1" w14:paraId="62A61364" w14:textId="77777777" w:rsidTr="00A26CD1">
        <w:trPr>
          <w:trHeight w:val="465"/>
        </w:trPr>
        <w:tc>
          <w:tcPr>
            <w:tcW w:w="3085" w:type="dxa"/>
            <w:vAlign w:val="center"/>
          </w:tcPr>
          <w:p w14:paraId="4087398F" w14:textId="77777777" w:rsidR="00A26CD1" w:rsidRPr="00591161" w:rsidRDefault="00A26CD1" w:rsidP="00A26CD1">
            <w:pPr>
              <w:pStyle w:val="Table"/>
            </w:pPr>
            <w:r>
              <w:t>Address</w:t>
            </w:r>
            <w:r w:rsidRPr="00591161">
              <w:t>PublicationInterface</w:t>
            </w:r>
          </w:p>
        </w:tc>
        <w:tc>
          <w:tcPr>
            <w:tcW w:w="2126" w:type="dxa"/>
            <w:vAlign w:val="center"/>
          </w:tcPr>
          <w:p w14:paraId="1EB7F4A0" w14:textId="77777777" w:rsidR="00A26CD1" w:rsidRPr="00591161" w:rsidRDefault="00A26CD1" w:rsidP="00A26CD1">
            <w:pPr>
              <w:pStyle w:val="Table"/>
            </w:pPr>
            <w:r w:rsidRPr="00591161">
              <w:t>Required</w:t>
            </w:r>
          </w:p>
        </w:tc>
        <w:tc>
          <w:tcPr>
            <w:tcW w:w="4395" w:type="dxa"/>
            <w:vAlign w:val="center"/>
          </w:tcPr>
          <w:p w14:paraId="12305127" w14:textId="77777777" w:rsidR="00A26CD1" w:rsidRPr="00591161" w:rsidRDefault="00A26CD1" w:rsidP="00A26CD1">
            <w:pPr>
              <w:pStyle w:val="Table"/>
            </w:pPr>
            <w:r>
              <w:t>notifyAddressChange</w:t>
            </w:r>
          </w:p>
        </w:tc>
      </w:tr>
    </w:tbl>
    <w:p w14:paraId="1842D572" w14:textId="77777777" w:rsidR="00A26CD1" w:rsidRDefault="00A26CD1" w:rsidP="00A26CD1"/>
    <w:p w14:paraId="57034264" w14:textId="77777777" w:rsidR="00A26CD1" w:rsidRDefault="00A26CD1" w:rsidP="00762A4D">
      <w:pPr>
        <w:pStyle w:val="Heading1"/>
        <w:pageBreakBefore/>
        <w:numPr>
          <w:ilvl w:val="0"/>
          <w:numId w:val="39"/>
        </w:numPr>
        <w:tabs>
          <w:tab w:val="num" w:pos="432"/>
        </w:tabs>
        <w:spacing w:before="480" w:line="276" w:lineRule="auto"/>
        <w:ind w:left="493" w:hanging="493"/>
      </w:pPr>
      <w:bookmarkStart w:id="113" w:name="_Ref447880650"/>
      <w:bookmarkStart w:id="114" w:name="_Toc477341850"/>
      <w:r>
        <w:lastRenderedPageBreak/>
        <w:t>Service Data Model</w:t>
      </w:r>
      <w:bookmarkEnd w:id="113"/>
      <w:bookmarkEnd w:id="114"/>
    </w:p>
    <w:p w14:paraId="3316D736" w14:textId="77777777" w:rsidR="00A26CD1" w:rsidRDefault="00A26CD1" w:rsidP="00A26CD1">
      <w:r>
        <w:t>This section describes the logical data structures to be exchanged between providers and consumers of the</w:t>
      </w:r>
      <w:r w:rsidRPr="00D54249">
        <w:t xml:space="preserve"> service. </w:t>
      </w:r>
    </w:p>
    <w:p w14:paraId="0E4B0724" w14:textId="77777777" w:rsidR="00A26CD1" w:rsidRDefault="00A26CD1" w:rsidP="00A26CD1">
      <w:pPr>
        <w:rPr>
          <w:i/>
          <w:color w:val="7F7F7F" w:themeColor="text1" w:themeTint="80"/>
        </w:rPr>
      </w:pPr>
      <w:r w:rsidRPr="0062788F">
        <w:rPr>
          <w:i/>
          <w:color w:val="7F7F7F" w:themeColor="text1" w:themeTint="80"/>
        </w:rPr>
        <w:t xml:space="preserve">It is recommended to visualise the data structures by using UML diagrams. The full </w:t>
      </w:r>
      <w:r w:rsidRPr="00CE7D03">
        <w:rPr>
          <w:b/>
          <w:i/>
          <w:color w:val="7F7F7F" w:themeColor="text1" w:themeTint="80"/>
        </w:rPr>
        <w:t>logical</w:t>
      </w:r>
      <w:r w:rsidRPr="0062788F">
        <w:rPr>
          <w:i/>
          <w:color w:val="7F7F7F" w:themeColor="text1" w:themeTint="80"/>
        </w:rPr>
        <w:t xml:space="preserve"> </w:t>
      </w:r>
      <w:r>
        <w:rPr>
          <w:i/>
          <w:color w:val="7F7F7F" w:themeColor="text1" w:themeTint="80"/>
        </w:rPr>
        <w:t xml:space="preserve">data </w:t>
      </w:r>
      <w:r w:rsidRPr="0062788F">
        <w:rPr>
          <w:i/>
          <w:color w:val="7F7F7F" w:themeColor="text1" w:themeTint="80"/>
        </w:rPr>
        <w:t xml:space="preserve">structure should be shown using diagram(s) and explanatory tables </w:t>
      </w:r>
      <w:r w:rsidRPr="000F5AE9">
        <w:rPr>
          <w:i/>
          <w:color w:val="7F7F7F" w:themeColor="text1" w:themeTint="80"/>
        </w:rPr>
        <w:t>(see below).</w:t>
      </w:r>
    </w:p>
    <w:p w14:paraId="6F5D9F5B" w14:textId="77777777" w:rsidR="00A26CD1" w:rsidRPr="000F5AE9" w:rsidRDefault="00A26CD1" w:rsidP="00A26CD1">
      <w:pPr>
        <w:rPr>
          <w:i/>
          <w:color w:val="7F7F7F" w:themeColor="text1" w:themeTint="80"/>
        </w:rPr>
      </w:pPr>
      <w:r>
        <w:rPr>
          <w:i/>
          <w:color w:val="7F7F7F" w:themeColor="text1" w:themeTint="80"/>
        </w:rPr>
        <w:t>Example of an UML diagram:</w:t>
      </w:r>
    </w:p>
    <w:p w14:paraId="75B7577F" w14:textId="77777777" w:rsidR="00A26CD1" w:rsidRPr="008A713A" w:rsidRDefault="00A26CD1" w:rsidP="00A26CD1">
      <w:pPr>
        <w:pStyle w:val="Graphic"/>
      </w:pPr>
      <w:r>
        <w:drawing>
          <wp:inline distT="0" distB="0" distL="0" distR="0" wp14:anchorId="63C64325" wp14:editId="480AE198">
            <wp:extent cx="3752850" cy="137469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754784" cy="1375401"/>
                    </a:xfrm>
                    <a:prstGeom prst="rect">
                      <a:avLst/>
                    </a:prstGeom>
                  </pic:spPr>
                </pic:pic>
              </a:graphicData>
            </a:graphic>
          </wp:inline>
        </w:drawing>
      </w:r>
    </w:p>
    <w:p w14:paraId="15A4A3A4" w14:textId="77777777" w:rsidR="00A26CD1" w:rsidRPr="00D200FF" w:rsidRDefault="00A26CD1" w:rsidP="00A26CD1">
      <w:pPr>
        <w:pStyle w:val="Caption"/>
      </w:pPr>
      <w:bookmarkStart w:id="115" w:name="_Toc477341867"/>
      <w:r w:rsidRPr="00D200FF">
        <w:t xml:space="preserve">Figure </w:t>
      </w:r>
      <w:r w:rsidRPr="00D200FF">
        <w:fldChar w:fldCharType="begin"/>
      </w:r>
      <w:r w:rsidRPr="00D200FF">
        <w:instrText xml:space="preserve"> SEQ Figure \* ARABIC </w:instrText>
      </w:r>
      <w:r w:rsidRPr="00D200FF">
        <w:fldChar w:fldCharType="separate"/>
      </w:r>
      <w:r>
        <w:rPr>
          <w:noProof/>
        </w:rPr>
        <w:t>2</w:t>
      </w:r>
      <w:r w:rsidRPr="00D200FF">
        <w:fldChar w:fldCharType="end"/>
      </w:r>
      <w:r>
        <w:t>:</w:t>
      </w:r>
      <w:r w:rsidRPr="00D200FF">
        <w:t xml:space="preserve"> </w:t>
      </w:r>
      <w:fldSimple w:instr=" DOCPROPERTY  &quot;Service Name&quot;  \* MERGEFORMAT ">
        <w:r>
          <w:t>&lt;Service Name&gt;</w:t>
        </w:r>
      </w:fldSimple>
      <w:r>
        <w:t xml:space="preserve"> Service Data Model diagram</w:t>
      </w:r>
      <w:bookmarkEnd w:id="115"/>
    </w:p>
    <w:p w14:paraId="682691D5" w14:textId="77777777" w:rsidR="00A26CD1" w:rsidRDefault="00A26CD1" w:rsidP="00A26CD1">
      <w:pPr>
        <w:rPr>
          <w:i/>
          <w:color w:val="7F7F7F" w:themeColor="text1" w:themeTint="80"/>
        </w:rPr>
      </w:pPr>
    </w:p>
    <w:p w14:paraId="2AB58E9E" w14:textId="77777777" w:rsidR="00A26CD1" w:rsidRPr="0062788F" w:rsidRDefault="00A26CD1" w:rsidP="00A26CD1">
      <w:pPr>
        <w:rPr>
          <w:i/>
          <w:color w:val="7F7F7F" w:themeColor="text1" w:themeTint="80"/>
        </w:rPr>
      </w:pPr>
      <w:r w:rsidRPr="0062788F">
        <w:rPr>
          <w:i/>
          <w:color w:val="7F7F7F" w:themeColor="text1" w:themeTint="80"/>
        </w:rPr>
        <w:t>It is mandatory to give a description of each entity item (class)</w:t>
      </w:r>
      <w:r>
        <w:rPr>
          <w:i/>
          <w:color w:val="7F7F7F" w:themeColor="text1" w:themeTint="80"/>
        </w:rPr>
        <w:t>,</w:t>
      </w:r>
      <w:r w:rsidRPr="0062788F">
        <w:rPr>
          <w:i/>
          <w:color w:val="7F7F7F" w:themeColor="text1" w:themeTint="80"/>
        </w:rPr>
        <w:t xml:space="preserve"> its attributes</w:t>
      </w:r>
      <w:r>
        <w:rPr>
          <w:i/>
          <w:color w:val="7F7F7F" w:themeColor="text1" w:themeTint="80"/>
        </w:rPr>
        <w:t xml:space="preserve"> and the associations between entity items</w:t>
      </w:r>
      <w:r w:rsidRPr="0062788F">
        <w:rPr>
          <w:i/>
          <w:color w:val="7F7F7F" w:themeColor="text1" w:themeTint="80"/>
        </w:rPr>
        <w:t xml:space="preserve"> after each diagram showing data items.</w:t>
      </w:r>
    </w:p>
    <w:p w14:paraId="122D0F01" w14:textId="77777777" w:rsidR="00A26CD1" w:rsidRDefault="00A26CD1" w:rsidP="00A26CD1">
      <w:pPr>
        <w:rPr>
          <w:i/>
          <w:color w:val="7F7F7F" w:themeColor="text1" w:themeTint="80"/>
        </w:rPr>
      </w:pPr>
      <w:r w:rsidRPr="00990C10">
        <w:rPr>
          <w:i/>
          <w:color w:val="7F7F7F" w:themeColor="text1" w:themeTint="80"/>
        </w:rPr>
        <w:t>If the service data model is related to an external data model (e.g., being a subset of a standard data model</w:t>
      </w:r>
      <w:r w:rsidRPr="00771619">
        <w:rPr>
          <w:i/>
          <w:color w:val="7F7F7F" w:themeColor="text1" w:themeTint="80"/>
        </w:rPr>
        <w:t>, e.g. based on an S-100 specification</w:t>
      </w:r>
      <w:r w:rsidRPr="00990C10">
        <w:rPr>
          <w:i/>
          <w:color w:val="7F7F7F" w:themeColor="text1" w:themeTint="80"/>
        </w:rPr>
        <w:t>), then the service data model shall refer to it: each data item of the service data model shall be mapped to a data item defined in the external data model. This mapping may be added in the same table that describes the data items and their attributes</w:t>
      </w:r>
      <w:r>
        <w:rPr>
          <w:i/>
          <w:color w:val="7F7F7F" w:themeColor="text1" w:themeTint="80"/>
        </w:rPr>
        <w:t xml:space="preserve"> </w:t>
      </w:r>
      <w:r w:rsidRPr="00771619">
        <w:rPr>
          <w:i/>
          <w:color w:val="7F7F7F" w:themeColor="text1" w:themeTint="80"/>
        </w:rPr>
        <w:t xml:space="preserve">and associations. The idea is: when reading the service specification (including the </w:t>
      </w:r>
      <w:r>
        <w:rPr>
          <w:i/>
          <w:color w:val="7F7F7F" w:themeColor="text1" w:themeTint="80"/>
        </w:rPr>
        <w:t xml:space="preserve">logical </w:t>
      </w:r>
      <w:r w:rsidRPr="00771619">
        <w:rPr>
          <w:i/>
          <w:color w:val="7F7F7F" w:themeColor="text1" w:themeTint="80"/>
        </w:rPr>
        <w:t>service data model), the payload structures must become clear to the reader. If the service re-uses structures of an external data model, then these structures can be referred to rather than rep</w:t>
      </w:r>
      <w:r>
        <w:rPr>
          <w:i/>
          <w:color w:val="7F7F7F" w:themeColor="text1" w:themeTint="80"/>
        </w:rPr>
        <w:t>licated</w:t>
      </w:r>
      <w:r w:rsidRPr="00771619">
        <w:rPr>
          <w:i/>
          <w:color w:val="7F7F7F" w:themeColor="text1" w:themeTint="80"/>
        </w:rPr>
        <w:t xml:space="preserve"> in the service specification. The tabular presentation of the payload allows </w:t>
      </w:r>
      <w:r>
        <w:rPr>
          <w:i/>
          <w:color w:val="7F7F7F" w:themeColor="text1" w:themeTint="80"/>
        </w:rPr>
        <w:t>for</w:t>
      </w:r>
      <w:r w:rsidRPr="00771619">
        <w:rPr>
          <w:i/>
          <w:color w:val="7F7F7F" w:themeColor="text1" w:themeTint="80"/>
        </w:rPr>
        <w:t xml:space="preserve"> provid</w:t>
      </w:r>
      <w:r>
        <w:rPr>
          <w:i/>
          <w:color w:val="7F7F7F" w:themeColor="text1" w:themeTint="80"/>
        </w:rPr>
        <w:t>ing</w:t>
      </w:r>
      <w:r w:rsidRPr="00771619">
        <w:rPr>
          <w:i/>
          <w:color w:val="7F7F7F" w:themeColor="text1" w:themeTint="80"/>
        </w:rPr>
        <w:t xml:space="preserve"> references to an externally defined model</w:t>
      </w:r>
      <w:r w:rsidRPr="00990C10">
        <w:rPr>
          <w:i/>
          <w:color w:val="7F7F7F" w:themeColor="text1" w:themeTint="80"/>
        </w:rPr>
        <w:t>.</w:t>
      </w:r>
    </w:p>
    <w:p w14:paraId="65A55767" w14:textId="77777777" w:rsidR="00A26CD1" w:rsidRPr="00990C10" w:rsidRDefault="00A26CD1" w:rsidP="00A26CD1">
      <w:pPr>
        <w:rPr>
          <w:i/>
          <w:color w:val="7F7F7F" w:themeColor="text1" w:themeTint="80"/>
        </w:rPr>
      </w:pPr>
      <w:r w:rsidRPr="00C457F8">
        <w:rPr>
          <w:i/>
          <w:color w:val="7F7F7F" w:themeColor="text1" w:themeTint="80"/>
        </w:rPr>
        <w:t xml:space="preserve">The table below is an example </w:t>
      </w:r>
      <w:r>
        <w:rPr>
          <w:i/>
          <w:color w:val="7F7F7F" w:themeColor="text1" w:themeTint="80"/>
        </w:rPr>
        <w:t>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A26CD1" w:rsidRPr="00EA6502" w14:paraId="30ACE064" w14:textId="77777777" w:rsidTr="00A26CD1">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316F38C" w14:textId="77777777" w:rsidR="00A26CD1" w:rsidRPr="00EA6502" w:rsidRDefault="00A26CD1" w:rsidP="00A26CD1">
            <w:pPr>
              <w:pStyle w:val="TableHeader"/>
              <w:rPr>
                <w:sz w:val="20"/>
                <w:szCs w:val="20"/>
              </w:rPr>
            </w:pPr>
            <w:r w:rsidRPr="00EA6502">
              <w:rPr>
                <w:sz w:val="20"/>
                <w:szCs w:val="20"/>
              </w:rPr>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289EF43" w14:textId="77777777" w:rsidR="00A26CD1" w:rsidRPr="00EA6502" w:rsidRDefault="00A26CD1" w:rsidP="00A26CD1">
            <w:pPr>
              <w:pStyle w:val="TableHeader"/>
              <w:rPr>
                <w:sz w:val="20"/>
                <w:szCs w:val="20"/>
              </w:rPr>
            </w:pPr>
            <w:r w:rsidRPr="00EA6502">
              <w:rPr>
                <w:sz w:val="20"/>
                <w:szCs w:val="20"/>
              </w:rPr>
              <w:t>Description</w:t>
            </w:r>
          </w:p>
        </w:tc>
      </w:tr>
      <w:tr w:rsidR="00A26CD1" w14:paraId="5FCD78E9" w14:textId="77777777" w:rsidTr="00A26CD1">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73292A53" w14:textId="77777777" w:rsidR="00A26CD1" w:rsidRPr="001775A9" w:rsidRDefault="00A26CD1" w:rsidP="00A26CD1">
            <w:pPr>
              <w:pStyle w:val="Table"/>
              <w:rPr>
                <w:i/>
                <w:color w:val="7F7F7F" w:themeColor="text1" w:themeTint="80"/>
                <w:lang w:val="en-US"/>
              </w:rPr>
            </w:pPr>
            <w:r>
              <w:rPr>
                <w:i/>
                <w:color w:val="7F7F7F" w:themeColor="text1" w:themeTint="80"/>
                <w:lang w:val="en-US"/>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0D49B5BB" w14:textId="77777777" w:rsidR="00A26CD1" w:rsidRPr="008D4447" w:rsidRDefault="00A26CD1" w:rsidP="00A26CD1">
            <w:pPr>
              <w:pStyle w:val="Table"/>
              <w:rPr>
                <w:i/>
              </w:rPr>
            </w:pPr>
            <w:r w:rsidRPr="008D4447">
              <w:rPr>
                <w:i/>
                <w:color w:val="7F7F7F" w:themeColor="text1" w:themeTint="80"/>
                <w:lang w:val="en-US"/>
              </w:rPr>
              <w:t xml:space="preserve">Describe here the </w:t>
            </w:r>
            <w:r>
              <w:rPr>
                <w:i/>
                <w:color w:val="7F7F7F" w:themeColor="text1" w:themeTint="80"/>
                <w:lang w:val="en-US"/>
              </w:rPr>
              <w:t>“Person”</w:t>
            </w:r>
            <w:r w:rsidRPr="008D4447">
              <w:rPr>
                <w:i/>
                <w:color w:val="7F7F7F" w:themeColor="text1" w:themeTint="80"/>
                <w:lang w:val="en-US"/>
              </w:rPr>
              <w:t xml:space="preserve"> structure.</w:t>
            </w:r>
            <w:r>
              <w:rPr>
                <w:i/>
                <w:color w:val="7F7F7F" w:themeColor="text1" w:themeTint="80"/>
                <w:lang w:val="en-US"/>
              </w:rPr>
              <w:t xml:space="preserve"> </w:t>
            </w:r>
          </w:p>
        </w:tc>
      </w:tr>
      <w:tr w:rsidR="00A26CD1" w:rsidRPr="00EA6502" w14:paraId="28DC2A16"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8A46267"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55FE882" w14:textId="77777777" w:rsidR="00A26CD1" w:rsidRPr="00EA6502" w:rsidRDefault="00A26CD1" w:rsidP="00A26CD1">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B676398" w14:textId="77777777" w:rsidR="00A26CD1" w:rsidRPr="00EA6502" w:rsidRDefault="00A26CD1" w:rsidP="00A26CD1">
            <w:pPr>
              <w:pStyle w:val="TableHeader"/>
              <w:rPr>
                <w:sz w:val="20"/>
                <w:szCs w:val="20"/>
              </w:rPr>
            </w:pPr>
            <w:r w:rsidRPr="00EA6502">
              <w:rPr>
                <w:sz w:val="20"/>
                <w:szCs w:val="20"/>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864AA0A" w14:textId="77777777" w:rsidR="00A26CD1" w:rsidRPr="00EA6502" w:rsidRDefault="00A26CD1" w:rsidP="00A26CD1">
            <w:pPr>
              <w:pStyle w:val="TableHeader"/>
              <w:rPr>
                <w:sz w:val="20"/>
                <w:szCs w:val="20"/>
              </w:rPr>
            </w:pPr>
            <w:r w:rsidRPr="00EA6502">
              <w:rPr>
                <w:sz w:val="20"/>
                <w:szCs w:val="20"/>
              </w:rPr>
              <w:t>Description</w:t>
            </w:r>
          </w:p>
        </w:tc>
      </w:tr>
      <w:tr w:rsidR="00A26CD1" w14:paraId="607136EE"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2147496A"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46D81C8F" w14:textId="77777777" w:rsidR="00A26CD1" w:rsidRPr="001775A9" w:rsidRDefault="00A26CD1" w:rsidP="00A26CD1">
            <w:pPr>
              <w:pStyle w:val="Table"/>
              <w:rPr>
                <w:i/>
                <w:color w:val="7F7F7F" w:themeColor="text1" w:themeTint="80"/>
                <w:lang w:val="en-US"/>
              </w:rPr>
            </w:pPr>
            <w:r>
              <w:rPr>
                <w:i/>
                <w:color w:val="7F7F7F" w:themeColor="text1" w:themeTint="80"/>
                <w:lang w:val="en-US"/>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6BCC6480" w14:textId="77777777" w:rsidR="00A26CD1" w:rsidRPr="001775A9" w:rsidRDefault="00A26CD1" w:rsidP="00A26CD1">
            <w:pPr>
              <w:pStyle w:val="Table"/>
              <w:rPr>
                <w:i/>
                <w:color w:val="7F7F7F" w:themeColor="text1" w:themeTint="80"/>
                <w:lang w:val="en-US"/>
              </w:rPr>
            </w:pPr>
            <w:r w:rsidRPr="001775A9">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1B387871" w14:textId="77777777" w:rsidR="00A26CD1" w:rsidRPr="008D4447" w:rsidRDefault="00A26CD1" w:rsidP="00A26CD1">
            <w:pPr>
              <w:pStyle w:val="Table"/>
              <w:rPr>
                <w:i/>
              </w:rPr>
            </w:pPr>
            <w:r w:rsidRPr="008D4447">
              <w:rPr>
                <w:i/>
                <w:color w:val="7F7F7F" w:themeColor="text1" w:themeTint="80"/>
                <w:lang w:val="en-US"/>
              </w:rPr>
              <w:t xml:space="preserve">Description of </w:t>
            </w:r>
            <w:r>
              <w:rPr>
                <w:i/>
                <w:color w:val="7F7F7F" w:themeColor="text1" w:themeTint="80"/>
                <w:lang w:val="en-US"/>
              </w:rPr>
              <w:t>firstName</w:t>
            </w:r>
            <w:r w:rsidRPr="00AF1DE0">
              <w:rPr>
                <w:i/>
                <w:color w:val="7F7F7F" w:themeColor="text1" w:themeTint="80"/>
                <w:lang w:val="en-US"/>
              </w:rPr>
              <w:t xml:space="preserve"> </w:t>
            </w:r>
            <w:r w:rsidRPr="008D4447">
              <w:rPr>
                <w:i/>
                <w:color w:val="7F7F7F" w:themeColor="text1" w:themeTint="80"/>
                <w:lang w:val="en-US"/>
              </w:rPr>
              <w:t>goes here.</w:t>
            </w:r>
          </w:p>
        </w:tc>
      </w:tr>
      <w:tr w:rsidR="00A26CD1" w:rsidRPr="00EA6502" w14:paraId="698BE612"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25524EB" w14:textId="77777777" w:rsidR="00A26CD1" w:rsidRPr="00EA6502" w:rsidRDefault="00A26CD1" w:rsidP="00A26CD1">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776511E" w14:textId="77777777" w:rsidR="00A26CD1" w:rsidRPr="00EA6502" w:rsidRDefault="00A26CD1" w:rsidP="00A26CD1">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112CE95" w14:textId="77777777" w:rsidR="00A26CD1" w:rsidRPr="00EA6502" w:rsidRDefault="00A26CD1" w:rsidP="00A26CD1">
            <w:pPr>
              <w:pStyle w:val="TableHeader"/>
              <w:rPr>
                <w:sz w:val="20"/>
                <w:szCs w:val="20"/>
                <w:lang w:val="nb-NO"/>
              </w:rPr>
            </w:pPr>
            <w:r w:rsidRPr="00EA6502">
              <w:rPr>
                <w:sz w:val="20"/>
                <w:szCs w:val="20"/>
                <w:lang w:val="nb-NO"/>
              </w:rPr>
              <w:t>Value</w:t>
            </w:r>
          </w:p>
        </w:tc>
      </w:tr>
      <w:tr w:rsidR="00A26CD1" w14:paraId="078CA7F2"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706265E" w14:textId="77777777" w:rsidR="00A26CD1" w:rsidRDefault="00A26CD1" w:rsidP="00A26CD1">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1FAB839" w14:textId="77777777" w:rsidR="00A26CD1" w:rsidRPr="00094425" w:rsidRDefault="00A26CD1" w:rsidP="00A26CD1">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0A7A0E8B" w14:textId="77777777" w:rsidR="00A26CD1" w:rsidRPr="008D4447" w:rsidRDefault="00A26CD1" w:rsidP="00A26CD1">
            <w:pPr>
              <w:pStyle w:val="Table"/>
              <w:rPr>
                <w:i/>
              </w:rPr>
            </w:pPr>
            <w:r w:rsidRPr="008D4447">
              <w:rPr>
                <w:i/>
                <w:color w:val="7F7F7F" w:themeColor="text1" w:themeTint="80"/>
                <w:lang w:val="en-US"/>
              </w:rPr>
              <w:t xml:space="preserve">Trace into the logical or physical model for </w:t>
            </w:r>
            <w:r>
              <w:rPr>
                <w:i/>
                <w:color w:val="7F7F7F" w:themeColor="text1" w:themeTint="80"/>
                <w:lang w:val="en-US"/>
              </w:rPr>
              <w:t>firstName</w:t>
            </w:r>
          </w:p>
        </w:tc>
      </w:tr>
      <w:tr w:rsidR="00A26CD1" w:rsidRPr="00EA6502" w14:paraId="73C2CBAD"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3A1390EC"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BAB8A27" w14:textId="77777777" w:rsidR="00A26CD1" w:rsidRPr="00EA6502" w:rsidRDefault="00A26CD1" w:rsidP="00A26CD1">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EDFB3A4" w14:textId="77777777" w:rsidR="00A26CD1" w:rsidRPr="00EA6502" w:rsidRDefault="00A26CD1" w:rsidP="00A26CD1">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6FB5A45" w14:textId="77777777" w:rsidR="00A26CD1" w:rsidRPr="00EA6502" w:rsidRDefault="00A26CD1" w:rsidP="00A26CD1">
            <w:pPr>
              <w:pStyle w:val="TableHeader"/>
              <w:rPr>
                <w:sz w:val="20"/>
                <w:szCs w:val="20"/>
              </w:rPr>
            </w:pPr>
            <w:r w:rsidRPr="00EA6502">
              <w:rPr>
                <w:sz w:val="20"/>
                <w:szCs w:val="20"/>
              </w:rPr>
              <w:t>Description</w:t>
            </w:r>
          </w:p>
        </w:tc>
      </w:tr>
      <w:tr w:rsidR="00A26CD1" w14:paraId="1D4560CB"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30C980C"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6531C2EC" w14:textId="77777777" w:rsidR="00A26CD1" w:rsidRPr="001775A9" w:rsidRDefault="00A26CD1" w:rsidP="00A26CD1">
            <w:pPr>
              <w:pStyle w:val="Table"/>
              <w:rPr>
                <w:i/>
                <w:color w:val="7F7F7F" w:themeColor="text1" w:themeTint="80"/>
                <w:lang w:val="en-US"/>
              </w:rPr>
            </w:pPr>
            <w:r>
              <w:rPr>
                <w:i/>
                <w:color w:val="7F7F7F" w:themeColor="text1" w:themeTint="80"/>
                <w:lang w:val="en-US"/>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410FCB46" w14:textId="77777777" w:rsidR="00A26CD1" w:rsidRPr="001775A9" w:rsidRDefault="00A26CD1" w:rsidP="00A26CD1">
            <w:pPr>
              <w:pStyle w:val="Table"/>
              <w:rPr>
                <w:i/>
                <w:color w:val="7F7F7F" w:themeColor="text1" w:themeTint="80"/>
                <w:lang w:val="en-US"/>
              </w:rPr>
            </w:pPr>
            <w:r w:rsidRPr="001775A9">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15F619B8" w14:textId="77777777" w:rsidR="00A26CD1" w:rsidRPr="008D4447" w:rsidRDefault="00A26CD1" w:rsidP="00A26CD1">
            <w:pPr>
              <w:pStyle w:val="Table"/>
              <w:rPr>
                <w:i/>
                <w:lang w:val="en-US"/>
              </w:rPr>
            </w:pPr>
            <w:r w:rsidRPr="008D4447">
              <w:rPr>
                <w:i/>
                <w:color w:val="7F7F7F" w:themeColor="text1" w:themeTint="80"/>
                <w:lang w:val="en-US"/>
              </w:rPr>
              <w:t xml:space="preserve">Description of </w:t>
            </w:r>
            <w:r>
              <w:rPr>
                <w:i/>
                <w:color w:val="7F7F7F" w:themeColor="text1" w:themeTint="80"/>
                <w:lang w:val="en-US"/>
              </w:rPr>
              <w:t>lastName</w:t>
            </w:r>
            <w:r w:rsidRPr="00AF1DE0">
              <w:rPr>
                <w:i/>
                <w:color w:val="7F7F7F" w:themeColor="text1" w:themeTint="80"/>
                <w:lang w:val="en-US"/>
              </w:rPr>
              <w:t xml:space="preserve"> </w:t>
            </w:r>
            <w:r w:rsidRPr="008D4447">
              <w:rPr>
                <w:i/>
                <w:color w:val="7F7F7F" w:themeColor="text1" w:themeTint="80"/>
                <w:lang w:val="en-US"/>
              </w:rPr>
              <w:t>goes here.</w:t>
            </w:r>
          </w:p>
        </w:tc>
      </w:tr>
      <w:tr w:rsidR="00A26CD1" w:rsidRPr="00094425" w14:paraId="14CF4495"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099F0106" w14:textId="77777777" w:rsidR="00A26CD1" w:rsidRPr="00094425" w:rsidRDefault="00A26CD1" w:rsidP="00A26CD1">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3F6FC47" w14:textId="77777777" w:rsidR="00A26CD1" w:rsidRPr="00094425" w:rsidRDefault="00A26CD1" w:rsidP="00A26CD1">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538F301" w14:textId="77777777" w:rsidR="00A26CD1" w:rsidRPr="00094425" w:rsidRDefault="00A26CD1" w:rsidP="00A26CD1">
            <w:pPr>
              <w:pStyle w:val="TableHeader"/>
              <w:rPr>
                <w:sz w:val="20"/>
                <w:lang w:val="nb-NO"/>
              </w:rPr>
            </w:pPr>
            <w:r w:rsidRPr="00094425">
              <w:rPr>
                <w:sz w:val="20"/>
                <w:lang w:val="nb-NO"/>
              </w:rPr>
              <w:t>Value</w:t>
            </w:r>
          </w:p>
        </w:tc>
      </w:tr>
      <w:tr w:rsidR="00A26CD1" w14:paraId="7BBBA9F9"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E86CC16" w14:textId="77777777" w:rsidR="00A26CD1" w:rsidRDefault="00A26CD1" w:rsidP="00A26CD1">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44505E87" w14:textId="77777777" w:rsidR="00A26CD1" w:rsidRPr="00094425" w:rsidRDefault="00A26CD1" w:rsidP="00A26CD1">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A4748AB" w14:textId="77777777" w:rsidR="00A26CD1" w:rsidRPr="008D4447" w:rsidRDefault="00A26CD1" w:rsidP="00A26CD1">
            <w:pPr>
              <w:pStyle w:val="Table"/>
              <w:rPr>
                <w:i/>
              </w:rPr>
            </w:pPr>
            <w:r w:rsidRPr="008D4447">
              <w:rPr>
                <w:i/>
                <w:color w:val="7F7F7F" w:themeColor="text1" w:themeTint="80"/>
                <w:lang w:val="en-US"/>
              </w:rPr>
              <w:t xml:space="preserve">Trace into the logical or physical model for the </w:t>
            </w:r>
            <w:r>
              <w:rPr>
                <w:i/>
                <w:color w:val="7F7F7F" w:themeColor="text1" w:themeTint="80"/>
                <w:lang w:val="en-US"/>
              </w:rPr>
              <w:t>lastName</w:t>
            </w:r>
          </w:p>
        </w:tc>
      </w:tr>
      <w:tr w:rsidR="00A26CD1" w:rsidRPr="00EA6502" w14:paraId="063FD4F1"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974BE33"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B19766" w14:textId="77777777" w:rsidR="00A26CD1" w:rsidRPr="00EA6502" w:rsidRDefault="00A26CD1" w:rsidP="00A26CD1">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09FAF9" w14:textId="77777777" w:rsidR="00A26CD1" w:rsidRPr="00EA6502" w:rsidRDefault="00A26CD1" w:rsidP="00A26CD1">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FEDF0E9" w14:textId="77777777" w:rsidR="00A26CD1" w:rsidRPr="00EA6502" w:rsidRDefault="00A26CD1" w:rsidP="00A26CD1">
            <w:pPr>
              <w:pStyle w:val="TableHeader"/>
              <w:rPr>
                <w:sz w:val="20"/>
                <w:szCs w:val="20"/>
              </w:rPr>
            </w:pPr>
            <w:r w:rsidRPr="00EA6502">
              <w:rPr>
                <w:sz w:val="20"/>
                <w:szCs w:val="20"/>
              </w:rPr>
              <w:t>Description</w:t>
            </w:r>
          </w:p>
        </w:tc>
      </w:tr>
      <w:tr w:rsidR="00A26CD1" w14:paraId="363B3410"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9D8E12A"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7042EA43" w14:textId="77777777" w:rsidR="00A26CD1" w:rsidRPr="001775A9" w:rsidRDefault="00A26CD1" w:rsidP="00A26CD1">
            <w:pPr>
              <w:pStyle w:val="Table"/>
              <w:rPr>
                <w:i/>
                <w:color w:val="7F7F7F" w:themeColor="text1" w:themeTint="80"/>
                <w:lang w:val="en-US"/>
              </w:rPr>
            </w:pPr>
            <w:r>
              <w:rPr>
                <w:i/>
                <w:color w:val="7F7F7F" w:themeColor="text1" w:themeTint="80"/>
                <w:lang w:val="en-US"/>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5221FCA8" w14:textId="77777777" w:rsidR="00A26CD1" w:rsidRPr="001775A9" w:rsidRDefault="00A26CD1" w:rsidP="00A26CD1">
            <w:pPr>
              <w:pStyle w:val="Table"/>
              <w:rPr>
                <w:i/>
                <w:color w:val="7F7F7F" w:themeColor="text1" w:themeTint="80"/>
                <w:lang w:val="en-US"/>
              </w:rPr>
            </w:pPr>
            <w:r>
              <w:rPr>
                <w:i/>
                <w:color w:val="7F7F7F"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7CE69DA8" w14:textId="77777777" w:rsidR="00A26CD1" w:rsidRPr="008D4447" w:rsidRDefault="00A26CD1" w:rsidP="00A26CD1">
            <w:pPr>
              <w:pStyle w:val="Table"/>
              <w:rPr>
                <w:i/>
                <w:lang w:val="en-US"/>
              </w:rPr>
            </w:pPr>
            <w:r>
              <w:rPr>
                <w:i/>
                <w:color w:val="7F7F7F" w:themeColor="text1" w:themeTint="80"/>
                <w:lang w:val="en-US"/>
              </w:rPr>
              <w:t>The main home address of Person</w:t>
            </w:r>
          </w:p>
        </w:tc>
      </w:tr>
      <w:tr w:rsidR="00A26CD1" w:rsidRPr="00094425" w14:paraId="055DF464"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849115F" w14:textId="77777777" w:rsidR="00A26CD1" w:rsidRPr="00094425" w:rsidRDefault="00A26CD1" w:rsidP="00A26CD1">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62C2EE5" w14:textId="77777777" w:rsidR="00A26CD1" w:rsidRPr="00094425" w:rsidRDefault="00A26CD1" w:rsidP="00A26CD1">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80FE8AD" w14:textId="77777777" w:rsidR="00A26CD1" w:rsidRPr="00094425" w:rsidRDefault="00A26CD1" w:rsidP="00A26CD1">
            <w:pPr>
              <w:pStyle w:val="TableHeader"/>
              <w:rPr>
                <w:sz w:val="20"/>
                <w:lang w:val="nb-NO"/>
              </w:rPr>
            </w:pPr>
            <w:r w:rsidRPr="00094425">
              <w:rPr>
                <w:sz w:val="20"/>
                <w:lang w:val="nb-NO"/>
              </w:rPr>
              <w:t>Value</w:t>
            </w:r>
          </w:p>
        </w:tc>
      </w:tr>
      <w:tr w:rsidR="00A26CD1" w14:paraId="717FDD5E"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00755502" w14:textId="77777777" w:rsidR="00A26CD1" w:rsidRDefault="00A26CD1" w:rsidP="00A26CD1">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304AD571" w14:textId="77777777" w:rsidR="00A26CD1" w:rsidRPr="00094425" w:rsidRDefault="00A26CD1" w:rsidP="00A26CD1">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41EB0DDE" w14:textId="77777777" w:rsidR="00A26CD1" w:rsidRPr="008D4447" w:rsidRDefault="00A26CD1" w:rsidP="00A26CD1">
            <w:pPr>
              <w:pStyle w:val="Table"/>
              <w:ind w:right="0"/>
              <w:rPr>
                <w:i/>
              </w:rPr>
            </w:pPr>
            <w:r w:rsidRPr="008D4447">
              <w:rPr>
                <w:i/>
                <w:color w:val="7F7F7F" w:themeColor="text1" w:themeTint="80"/>
                <w:lang w:val="en-US"/>
              </w:rPr>
              <w:t xml:space="preserve">Trace into the logical or physical model for the </w:t>
            </w:r>
            <w:r>
              <w:rPr>
                <w:i/>
                <w:color w:val="7F7F7F" w:themeColor="text1" w:themeTint="80"/>
                <w:lang w:val="en-US"/>
              </w:rPr>
              <w:t>homeAddress</w:t>
            </w:r>
          </w:p>
        </w:tc>
      </w:tr>
      <w:tr w:rsidR="00A26CD1" w:rsidRPr="00EA6502" w14:paraId="3D8FF8AE"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15C4DE4"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D250FA6" w14:textId="77777777" w:rsidR="00A26CD1" w:rsidRPr="00EA6502" w:rsidRDefault="00A26CD1" w:rsidP="00A26CD1">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1D63BC1" w14:textId="77777777" w:rsidR="00A26CD1" w:rsidRPr="00EA6502" w:rsidRDefault="00A26CD1" w:rsidP="00A26CD1">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2BF3CE5" w14:textId="77777777" w:rsidR="00A26CD1" w:rsidRPr="00EA6502" w:rsidRDefault="00A26CD1" w:rsidP="00A26CD1">
            <w:pPr>
              <w:pStyle w:val="TableHeader"/>
              <w:rPr>
                <w:sz w:val="20"/>
                <w:szCs w:val="20"/>
              </w:rPr>
            </w:pPr>
            <w:r w:rsidRPr="00EA6502">
              <w:rPr>
                <w:sz w:val="20"/>
                <w:szCs w:val="20"/>
              </w:rPr>
              <w:t>Description</w:t>
            </w:r>
          </w:p>
        </w:tc>
      </w:tr>
      <w:tr w:rsidR="00A26CD1" w14:paraId="3D47475A"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743FCBB"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664383BF" w14:textId="77777777" w:rsidR="00A26CD1" w:rsidRPr="001775A9" w:rsidRDefault="00A26CD1" w:rsidP="00A26CD1">
            <w:pPr>
              <w:pStyle w:val="Table"/>
              <w:rPr>
                <w:i/>
                <w:color w:val="7F7F7F" w:themeColor="text1" w:themeTint="80"/>
                <w:lang w:val="en-US"/>
              </w:rPr>
            </w:pPr>
            <w:r>
              <w:rPr>
                <w:i/>
                <w:color w:val="7F7F7F" w:themeColor="text1" w:themeTint="80"/>
                <w:lang w:val="en-US"/>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47223338" w14:textId="77777777" w:rsidR="00A26CD1" w:rsidRPr="001775A9" w:rsidRDefault="00A26CD1" w:rsidP="00A26CD1">
            <w:pPr>
              <w:pStyle w:val="Table"/>
              <w:rPr>
                <w:i/>
                <w:color w:val="7F7F7F" w:themeColor="text1" w:themeTint="80"/>
                <w:lang w:val="en-US"/>
              </w:rPr>
            </w:pPr>
            <w:r>
              <w:rPr>
                <w:i/>
                <w:color w:val="7F7F7F"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613B65A" w14:textId="77777777" w:rsidR="00A26CD1" w:rsidRPr="008D4447" w:rsidRDefault="00A26CD1" w:rsidP="00A26CD1">
            <w:pPr>
              <w:pStyle w:val="Table"/>
              <w:rPr>
                <w:i/>
                <w:lang w:val="en-US"/>
              </w:rPr>
            </w:pPr>
            <w:r>
              <w:rPr>
                <w:i/>
                <w:color w:val="7F7F7F" w:themeColor="text1" w:themeTint="80"/>
                <w:lang w:val="en-US"/>
              </w:rPr>
              <w:t>Any second address of Person (optional)</w:t>
            </w:r>
          </w:p>
        </w:tc>
      </w:tr>
      <w:tr w:rsidR="00A26CD1" w:rsidRPr="00094425" w14:paraId="785805C8"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2892B6C" w14:textId="77777777" w:rsidR="00A26CD1" w:rsidRPr="00094425" w:rsidRDefault="00A26CD1" w:rsidP="00A26CD1">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353C560" w14:textId="77777777" w:rsidR="00A26CD1" w:rsidRPr="00094425" w:rsidRDefault="00A26CD1" w:rsidP="00A26CD1">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FC7A029" w14:textId="77777777" w:rsidR="00A26CD1" w:rsidRPr="00094425" w:rsidRDefault="00A26CD1" w:rsidP="00A26CD1">
            <w:pPr>
              <w:pStyle w:val="TableHeader"/>
              <w:rPr>
                <w:sz w:val="20"/>
                <w:lang w:val="nb-NO"/>
              </w:rPr>
            </w:pPr>
            <w:r w:rsidRPr="00094425">
              <w:rPr>
                <w:sz w:val="20"/>
                <w:lang w:val="nb-NO"/>
              </w:rPr>
              <w:t>Value</w:t>
            </w:r>
          </w:p>
        </w:tc>
      </w:tr>
      <w:tr w:rsidR="00A26CD1" w14:paraId="79314E32"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3E2AF08" w14:textId="77777777" w:rsidR="00A26CD1" w:rsidRDefault="00A26CD1" w:rsidP="00A26CD1">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A61BCF9" w14:textId="77777777" w:rsidR="00A26CD1" w:rsidRPr="00094425" w:rsidRDefault="00A26CD1" w:rsidP="00A26CD1">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29B419F" w14:textId="77777777" w:rsidR="00A26CD1" w:rsidRPr="008D4447" w:rsidRDefault="00A26CD1" w:rsidP="00A26CD1">
            <w:pPr>
              <w:pStyle w:val="Table"/>
              <w:rPr>
                <w:i/>
              </w:rPr>
            </w:pPr>
            <w:r w:rsidRPr="008D4447">
              <w:rPr>
                <w:i/>
                <w:color w:val="7F7F7F" w:themeColor="text1" w:themeTint="80"/>
                <w:lang w:val="en-US"/>
              </w:rPr>
              <w:t xml:space="preserve">Trace into the logical or physical model for the </w:t>
            </w:r>
            <w:r>
              <w:rPr>
                <w:i/>
                <w:color w:val="7F7F7F" w:themeColor="text1" w:themeTint="80"/>
                <w:lang w:val="en-US"/>
              </w:rPr>
              <w:t>2ndAddress</w:t>
            </w:r>
          </w:p>
        </w:tc>
      </w:tr>
      <w:tr w:rsidR="00A26CD1" w:rsidRPr="00EA6502" w14:paraId="09AECA29" w14:textId="77777777" w:rsidTr="00A26CD1">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391C168" w14:textId="77777777" w:rsidR="00A26CD1" w:rsidRPr="00EA6502" w:rsidRDefault="00A26CD1" w:rsidP="00A26CD1">
            <w:pPr>
              <w:pStyle w:val="TableHeader"/>
              <w:rPr>
                <w:sz w:val="20"/>
                <w:szCs w:val="20"/>
              </w:rPr>
            </w:pPr>
            <w:r w:rsidRPr="00EA6502">
              <w:rPr>
                <w:sz w:val="20"/>
                <w:szCs w:val="20"/>
                <w:lang w:val="nb-NO"/>
              </w:rPr>
              <w:t xml:space="preserve">Element </w:t>
            </w:r>
            <w:r w:rsidRPr="00EA6502">
              <w:rPr>
                <w:sz w:val="20"/>
                <w:szCs w:val="20"/>
              </w:rPr>
              <w:t>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B5ACB1" w14:textId="77777777" w:rsidR="00A26CD1" w:rsidRPr="00EA6502" w:rsidRDefault="00A26CD1" w:rsidP="00A26CD1">
            <w:pPr>
              <w:pStyle w:val="TableHeader"/>
              <w:rPr>
                <w:sz w:val="20"/>
                <w:szCs w:val="20"/>
                <w:lang w:val="nb-NO"/>
              </w:rPr>
            </w:pPr>
            <w:r w:rsidRPr="00EA6502">
              <w:rPr>
                <w:sz w:val="20"/>
                <w:szCs w:val="20"/>
              </w:rPr>
              <w:t>Description</w:t>
            </w:r>
          </w:p>
        </w:tc>
      </w:tr>
      <w:tr w:rsidR="00A26CD1" w14:paraId="2CB477A4" w14:textId="77777777" w:rsidTr="00A26CD1">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118E41CB" w14:textId="77777777" w:rsidR="00A26CD1" w:rsidRPr="001775A9" w:rsidRDefault="00A26CD1" w:rsidP="00A26CD1">
            <w:pPr>
              <w:pStyle w:val="Table"/>
              <w:rPr>
                <w:i/>
                <w:color w:val="7F7F7F" w:themeColor="text1" w:themeTint="80"/>
                <w:lang w:val="en-US"/>
              </w:rPr>
            </w:pPr>
            <w:r>
              <w:rPr>
                <w:i/>
                <w:color w:val="7F7F7F" w:themeColor="text1" w:themeTint="80"/>
                <w:lang w:val="en-US"/>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197EB362" w14:textId="77777777" w:rsidR="00A26CD1" w:rsidRDefault="00A26CD1" w:rsidP="00A26CD1">
            <w:pPr>
              <w:pStyle w:val="Table"/>
            </w:pPr>
            <w:r w:rsidRPr="008D4447">
              <w:rPr>
                <w:i/>
                <w:color w:val="7F7F7F" w:themeColor="text1" w:themeTint="80"/>
                <w:lang w:val="en-US"/>
              </w:rPr>
              <w:t xml:space="preserve">Describe here the </w:t>
            </w:r>
            <w:r>
              <w:rPr>
                <w:i/>
                <w:color w:val="7F7F7F" w:themeColor="text1" w:themeTint="80"/>
                <w:lang w:val="en-US"/>
              </w:rPr>
              <w:t>Address</w:t>
            </w:r>
            <w:r w:rsidRPr="008D4447">
              <w:rPr>
                <w:i/>
                <w:color w:val="7F7F7F" w:themeColor="text1" w:themeTint="80"/>
                <w:lang w:val="en-US"/>
              </w:rPr>
              <w:t xml:space="preserve"> structure.</w:t>
            </w:r>
          </w:p>
        </w:tc>
      </w:tr>
      <w:tr w:rsidR="00A26CD1" w:rsidRPr="00EA6502" w14:paraId="1C2E2797"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225E9B88"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28178CA" w14:textId="77777777" w:rsidR="00A26CD1" w:rsidRPr="00EA6502" w:rsidRDefault="00A26CD1" w:rsidP="00A26CD1">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C03A2B1" w14:textId="77777777" w:rsidR="00A26CD1" w:rsidRPr="00EA6502" w:rsidRDefault="00A26CD1" w:rsidP="00A26CD1">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2853AD1" w14:textId="77777777" w:rsidR="00A26CD1" w:rsidRPr="00EA6502" w:rsidRDefault="00A26CD1" w:rsidP="00A26CD1">
            <w:pPr>
              <w:pStyle w:val="TableHeader"/>
              <w:rPr>
                <w:sz w:val="20"/>
                <w:szCs w:val="20"/>
              </w:rPr>
            </w:pPr>
            <w:r w:rsidRPr="00EA6502">
              <w:rPr>
                <w:sz w:val="20"/>
                <w:szCs w:val="20"/>
              </w:rPr>
              <w:t>Description</w:t>
            </w:r>
          </w:p>
        </w:tc>
      </w:tr>
      <w:tr w:rsidR="00A26CD1" w14:paraId="7281C29D"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31B18028"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018E5022" w14:textId="77777777" w:rsidR="00A26CD1" w:rsidRPr="001775A9" w:rsidRDefault="00A26CD1" w:rsidP="00A26CD1">
            <w:pPr>
              <w:pStyle w:val="Table"/>
              <w:rPr>
                <w:i/>
                <w:color w:val="7F7F7F" w:themeColor="text1" w:themeTint="80"/>
                <w:lang w:val="en-US"/>
              </w:rPr>
            </w:pPr>
            <w:r>
              <w:rPr>
                <w:i/>
                <w:color w:val="7F7F7F" w:themeColor="text1" w:themeTint="80"/>
                <w:lang w:val="en-US"/>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4BA4D469" w14:textId="77777777" w:rsidR="00A26CD1" w:rsidRPr="001775A9" w:rsidRDefault="00A26CD1" w:rsidP="00A26CD1">
            <w:pPr>
              <w:pStyle w:val="Table"/>
              <w:rPr>
                <w:i/>
                <w:color w:val="7F7F7F" w:themeColor="text1" w:themeTint="80"/>
                <w:lang w:val="en-US"/>
              </w:rPr>
            </w:pPr>
            <w:r>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D75927F" w14:textId="77777777" w:rsidR="00A26CD1" w:rsidRPr="008D4447" w:rsidRDefault="00A26CD1" w:rsidP="00A26CD1">
            <w:pPr>
              <w:pStyle w:val="Table"/>
              <w:rPr>
                <w:i/>
              </w:rPr>
            </w:pPr>
            <w:r w:rsidRPr="008D4447">
              <w:rPr>
                <w:i/>
                <w:color w:val="7F7F7F" w:themeColor="text1" w:themeTint="80"/>
                <w:lang w:val="en-US"/>
              </w:rPr>
              <w:t xml:space="preserve">Description of </w:t>
            </w:r>
            <w:r>
              <w:rPr>
                <w:i/>
                <w:color w:val="7F7F7F" w:themeColor="text1" w:themeTint="80"/>
                <w:lang w:val="en-US"/>
              </w:rPr>
              <w:t>number</w:t>
            </w:r>
            <w:r w:rsidRPr="008D4447">
              <w:rPr>
                <w:i/>
                <w:color w:val="7F7F7F" w:themeColor="text1" w:themeTint="80"/>
                <w:lang w:val="en-US"/>
              </w:rPr>
              <w:t xml:space="preserve"> goes here.</w:t>
            </w:r>
          </w:p>
        </w:tc>
      </w:tr>
      <w:tr w:rsidR="00A26CD1" w:rsidRPr="00EA6502" w14:paraId="6056DBC4"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713EEE1" w14:textId="77777777" w:rsidR="00A26CD1" w:rsidRPr="00EA6502" w:rsidRDefault="00A26CD1" w:rsidP="00A26CD1">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2C012AA" w14:textId="77777777" w:rsidR="00A26CD1" w:rsidRPr="00EA6502" w:rsidRDefault="00A26CD1" w:rsidP="00A26CD1">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D98F760" w14:textId="77777777" w:rsidR="00A26CD1" w:rsidRPr="00EA6502" w:rsidRDefault="00A26CD1" w:rsidP="00A26CD1">
            <w:pPr>
              <w:pStyle w:val="TableHeader"/>
              <w:rPr>
                <w:sz w:val="20"/>
                <w:szCs w:val="20"/>
                <w:lang w:val="nb-NO"/>
              </w:rPr>
            </w:pPr>
            <w:r w:rsidRPr="00EA6502">
              <w:rPr>
                <w:sz w:val="20"/>
                <w:szCs w:val="20"/>
                <w:lang w:val="nb-NO"/>
              </w:rPr>
              <w:t>Value</w:t>
            </w:r>
          </w:p>
        </w:tc>
      </w:tr>
      <w:tr w:rsidR="00A26CD1" w:rsidRPr="000151DA" w14:paraId="17055F78"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F39C963" w14:textId="77777777" w:rsidR="00A26CD1" w:rsidRPr="000151DA" w:rsidRDefault="00A26CD1" w:rsidP="00A26CD1">
            <w:pPr>
              <w:pStyle w:val="Table"/>
              <w:rPr>
                <w:b/>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6EFDD57" w14:textId="77777777" w:rsidR="00A26CD1" w:rsidRPr="00C72624" w:rsidRDefault="00A26CD1" w:rsidP="00A26CD1">
            <w:pPr>
              <w:pStyle w:val="Table"/>
              <w:rPr>
                <w:i/>
              </w:rPr>
            </w:pPr>
            <w:r w:rsidRPr="00C72624">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1B0B2E8C" w14:textId="77777777" w:rsidR="00A26CD1" w:rsidRPr="00C72624" w:rsidRDefault="00A26CD1" w:rsidP="00A26CD1">
            <w:pPr>
              <w:pStyle w:val="Table"/>
              <w:rPr>
                <w:i/>
              </w:rPr>
            </w:pPr>
            <w:r w:rsidRPr="00C72624">
              <w:rPr>
                <w:i/>
                <w:color w:val="7F7F7F" w:themeColor="text1" w:themeTint="80"/>
                <w:lang w:val="en-US"/>
              </w:rPr>
              <w:t xml:space="preserve">Trace into the logical or physical model for </w:t>
            </w:r>
            <w:r>
              <w:rPr>
                <w:i/>
                <w:color w:val="7F7F7F" w:themeColor="text1" w:themeTint="80"/>
                <w:lang w:val="en-US"/>
              </w:rPr>
              <w:t xml:space="preserve">the number </w:t>
            </w:r>
            <w:r w:rsidRPr="00C72624">
              <w:rPr>
                <w:i/>
                <w:color w:val="7F7F7F" w:themeColor="text1" w:themeTint="80"/>
                <w:lang w:val="en-US"/>
              </w:rPr>
              <w:t xml:space="preserve">attribute </w:t>
            </w:r>
          </w:p>
        </w:tc>
      </w:tr>
      <w:tr w:rsidR="00A26CD1" w:rsidRPr="00EA6502" w14:paraId="4988E393" w14:textId="77777777" w:rsidTr="00A26CD1">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442C3152" w14:textId="77777777" w:rsidR="00A26CD1" w:rsidRPr="00EA6502" w:rsidRDefault="00A26CD1" w:rsidP="00A26CD1">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E6CEF80" w14:textId="77777777" w:rsidR="00A26CD1" w:rsidRPr="00EA6502" w:rsidRDefault="00A26CD1" w:rsidP="00A26CD1">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42D0419" w14:textId="77777777" w:rsidR="00A26CD1" w:rsidRPr="00EA6502" w:rsidRDefault="00A26CD1" w:rsidP="00A26CD1">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E032400" w14:textId="77777777" w:rsidR="00A26CD1" w:rsidRPr="00EA6502" w:rsidRDefault="00A26CD1" w:rsidP="00A26CD1">
            <w:pPr>
              <w:pStyle w:val="TableHeader"/>
              <w:rPr>
                <w:sz w:val="20"/>
                <w:szCs w:val="20"/>
              </w:rPr>
            </w:pPr>
            <w:r w:rsidRPr="00EA6502">
              <w:rPr>
                <w:sz w:val="20"/>
                <w:szCs w:val="20"/>
              </w:rPr>
              <w:t>Description</w:t>
            </w:r>
          </w:p>
        </w:tc>
      </w:tr>
      <w:tr w:rsidR="00A26CD1" w14:paraId="00323ADF" w14:textId="77777777" w:rsidTr="00A26CD1">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238F547F" w14:textId="77777777" w:rsidR="00A26CD1" w:rsidRDefault="00A26CD1" w:rsidP="00A26CD1">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4CA95AA9" w14:textId="77777777" w:rsidR="00A26CD1" w:rsidRPr="001775A9" w:rsidRDefault="00A26CD1" w:rsidP="00A26CD1">
            <w:pPr>
              <w:pStyle w:val="Table"/>
              <w:ind w:left="0"/>
              <w:rPr>
                <w:i/>
                <w:color w:val="7F7F7F" w:themeColor="text1" w:themeTint="80"/>
                <w:lang w:val="en-US"/>
              </w:rPr>
            </w:pPr>
            <w:r>
              <w:rPr>
                <w:i/>
                <w:color w:val="7F7F7F" w:themeColor="text1" w:themeTint="80"/>
                <w:lang w:val="en-US"/>
              </w:rPr>
              <w:t>…</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1807ED06" w14:textId="77777777" w:rsidR="00A26CD1" w:rsidRPr="001775A9" w:rsidRDefault="00A26CD1" w:rsidP="00A26CD1">
            <w:pPr>
              <w:pStyle w:val="Table"/>
              <w:rPr>
                <w:i/>
                <w:color w:val="7F7F7F" w:themeColor="text1" w:themeTint="80"/>
                <w:lang w:val="en-US"/>
              </w:rPr>
            </w:pP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031CBAAD" w14:textId="77777777" w:rsidR="00A26CD1" w:rsidRPr="008D4447" w:rsidRDefault="00A26CD1" w:rsidP="00A26CD1">
            <w:pPr>
              <w:pStyle w:val="Table"/>
              <w:rPr>
                <w:i/>
                <w:lang w:val="en-US"/>
              </w:rPr>
            </w:pPr>
          </w:p>
        </w:tc>
      </w:tr>
      <w:tr w:rsidR="00A26CD1" w:rsidRPr="00094425" w14:paraId="61502C3C"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22091D16" w14:textId="77777777" w:rsidR="00A26CD1" w:rsidRPr="00094425" w:rsidRDefault="00A26CD1" w:rsidP="00A26CD1">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2AD9593" w14:textId="77777777" w:rsidR="00A26CD1" w:rsidRPr="00094425" w:rsidRDefault="00A26CD1" w:rsidP="00A26CD1">
            <w:pPr>
              <w:pStyle w:val="TableHeader"/>
              <w:rPr>
                <w:sz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8500802" w14:textId="77777777" w:rsidR="00A26CD1" w:rsidRPr="00094425" w:rsidRDefault="00A26CD1" w:rsidP="00A26CD1">
            <w:pPr>
              <w:pStyle w:val="TableHeader"/>
              <w:rPr>
                <w:sz w:val="20"/>
                <w:lang w:val="nb-NO"/>
              </w:rPr>
            </w:pPr>
          </w:p>
        </w:tc>
      </w:tr>
      <w:tr w:rsidR="00A26CD1" w14:paraId="3BF9B033" w14:textId="77777777" w:rsidTr="00A26CD1">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BBDEF22" w14:textId="77777777" w:rsidR="00A26CD1" w:rsidRDefault="00A26CD1" w:rsidP="00A26CD1">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208BD66D" w14:textId="77777777" w:rsidR="00A26CD1" w:rsidRPr="00094425" w:rsidRDefault="00A26CD1" w:rsidP="00A26CD1">
            <w:pPr>
              <w:pStyle w:val="Table"/>
              <w:rPr>
                <w:i/>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2FADDCBB" w14:textId="77777777" w:rsidR="00A26CD1" w:rsidRPr="008D4447" w:rsidRDefault="00A26CD1" w:rsidP="00A26CD1">
            <w:pPr>
              <w:pStyle w:val="Table"/>
              <w:rPr>
                <w:i/>
              </w:rPr>
            </w:pPr>
          </w:p>
        </w:tc>
      </w:tr>
      <w:tr w:rsidR="00A26CD1" w:rsidRPr="00EA6502" w14:paraId="27BF9BED" w14:textId="77777777" w:rsidTr="00A26CD1">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4E96C31" w14:textId="77777777" w:rsidR="00A26CD1" w:rsidRPr="00EA6502" w:rsidRDefault="00A26CD1" w:rsidP="00A26CD1">
            <w:pPr>
              <w:pStyle w:val="TableHeader"/>
              <w:rPr>
                <w:sz w:val="20"/>
                <w:szCs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9E88192" w14:textId="77777777" w:rsidR="00A26CD1" w:rsidRPr="00EA6502" w:rsidRDefault="00A26CD1" w:rsidP="00A26CD1">
            <w:pPr>
              <w:pStyle w:val="TableHeader"/>
              <w:rPr>
                <w:sz w:val="20"/>
                <w:szCs w:val="20"/>
                <w:lang w:val="nb-NO"/>
              </w:rPr>
            </w:pPr>
          </w:p>
        </w:tc>
      </w:tr>
      <w:tr w:rsidR="00A26CD1" w14:paraId="381EE605" w14:textId="77777777" w:rsidTr="00A26CD1">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7CCD9D6C" w14:textId="77777777" w:rsidR="00A26CD1" w:rsidRDefault="00A26CD1" w:rsidP="00A26CD1">
            <w:pPr>
              <w:pStyle w:val="Table"/>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771D3FA0" w14:textId="77777777" w:rsidR="00A26CD1" w:rsidRDefault="00A26CD1" w:rsidP="00A26CD1">
            <w:pPr>
              <w:pStyle w:val="Table"/>
            </w:pPr>
          </w:p>
        </w:tc>
      </w:tr>
    </w:tbl>
    <w:p w14:paraId="146B2243" w14:textId="77777777" w:rsidR="00A26CD1" w:rsidRDefault="00A26CD1" w:rsidP="00A26CD1"/>
    <w:p w14:paraId="6D0E3303" w14:textId="77777777" w:rsidR="00A26CD1" w:rsidRDefault="00A26CD1" w:rsidP="00A26CD1">
      <w:r>
        <w:t xml:space="preserve">An XML schema for this data model is included in the formal service specification xml file attached in </w:t>
      </w:r>
      <w:r>
        <w:fldChar w:fldCharType="begin"/>
      </w:r>
      <w:r>
        <w:instrText xml:space="preserve"> REF _Ref449427555 \r \h </w:instrText>
      </w:r>
      <w:r>
        <w:fldChar w:fldCharType="separate"/>
      </w:r>
      <w:r>
        <w:t>Appendix A</w:t>
      </w:r>
      <w:r>
        <w:fldChar w:fldCharType="end"/>
      </w:r>
      <w:r>
        <w:t xml:space="preserve">. Note that the S-100 specification </w:t>
      </w:r>
      <w:r>
        <w:fldChar w:fldCharType="begin"/>
      </w:r>
      <w:r>
        <w:instrText xml:space="preserve"> REF _Ref459300586 \r \h </w:instrText>
      </w:r>
      <w:r>
        <w:fldChar w:fldCharType="separate"/>
      </w:r>
      <w:r>
        <w:t>[3]</w:t>
      </w:r>
      <w:r>
        <w:fldChar w:fldCharType="end"/>
      </w:r>
      <w:r>
        <w:t xml:space="preserve"> describes in its Appendix 9-B how S-100 based data models shall be formulated in XML schema format.</w:t>
      </w:r>
    </w:p>
    <w:p w14:paraId="54C7EFA7" w14:textId="77777777" w:rsidR="00A26CD1" w:rsidRDefault="00A26CD1" w:rsidP="00762A4D">
      <w:pPr>
        <w:pStyle w:val="Heading2"/>
        <w:numPr>
          <w:ilvl w:val="1"/>
          <w:numId w:val="39"/>
        </w:numPr>
        <w:tabs>
          <w:tab w:val="left" w:pos="709"/>
        </w:tabs>
        <w:spacing w:before="200" w:line="276" w:lineRule="auto"/>
        <w:ind w:right="0"/>
      </w:pPr>
      <w:bookmarkStart w:id="116" w:name="_Toc477341851"/>
      <w:r>
        <w:t>Service Internal Data Model (optional)</w:t>
      </w:r>
      <w:bookmarkEnd w:id="116"/>
    </w:p>
    <w:p w14:paraId="1541B35C" w14:textId="77777777" w:rsidR="00A26CD1" w:rsidRPr="00990C10" w:rsidRDefault="00A26CD1" w:rsidP="00A26CD1">
      <w:pPr>
        <w:rPr>
          <w:i/>
          <w:color w:val="7F7F7F" w:themeColor="text1" w:themeTint="80"/>
        </w:rPr>
      </w:pPr>
      <w:r>
        <w:rPr>
          <w:i/>
          <w:color w:val="7F7F7F" w:themeColor="text1" w:themeTint="80"/>
        </w:rPr>
        <w:t>Optionally, this section may provide a description of the internal data model, as it seems appropriate to the service provider and/or the service consumer side. Such description might be helpful for the better understanding as it provides additional information about the building of the service. However, it has to be considered just as an example – it is not an authoritative part of the service specification.</w:t>
      </w:r>
    </w:p>
    <w:p w14:paraId="148A9429" w14:textId="77777777" w:rsidR="00A26CD1" w:rsidRPr="00897AE8" w:rsidRDefault="00A26CD1" w:rsidP="00A26CD1"/>
    <w:p w14:paraId="2362A42A" w14:textId="77777777" w:rsidR="00A26CD1" w:rsidRPr="00652A71" w:rsidRDefault="00A26CD1" w:rsidP="00762A4D">
      <w:pPr>
        <w:pStyle w:val="Heading1"/>
        <w:pageBreakBefore/>
        <w:numPr>
          <w:ilvl w:val="0"/>
          <w:numId w:val="39"/>
        </w:numPr>
        <w:tabs>
          <w:tab w:val="num" w:pos="432"/>
        </w:tabs>
        <w:spacing w:before="480" w:line="276" w:lineRule="auto"/>
        <w:ind w:left="493" w:hanging="493"/>
      </w:pPr>
      <w:bookmarkStart w:id="117" w:name="_Toc477341852"/>
      <w:r w:rsidRPr="00652A71">
        <w:lastRenderedPageBreak/>
        <w:t xml:space="preserve">Service </w:t>
      </w:r>
      <w:r>
        <w:t>I</w:t>
      </w:r>
      <w:r w:rsidRPr="00652A71">
        <w:t xml:space="preserve">nterface </w:t>
      </w:r>
      <w:r>
        <w:t>S</w:t>
      </w:r>
      <w:r w:rsidRPr="00652A71">
        <w:t>pecifications</w:t>
      </w:r>
      <w:bookmarkEnd w:id="117"/>
    </w:p>
    <w:p w14:paraId="1A40ACBC" w14:textId="77777777" w:rsidR="00A26CD1" w:rsidRDefault="00A26CD1" w:rsidP="00A26CD1">
      <w:r>
        <w:t>This chapter describes the details of each service interface. One sub-chapter is provided for each Service Interface.</w:t>
      </w:r>
    </w:p>
    <w:p w14:paraId="3E2F7B18" w14:textId="77777777" w:rsidR="00A26CD1" w:rsidRDefault="00A26CD1" w:rsidP="00A26CD1">
      <w:r>
        <w:t xml:space="preserve">The Service Interface specification covers only the static design description while the dynamic design (behaviour) is described in chapter </w:t>
      </w:r>
      <w:r>
        <w:fldChar w:fldCharType="begin"/>
      </w:r>
      <w:r>
        <w:instrText xml:space="preserve"> REF _Ref444681126 \r \h </w:instrText>
      </w:r>
      <w:r>
        <w:fldChar w:fldCharType="separate"/>
      </w:r>
      <w:r>
        <w:t>7</w:t>
      </w:r>
      <w:r>
        <w:fldChar w:fldCharType="end"/>
      </w:r>
      <w:r>
        <w:t>.</w:t>
      </w:r>
    </w:p>
    <w:p w14:paraId="3E92168B" w14:textId="77777777" w:rsidR="00A26CD1" w:rsidRPr="00C95380" w:rsidRDefault="00A26CD1" w:rsidP="00A26CD1">
      <w:pPr>
        <w:rPr>
          <w:i/>
          <w:color w:val="7F7F7F" w:themeColor="text1" w:themeTint="80"/>
        </w:rPr>
      </w:pPr>
      <w:r w:rsidRPr="00C95380">
        <w:rPr>
          <w:i/>
          <w:color w:val="7F7F7F" w:themeColor="text1" w:themeTint="80"/>
        </w:rPr>
        <w:t>The static interface description is vital since it describes how the interfaces shall be constructed.</w:t>
      </w:r>
    </w:p>
    <w:p w14:paraId="0577AFA3" w14:textId="77777777" w:rsidR="00A26CD1" w:rsidRPr="00C95380" w:rsidRDefault="00A26CD1" w:rsidP="00A26CD1">
      <w:pPr>
        <w:rPr>
          <w:i/>
          <w:color w:val="7F7F7F" w:themeColor="text1" w:themeTint="80"/>
        </w:rPr>
      </w:pPr>
      <w:r w:rsidRPr="00C95380">
        <w:rPr>
          <w:i/>
          <w:color w:val="7F7F7F" w:themeColor="text1" w:themeTint="80"/>
        </w:rPr>
        <w:t>Architectural elements applicable for this description are:</w:t>
      </w:r>
    </w:p>
    <w:p w14:paraId="5B99AB39" w14:textId="77777777" w:rsidR="00A26CD1" w:rsidRPr="00C95380" w:rsidRDefault="00A26CD1" w:rsidP="00A26CD1">
      <w:pPr>
        <w:pStyle w:val="BulletList1"/>
        <w:ind w:left="714" w:hanging="357"/>
        <w:rPr>
          <w:i/>
          <w:color w:val="7F7F7F" w:themeColor="text1" w:themeTint="80"/>
        </w:rPr>
      </w:pPr>
      <w:r w:rsidRPr="00C95380">
        <w:rPr>
          <w:i/>
          <w:color w:val="7F7F7F" w:themeColor="text1" w:themeTint="80"/>
        </w:rPr>
        <w:t>Service Interfaces</w:t>
      </w:r>
    </w:p>
    <w:p w14:paraId="314A8D96" w14:textId="77777777" w:rsidR="00A26CD1" w:rsidRPr="00C95380" w:rsidRDefault="00A26CD1" w:rsidP="00A26CD1">
      <w:pPr>
        <w:pStyle w:val="BulletList1"/>
        <w:ind w:left="714" w:hanging="357"/>
        <w:rPr>
          <w:i/>
          <w:color w:val="7F7F7F" w:themeColor="text1" w:themeTint="80"/>
        </w:rPr>
      </w:pPr>
      <w:r w:rsidRPr="00C95380">
        <w:rPr>
          <w:i/>
          <w:color w:val="7F7F7F" w:themeColor="text1" w:themeTint="80"/>
        </w:rPr>
        <w:t>Operations</w:t>
      </w:r>
      <w:r w:rsidRPr="00C95380">
        <w:rPr>
          <w:i/>
          <w:color w:val="7F7F7F" w:themeColor="text1" w:themeTint="80"/>
        </w:rPr>
        <w:br/>
        <w:t>Function or procedures which enable programmatic communication with a Service via a Service interface.</w:t>
      </w:r>
    </w:p>
    <w:p w14:paraId="14269234" w14:textId="77777777" w:rsidR="00A26CD1" w:rsidRPr="00C95380" w:rsidRDefault="00A26CD1" w:rsidP="00A26CD1">
      <w:pPr>
        <w:pStyle w:val="BulletList1"/>
        <w:spacing w:after="120"/>
        <w:ind w:left="714" w:hanging="357"/>
        <w:rPr>
          <w:i/>
          <w:color w:val="7F7F7F" w:themeColor="text1" w:themeTint="80"/>
        </w:rPr>
      </w:pPr>
      <w:r w:rsidRPr="00C95380">
        <w:rPr>
          <w:i/>
          <w:color w:val="7F7F7F" w:themeColor="text1" w:themeTint="80"/>
        </w:rPr>
        <w:t>Parameters</w:t>
      </w:r>
      <w:r w:rsidRPr="00C95380">
        <w:rPr>
          <w:i/>
          <w:color w:val="7F7F7F" w:themeColor="text1" w:themeTint="80"/>
        </w:rPr>
        <w:br/>
        <w:t>Constants or variables passed into or out of a Service interface as part of the execution of an Operation</w:t>
      </w:r>
    </w:p>
    <w:p w14:paraId="26C39F25" w14:textId="77777777" w:rsidR="00A26CD1" w:rsidRDefault="00A26CD1" w:rsidP="00A26CD1">
      <w:r w:rsidRPr="00C95380">
        <w:rPr>
          <w:i/>
          <w:color w:val="7F7F7F" w:themeColor="text1" w:themeTint="80"/>
        </w:rPr>
        <w:t>A Service may have one or more Service Interfaces. Please describe each in separate sections below.</w:t>
      </w:r>
    </w:p>
    <w:p w14:paraId="39BD2882" w14:textId="77777777" w:rsidR="00A26CD1" w:rsidRDefault="00A26CD1" w:rsidP="00762A4D">
      <w:pPr>
        <w:pStyle w:val="Heading2"/>
        <w:numPr>
          <w:ilvl w:val="1"/>
          <w:numId w:val="39"/>
        </w:numPr>
        <w:tabs>
          <w:tab w:val="left" w:pos="709"/>
        </w:tabs>
        <w:spacing w:before="200" w:line="276" w:lineRule="auto"/>
        <w:ind w:right="0"/>
      </w:pPr>
      <w:bookmarkStart w:id="118" w:name="_Toc477341853"/>
      <w:r>
        <w:t xml:space="preserve">Service Interface </w:t>
      </w:r>
      <w:r w:rsidRPr="00FD75B9">
        <w:t>&lt;Interface Name&gt;</w:t>
      </w:r>
      <w:bookmarkEnd w:id="118"/>
    </w:p>
    <w:p w14:paraId="28C7C371" w14:textId="77777777" w:rsidR="00A26CD1" w:rsidRPr="00C95380" w:rsidRDefault="00A26CD1" w:rsidP="00A26CD1">
      <w:pPr>
        <w:rPr>
          <w:i/>
          <w:color w:val="7F7F7F" w:themeColor="text1" w:themeTint="80"/>
        </w:rPr>
      </w:pPr>
      <w:r w:rsidRPr="00C95380">
        <w:rPr>
          <w:i/>
          <w:color w:val="7F7F7F" w:themeColor="text1" w:themeTint="80"/>
        </w:rPr>
        <w:t>Please explain the purpose, messag</w:t>
      </w:r>
      <w:r>
        <w:rPr>
          <w:i/>
          <w:color w:val="7F7F7F" w:themeColor="text1" w:themeTint="80"/>
        </w:rPr>
        <w:t>e exchange</w:t>
      </w:r>
      <w:r w:rsidRPr="00C95380">
        <w:rPr>
          <w:i/>
          <w:color w:val="7F7F7F" w:themeColor="text1" w:themeTint="80"/>
        </w:rPr>
        <w:t xml:space="preserve"> pattern and architecture of the Interface. </w:t>
      </w:r>
    </w:p>
    <w:p w14:paraId="12A19315" w14:textId="77777777" w:rsidR="00A26CD1" w:rsidRPr="004F02B0" w:rsidRDefault="00A26CD1" w:rsidP="00A26CD1">
      <w:pPr>
        <w:rPr>
          <w:i/>
          <w:color w:val="7F7F7F" w:themeColor="text1" w:themeTint="80"/>
        </w:rPr>
      </w:pPr>
      <w:r w:rsidRPr="004F02B0">
        <w:rPr>
          <w:i/>
          <w:color w:val="7F7F7F" w:themeColor="text1" w:themeTint="80"/>
        </w:rPr>
        <w:t>A Service Interface supports one or several service operations. Each operation in the service interface must be described in the following sections.</w:t>
      </w:r>
    </w:p>
    <w:p w14:paraId="5B94359D" w14:textId="77777777" w:rsidR="00A26CD1" w:rsidRDefault="00A26CD1" w:rsidP="00762A4D">
      <w:pPr>
        <w:pStyle w:val="Heading3"/>
        <w:keepNext w:val="0"/>
        <w:keepLines w:val="0"/>
        <w:numPr>
          <w:ilvl w:val="2"/>
          <w:numId w:val="39"/>
        </w:numPr>
        <w:spacing w:before="0" w:after="200" w:line="276" w:lineRule="auto"/>
        <w:ind w:right="0"/>
        <w:contextualSpacing/>
      </w:pPr>
      <w:bookmarkStart w:id="119" w:name="_Toc477341854"/>
      <w:r>
        <w:t>Operation &lt;Operation Name&gt;</w:t>
      </w:r>
      <w:bookmarkEnd w:id="119"/>
    </w:p>
    <w:p w14:paraId="5FD9AF96" w14:textId="77777777" w:rsidR="00A26CD1" w:rsidRPr="0095029F" w:rsidRDefault="00A26CD1" w:rsidP="00A26CD1">
      <w:pPr>
        <w:rPr>
          <w:i/>
          <w:color w:val="7F7F7F" w:themeColor="text1" w:themeTint="80"/>
        </w:rPr>
      </w:pPr>
      <w:r w:rsidRPr="0095029F">
        <w:rPr>
          <w:i/>
          <w:color w:val="7F7F7F" w:themeColor="text1" w:themeTint="80"/>
        </w:rPr>
        <w:t>Give an overview of the operation: Include here a textual description of the operation functionality. In most instances this will be the same as the operation description taken from the UML modelling tool.</w:t>
      </w:r>
    </w:p>
    <w:p w14:paraId="3D31E861" w14:textId="77777777" w:rsidR="00A26CD1" w:rsidRDefault="00A26CD1" w:rsidP="00A26CD1">
      <w:pPr>
        <w:pStyle w:val="Heading4"/>
      </w:pPr>
      <w:r>
        <w:t>Operation Functionality</w:t>
      </w:r>
    </w:p>
    <w:p w14:paraId="3EACB7BE" w14:textId="77777777" w:rsidR="00A26CD1" w:rsidRPr="0095029F" w:rsidRDefault="00A26CD1" w:rsidP="00A26CD1">
      <w:pPr>
        <w:rPr>
          <w:i/>
        </w:rPr>
      </w:pPr>
      <w:r w:rsidRPr="0095029F">
        <w:rPr>
          <w:i/>
          <w:color w:val="7F7F7F" w:themeColor="text1" w:themeTint="80"/>
        </w:rPr>
        <w:t>Describe here the functionality of the operation, i.e., how does it produce the output from the input payload.</w:t>
      </w:r>
    </w:p>
    <w:p w14:paraId="0311BA16" w14:textId="77777777" w:rsidR="00A26CD1" w:rsidRDefault="00A26CD1" w:rsidP="00A26CD1">
      <w:pPr>
        <w:pStyle w:val="Heading4"/>
      </w:pPr>
      <w:r>
        <w:t>Operation Parameters</w:t>
      </w:r>
    </w:p>
    <w:p w14:paraId="5A1C8B19" w14:textId="77777777" w:rsidR="00A26CD1" w:rsidRDefault="00A26CD1" w:rsidP="00A26CD1">
      <w:pPr>
        <w:rPr>
          <w:i/>
          <w:color w:val="7F7F7F" w:themeColor="text1" w:themeTint="80"/>
        </w:rPr>
      </w:pPr>
      <w:r>
        <w:rPr>
          <w:i/>
          <w:color w:val="7F7F7F" w:themeColor="text1" w:themeTint="80"/>
        </w:rPr>
        <w:t>D</w:t>
      </w:r>
      <w:r w:rsidRPr="000F5AE9">
        <w:rPr>
          <w:i/>
          <w:color w:val="7F7F7F" w:themeColor="text1" w:themeTint="80"/>
        </w:rPr>
        <w:t xml:space="preserve">escribe the logical </w:t>
      </w:r>
      <w:r>
        <w:rPr>
          <w:i/>
          <w:color w:val="7F7F7F" w:themeColor="text1" w:themeTint="80"/>
        </w:rPr>
        <w:t xml:space="preserve">data </w:t>
      </w:r>
      <w:r w:rsidRPr="000F5AE9">
        <w:rPr>
          <w:i/>
          <w:color w:val="7F7F7F" w:themeColor="text1" w:themeTint="80"/>
        </w:rPr>
        <w:t>structure</w:t>
      </w:r>
      <w:r>
        <w:rPr>
          <w:i/>
          <w:color w:val="7F7F7F" w:themeColor="text1" w:themeTint="80"/>
        </w:rPr>
        <w:t xml:space="preserve"> of</w:t>
      </w:r>
      <w:r w:rsidRPr="000F5AE9">
        <w:rPr>
          <w:i/>
          <w:color w:val="7F7F7F" w:themeColor="text1" w:themeTint="80"/>
        </w:rPr>
        <w:t xml:space="preserve"> input and output parameters of the operation (payload) </w:t>
      </w:r>
      <w:r>
        <w:rPr>
          <w:i/>
          <w:color w:val="7F7F7F" w:themeColor="text1" w:themeTint="80"/>
        </w:rPr>
        <w:t xml:space="preserve">by </w:t>
      </w:r>
      <w:r w:rsidRPr="000F5AE9">
        <w:rPr>
          <w:i/>
          <w:color w:val="7F7F7F" w:themeColor="text1" w:themeTint="80"/>
        </w:rPr>
        <w:t xml:space="preserve">using </w:t>
      </w:r>
      <w:r>
        <w:rPr>
          <w:i/>
          <w:color w:val="7F7F7F" w:themeColor="text1" w:themeTint="80"/>
        </w:rPr>
        <w:t xml:space="preserve">an explanatory table (see below) and optionally </w:t>
      </w:r>
      <w:r w:rsidRPr="000F5AE9">
        <w:rPr>
          <w:i/>
          <w:color w:val="7F7F7F" w:themeColor="text1" w:themeTint="80"/>
        </w:rPr>
        <w:t>UML diagram</w:t>
      </w:r>
      <w:r>
        <w:rPr>
          <w:i/>
          <w:color w:val="7F7F7F" w:themeColor="text1" w:themeTint="80"/>
        </w:rPr>
        <w:t>s (which are usually sub-sets of the service data model described in previous section above).</w:t>
      </w:r>
      <w:r w:rsidRPr="000F5AE9">
        <w:rPr>
          <w:i/>
          <w:color w:val="7F7F7F" w:themeColor="text1" w:themeTint="80"/>
        </w:rPr>
        <w:t xml:space="preserve"> </w:t>
      </w:r>
    </w:p>
    <w:p w14:paraId="14112543" w14:textId="77777777" w:rsidR="00A26CD1" w:rsidRPr="000F5AE9" w:rsidRDefault="00A26CD1" w:rsidP="00A26CD1">
      <w:pPr>
        <w:rPr>
          <w:i/>
          <w:color w:val="7F7F7F" w:themeColor="text1" w:themeTint="80"/>
        </w:rPr>
      </w:pPr>
      <w:r>
        <w:rPr>
          <w:i/>
          <w:color w:val="7F7F7F" w:themeColor="text1" w:themeTint="80"/>
        </w:rPr>
        <w:t>Below is an example of a UML diagram (subset of the service data model, related to one operation):</w:t>
      </w:r>
    </w:p>
    <w:p w14:paraId="70CF4A63" w14:textId="77777777" w:rsidR="00A26CD1" w:rsidRPr="008A713A" w:rsidRDefault="00A26CD1" w:rsidP="00A26CD1">
      <w:pPr>
        <w:pStyle w:val="Graphic"/>
      </w:pPr>
      <w:r>
        <w:drawing>
          <wp:inline distT="0" distB="0" distL="0" distR="0" wp14:anchorId="647D676C" wp14:editId="39F586F5">
            <wp:extent cx="3102429" cy="687679"/>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100181" cy="687181"/>
                    </a:xfrm>
                    <a:prstGeom prst="rect">
                      <a:avLst/>
                    </a:prstGeom>
                  </pic:spPr>
                </pic:pic>
              </a:graphicData>
            </a:graphic>
          </wp:inline>
        </w:drawing>
      </w:r>
    </w:p>
    <w:p w14:paraId="5B65AA01" w14:textId="77777777" w:rsidR="00A26CD1" w:rsidRDefault="00A26CD1" w:rsidP="00A26CD1">
      <w:pPr>
        <w:pStyle w:val="Caption"/>
      </w:pPr>
      <w:bookmarkStart w:id="120" w:name="_Toc442209588"/>
      <w:bookmarkStart w:id="121" w:name="_Toc477341868"/>
      <w:r w:rsidRPr="00D200FF">
        <w:t xml:space="preserve">Figure </w:t>
      </w:r>
      <w:r w:rsidRPr="00D200FF">
        <w:fldChar w:fldCharType="begin"/>
      </w:r>
      <w:r w:rsidRPr="00D200FF">
        <w:instrText xml:space="preserve"> SEQ Figure \* ARABIC </w:instrText>
      </w:r>
      <w:r w:rsidRPr="00D200FF">
        <w:fldChar w:fldCharType="separate"/>
      </w:r>
      <w:r>
        <w:rPr>
          <w:noProof/>
        </w:rPr>
        <w:t>3</w:t>
      </w:r>
      <w:r w:rsidRPr="00D200FF">
        <w:fldChar w:fldCharType="end"/>
      </w:r>
      <w:r>
        <w:t>:</w:t>
      </w:r>
      <w:r w:rsidRPr="00D200FF">
        <w:t xml:space="preserve"> </w:t>
      </w:r>
      <w:fldSimple w:instr=" DOCPROPERTY  &quot;Service Name&quot;  \* MERGEFORMAT ">
        <w:r>
          <w:t>&lt;Service Name&gt;</w:t>
        </w:r>
      </w:fldSimple>
      <w:r>
        <w:t xml:space="preserve"> Interface Parameter Definition diagram</w:t>
      </w:r>
      <w:bookmarkEnd w:id="120"/>
      <w:r>
        <w:t xml:space="preserve"> for &lt;operation name&gt;</w:t>
      </w:r>
      <w:bookmarkEnd w:id="121"/>
    </w:p>
    <w:p w14:paraId="6637D3E2" w14:textId="77777777" w:rsidR="00A26CD1" w:rsidRDefault="00A26CD1" w:rsidP="00A26CD1">
      <w:pPr>
        <w:rPr>
          <w:i/>
          <w:color w:val="7F7F7F" w:themeColor="text1" w:themeTint="80"/>
        </w:rPr>
      </w:pPr>
      <w:r w:rsidRPr="00E731AA">
        <w:rPr>
          <w:i/>
          <w:color w:val="7F7F7F" w:themeColor="text1" w:themeTint="80"/>
        </w:rPr>
        <w:t xml:space="preserve">It is mandatory to provide </w:t>
      </w:r>
      <w:r w:rsidRPr="00C86F5A">
        <w:rPr>
          <w:i/>
          <w:color w:val="7F7F7F" w:themeColor="text1" w:themeTint="80"/>
        </w:rPr>
        <w:t xml:space="preserve">a table with a clear description of each service operation parameter </w:t>
      </w:r>
      <w:r>
        <w:rPr>
          <w:i/>
          <w:color w:val="7F7F7F" w:themeColor="text1" w:themeTint="80"/>
        </w:rPr>
        <w:t>and</w:t>
      </w:r>
      <w:r w:rsidRPr="00E731AA">
        <w:rPr>
          <w:i/>
          <w:color w:val="7F7F7F" w:themeColor="text1" w:themeTint="80"/>
        </w:rPr>
        <w:t xml:space="preserve"> the information about which data types defined in the service data mode are used by the service operation in its input and output parameters.</w:t>
      </w:r>
    </w:p>
    <w:p w14:paraId="06C8780C" w14:textId="77777777" w:rsidR="00A26CD1" w:rsidRDefault="00A26CD1" w:rsidP="00A26CD1">
      <w:pPr>
        <w:rPr>
          <w:i/>
          <w:color w:val="7F7F7F" w:themeColor="text1" w:themeTint="80"/>
        </w:rPr>
      </w:pPr>
      <w:r w:rsidRPr="006948B4">
        <w:rPr>
          <w:i/>
          <w:color w:val="7F7F7F" w:themeColor="text1" w:themeTint="80"/>
        </w:rPr>
        <w:t>Note: While the descriptions provided in the service data model shall explain the data types in a neutral format, the descriptions provided here shall explicitly explain the purpose of the parameters for the operation.</w:t>
      </w:r>
    </w:p>
    <w:p w14:paraId="53B209E6" w14:textId="77777777" w:rsidR="00A26CD1" w:rsidRDefault="00A26CD1" w:rsidP="00A26CD1">
      <w:pPr>
        <w:rPr>
          <w:i/>
          <w:color w:val="7F7F7F" w:themeColor="text1" w:themeTint="80"/>
        </w:rPr>
      </w:pPr>
      <w:r>
        <w:rPr>
          <w:i/>
          <w:color w:val="7F7F7F" w:themeColor="text1" w:themeTint="80"/>
        </w:rPr>
        <w:t>Below is an example operation parameter description table.</w:t>
      </w:r>
    </w:p>
    <w:p w14:paraId="70329677" w14:textId="77777777" w:rsidR="00A26CD1" w:rsidRDefault="00A26CD1" w:rsidP="00A26CD1">
      <w:pPr>
        <w:pStyle w:val="Caption"/>
      </w:pPr>
      <w:bookmarkStart w:id="122" w:name="_Toc442209579"/>
      <w:bookmarkStart w:id="123" w:name="_Toc477342205"/>
      <w:r>
        <w:t xml:space="preserve">Table </w:t>
      </w:r>
      <w:r>
        <w:fldChar w:fldCharType="begin"/>
      </w:r>
      <w:r>
        <w:instrText xml:space="preserve"> SEQ Table \* ARABIC </w:instrText>
      </w:r>
      <w:r>
        <w:fldChar w:fldCharType="separate"/>
      </w:r>
      <w:r>
        <w:rPr>
          <w:noProof/>
        </w:rPr>
        <w:t>7</w:t>
      </w:r>
      <w:r>
        <w:fldChar w:fldCharType="end"/>
      </w:r>
      <w:r>
        <w:t xml:space="preserve">: Payload description </w:t>
      </w:r>
      <w:bookmarkEnd w:id="122"/>
      <w:r>
        <w:t>of &lt;operation name&gt; operation</w:t>
      </w:r>
      <w:bookmarkEnd w:id="123"/>
    </w:p>
    <w:tbl>
      <w:tblPr>
        <w:tblStyle w:val="TableGrid"/>
        <w:tblW w:w="9889" w:type="dxa"/>
        <w:tblLayout w:type="fixed"/>
        <w:tblLook w:val="04A0" w:firstRow="1" w:lastRow="0" w:firstColumn="1" w:lastColumn="0" w:noHBand="0" w:noVBand="1"/>
      </w:tblPr>
      <w:tblGrid>
        <w:gridCol w:w="1951"/>
        <w:gridCol w:w="1418"/>
        <w:gridCol w:w="1701"/>
        <w:gridCol w:w="4819"/>
      </w:tblGrid>
      <w:tr w:rsidR="00A26CD1" w:rsidRPr="007328CF" w14:paraId="0BFBEF9F" w14:textId="77777777" w:rsidTr="00A26CD1">
        <w:trPr>
          <w:trHeight w:val="465"/>
        </w:trPr>
        <w:tc>
          <w:tcPr>
            <w:tcW w:w="1951" w:type="dxa"/>
            <w:shd w:val="clear" w:color="auto" w:fill="36FFF6" w:themeFill="accent3" w:themeFillTint="99"/>
            <w:vAlign w:val="center"/>
          </w:tcPr>
          <w:p w14:paraId="5FC3523B" w14:textId="77777777" w:rsidR="00A26CD1" w:rsidRPr="007328CF" w:rsidRDefault="00A26CD1" w:rsidP="00A26CD1">
            <w:pPr>
              <w:pStyle w:val="TableHeader"/>
              <w:rPr>
                <w:sz w:val="20"/>
              </w:rPr>
            </w:pPr>
            <w:r w:rsidRPr="007328CF">
              <w:rPr>
                <w:sz w:val="20"/>
              </w:rPr>
              <w:t>Parameter Name</w:t>
            </w:r>
          </w:p>
        </w:tc>
        <w:tc>
          <w:tcPr>
            <w:tcW w:w="1418" w:type="dxa"/>
            <w:shd w:val="clear" w:color="auto" w:fill="36FFF6" w:themeFill="accent3" w:themeFillTint="99"/>
            <w:vAlign w:val="center"/>
          </w:tcPr>
          <w:p w14:paraId="63369D23" w14:textId="77777777" w:rsidR="00A26CD1" w:rsidRPr="007328CF" w:rsidRDefault="00A26CD1" w:rsidP="00A26CD1">
            <w:pPr>
              <w:pStyle w:val="TableHeader"/>
              <w:rPr>
                <w:sz w:val="20"/>
              </w:rPr>
            </w:pPr>
            <w:r>
              <w:rPr>
                <w:sz w:val="20"/>
              </w:rPr>
              <w:t>Direction</w:t>
            </w:r>
          </w:p>
        </w:tc>
        <w:tc>
          <w:tcPr>
            <w:tcW w:w="1701" w:type="dxa"/>
            <w:shd w:val="clear" w:color="auto" w:fill="36FFF6" w:themeFill="accent3" w:themeFillTint="99"/>
            <w:vAlign w:val="center"/>
          </w:tcPr>
          <w:p w14:paraId="413743A6" w14:textId="77777777" w:rsidR="00A26CD1" w:rsidRPr="007328CF" w:rsidRDefault="00A26CD1" w:rsidP="00A26CD1">
            <w:pPr>
              <w:pStyle w:val="TableHeader"/>
              <w:rPr>
                <w:sz w:val="20"/>
              </w:rPr>
            </w:pPr>
            <w:r>
              <w:rPr>
                <w:sz w:val="20"/>
              </w:rPr>
              <w:t>Data Type</w:t>
            </w:r>
          </w:p>
        </w:tc>
        <w:tc>
          <w:tcPr>
            <w:tcW w:w="4819" w:type="dxa"/>
            <w:shd w:val="clear" w:color="auto" w:fill="36FFF6" w:themeFill="accent3" w:themeFillTint="99"/>
            <w:vAlign w:val="center"/>
          </w:tcPr>
          <w:p w14:paraId="002AFB6B" w14:textId="77777777" w:rsidR="00A26CD1" w:rsidRPr="007328CF" w:rsidRDefault="00A26CD1" w:rsidP="00A26CD1">
            <w:pPr>
              <w:pStyle w:val="TableHeader"/>
              <w:rPr>
                <w:sz w:val="20"/>
              </w:rPr>
            </w:pPr>
            <w:r w:rsidRPr="007328CF">
              <w:rPr>
                <w:sz w:val="20"/>
              </w:rPr>
              <w:t>Description</w:t>
            </w:r>
          </w:p>
        </w:tc>
      </w:tr>
      <w:tr w:rsidR="00A26CD1" w:rsidRPr="00DE55AF" w14:paraId="24254D44" w14:textId="77777777" w:rsidTr="00A26CD1">
        <w:trPr>
          <w:trHeight w:val="465"/>
        </w:trPr>
        <w:tc>
          <w:tcPr>
            <w:tcW w:w="1951" w:type="dxa"/>
            <w:vAlign w:val="center"/>
          </w:tcPr>
          <w:p w14:paraId="5B245FA2" w14:textId="77777777" w:rsidR="00A26CD1" w:rsidRPr="00DE55AF" w:rsidRDefault="00A26CD1" w:rsidP="00A26CD1">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person</w:t>
            </w:r>
          </w:p>
        </w:tc>
        <w:tc>
          <w:tcPr>
            <w:tcW w:w="1418" w:type="dxa"/>
            <w:vAlign w:val="center"/>
          </w:tcPr>
          <w:p w14:paraId="1D75ACE6" w14:textId="77777777" w:rsidR="00A26CD1" w:rsidRPr="00DE55AF" w:rsidRDefault="00A26CD1" w:rsidP="00A26CD1">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Input</w:t>
            </w:r>
          </w:p>
        </w:tc>
        <w:tc>
          <w:tcPr>
            <w:tcW w:w="1701" w:type="dxa"/>
            <w:vAlign w:val="center"/>
          </w:tcPr>
          <w:p w14:paraId="4676C30E" w14:textId="77777777" w:rsidR="00A26CD1" w:rsidRPr="00DE55AF" w:rsidRDefault="00A26CD1" w:rsidP="00A26CD1">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Person</w:t>
            </w:r>
          </w:p>
        </w:tc>
        <w:tc>
          <w:tcPr>
            <w:tcW w:w="4819" w:type="dxa"/>
            <w:vAlign w:val="center"/>
          </w:tcPr>
          <w:p w14:paraId="5525BF36" w14:textId="77777777" w:rsidR="00A26CD1" w:rsidRPr="00DE55AF" w:rsidRDefault="00A26CD1" w:rsidP="00A26CD1">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The “</w:t>
            </w:r>
            <w:r>
              <w:rPr>
                <w:rFonts w:asciiTheme="minorHAnsi" w:hAnsiTheme="minorHAnsi"/>
                <w:i/>
                <w:color w:val="7F7F7F" w:themeColor="text1" w:themeTint="80"/>
                <w:sz w:val="20"/>
              </w:rPr>
              <w:t>person</w:t>
            </w:r>
            <w:r w:rsidRPr="00DE55AF">
              <w:rPr>
                <w:rFonts w:asciiTheme="minorHAnsi" w:hAnsiTheme="minorHAnsi"/>
                <w:i/>
                <w:color w:val="7F7F7F" w:themeColor="text1" w:themeTint="80"/>
                <w:sz w:val="20"/>
              </w:rPr>
              <w:t xml:space="preserve">” parameter </w:t>
            </w:r>
            <w:r>
              <w:rPr>
                <w:rFonts w:asciiTheme="minorHAnsi" w:hAnsiTheme="minorHAnsi"/>
                <w:i/>
                <w:color w:val="7F7F7F" w:themeColor="text1" w:themeTint="80"/>
                <w:sz w:val="20"/>
              </w:rPr>
              <w:t>specifies the person for which the address is being looked for</w:t>
            </w:r>
            <w:r w:rsidRPr="00DE55AF">
              <w:rPr>
                <w:rFonts w:asciiTheme="minorHAnsi" w:hAnsiTheme="minorHAnsi"/>
                <w:i/>
                <w:color w:val="7F7F7F" w:themeColor="text1" w:themeTint="80"/>
                <w:sz w:val="20"/>
              </w:rPr>
              <w:t xml:space="preserve"> </w:t>
            </w:r>
          </w:p>
        </w:tc>
      </w:tr>
      <w:tr w:rsidR="00A26CD1" w:rsidRPr="00DE55AF" w14:paraId="341DFA4E" w14:textId="77777777" w:rsidTr="00A26CD1">
        <w:trPr>
          <w:trHeight w:val="940"/>
        </w:trPr>
        <w:tc>
          <w:tcPr>
            <w:tcW w:w="1951" w:type="dxa"/>
            <w:vAlign w:val="center"/>
          </w:tcPr>
          <w:p w14:paraId="4611EA97" w14:textId="77777777" w:rsidR="00A26CD1" w:rsidRPr="00DE55AF" w:rsidRDefault="00A26CD1" w:rsidP="00A26CD1">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&lt;none&gt;</w:t>
            </w:r>
          </w:p>
        </w:tc>
        <w:tc>
          <w:tcPr>
            <w:tcW w:w="1418" w:type="dxa"/>
            <w:vAlign w:val="center"/>
          </w:tcPr>
          <w:p w14:paraId="3861883C" w14:textId="77777777" w:rsidR="00A26CD1" w:rsidRPr="00DE55AF" w:rsidRDefault="00A26CD1" w:rsidP="00A26CD1">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Return</w:t>
            </w:r>
          </w:p>
        </w:tc>
        <w:tc>
          <w:tcPr>
            <w:tcW w:w="1701" w:type="dxa"/>
            <w:vAlign w:val="center"/>
          </w:tcPr>
          <w:p w14:paraId="10B4366C" w14:textId="77777777" w:rsidR="00A26CD1" w:rsidRPr="00DE55AF" w:rsidRDefault="00A26CD1" w:rsidP="00A26CD1">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Address</w:t>
            </w:r>
          </w:p>
        </w:tc>
        <w:tc>
          <w:tcPr>
            <w:tcW w:w="4819" w:type="dxa"/>
            <w:vAlign w:val="center"/>
          </w:tcPr>
          <w:p w14:paraId="6C9891CB" w14:textId="77777777" w:rsidR="00A26CD1" w:rsidRPr="00DE55AF" w:rsidRDefault="00A26CD1" w:rsidP="00A26CD1">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The return value provides the address of the person.</w:t>
            </w:r>
          </w:p>
        </w:tc>
      </w:tr>
    </w:tbl>
    <w:p w14:paraId="7D1848FD" w14:textId="77777777" w:rsidR="00A26CD1" w:rsidRPr="00413DF5" w:rsidRDefault="00A26CD1" w:rsidP="00A26CD1"/>
    <w:p w14:paraId="27B51D21" w14:textId="77777777" w:rsidR="00A26CD1" w:rsidRDefault="00A26CD1" w:rsidP="00762A4D">
      <w:pPr>
        <w:pStyle w:val="Heading3"/>
        <w:keepNext w:val="0"/>
        <w:keepLines w:val="0"/>
        <w:numPr>
          <w:ilvl w:val="2"/>
          <w:numId w:val="39"/>
        </w:numPr>
        <w:spacing w:before="0" w:after="200" w:line="276" w:lineRule="auto"/>
        <w:ind w:right="0"/>
        <w:contextualSpacing/>
      </w:pPr>
      <w:bookmarkStart w:id="124" w:name="_Toc477341855"/>
      <w:r>
        <w:t>Operation &lt;Operation Name&gt;</w:t>
      </w:r>
      <w:bookmarkEnd w:id="124"/>
    </w:p>
    <w:p w14:paraId="6A2B4158" w14:textId="77777777" w:rsidR="00A26CD1" w:rsidRPr="00AB1BB2" w:rsidRDefault="00A26CD1" w:rsidP="00A26CD1">
      <w:pPr>
        <w:rPr>
          <w:i/>
        </w:rPr>
      </w:pPr>
      <w:r w:rsidRPr="00AB1BB2">
        <w:rPr>
          <w:i/>
          <w:color w:val="7F7F7F" w:themeColor="text1" w:themeTint="80"/>
        </w:rPr>
        <w:t>Repeat previous section for every operation defined in the service interface definition operation.</w:t>
      </w:r>
    </w:p>
    <w:p w14:paraId="1876BC51" w14:textId="77777777" w:rsidR="00A26CD1" w:rsidRDefault="00A26CD1" w:rsidP="00762A4D">
      <w:pPr>
        <w:pStyle w:val="Heading2"/>
        <w:numPr>
          <w:ilvl w:val="1"/>
          <w:numId w:val="39"/>
        </w:numPr>
        <w:tabs>
          <w:tab w:val="left" w:pos="709"/>
        </w:tabs>
        <w:spacing w:before="200" w:line="276" w:lineRule="auto"/>
        <w:ind w:right="0"/>
      </w:pPr>
      <w:bookmarkStart w:id="125" w:name="_Toc477341856"/>
      <w:r>
        <w:lastRenderedPageBreak/>
        <w:t>Service Interface &lt;Interface Name&gt;</w:t>
      </w:r>
      <w:bookmarkEnd w:id="125"/>
    </w:p>
    <w:p w14:paraId="1E231FC2" w14:textId="77777777" w:rsidR="00A26CD1" w:rsidRDefault="00A26CD1" w:rsidP="00A26CD1">
      <w:pPr>
        <w:keepNext/>
        <w:rPr>
          <w:i/>
          <w:color w:val="7F7F7F" w:themeColor="text1" w:themeTint="80"/>
        </w:rPr>
      </w:pPr>
      <w:r w:rsidRPr="00AB1BB2">
        <w:rPr>
          <w:i/>
          <w:color w:val="7F7F7F" w:themeColor="text1" w:themeTint="80"/>
        </w:rPr>
        <w:t>Repeat previous section for each interface</w:t>
      </w:r>
    </w:p>
    <w:p w14:paraId="44860F06" w14:textId="77777777" w:rsidR="00A26CD1" w:rsidRPr="007C6F40" w:rsidRDefault="00A26CD1" w:rsidP="00A26CD1"/>
    <w:p w14:paraId="65FB1FD6" w14:textId="77777777" w:rsidR="00A26CD1" w:rsidRPr="007C6F40" w:rsidRDefault="00A26CD1" w:rsidP="00A26CD1"/>
    <w:p w14:paraId="6E013998" w14:textId="77777777" w:rsidR="00A26CD1" w:rsidRPr="007C6F40" w:rsidRDefault="00A26CD1" w:rsidP="00A26CD1"/>
    <w:p w14:paraId="400B68CA" w14:textId="77777777" w:rsidR="00A26CD1" w:rsidRPr="007C6F40" w:rsidRDefault="00A26CD1" w:rsidP="00A26CD1"/>
    <w:p w14:paraId="10BFEEDE" w14:textId="77777777" w:rsidR="00A26CD1" w:rsidRPr="007C6F40" w:rsidRDefault="00A26CD1" w:rsidP="00A26CD1"/>
    <w:p w14:paraId="2E3B7A30" w14:textId="77777777" w:rsidR="00A26CD1" w:rsidRPr="007C6F40" w:rsidRDefault="00A26CD1" w:rsidP="00A26CD1">
      <w:pPr>
        <w:jc w:val="center"/>
      </w:pPr>
    </w:p>
    <w:p w14:paraId="3ACB5E7A" w14:textId="77777777" w:rsidR="00A26CD1" w:rsidRPr="00652A71" w:rsidRDefault="00A26CD1" w:rsidP="00762A4D">
      <w:pPr>
        <w:pStyle w:val="Heading1"/>
        <w:pageBreakBefore/>
        <w:numPr>
          <w:ilvl w:val="0"/>
          <w:numId w:val="39"/>
        </w:numPr>
        <w:tabs>
          <w:tab w:val="num" w:pos="432"/>
        </w:tabs>
        <w:spacing w:before="480" w:line="276" w:lineRule="auto"/>
        <w:ind w:left="493" w:hanging="493"/>
      </w:pPr>
      <w:bookmarkStart w:id="126" w:name="_Ref444681121"/>
      <w:bookmarkStart w:id="127" w:name="_Ref444681126"/>
      <w:bookmarkStart w:id="128" w:name="_Toc477341857"/>
      <w:r w:rsidRPr="00652A71">
        <w:lastRenderedPageBreak/>
        <w:t xml:space="preserve">Service </w:t>
      </w:r>
      <w:r>
        <w:t>D</w:t>
      </w:r>
      <w:r w:rsidRPr="00652A71">
        <w:t xml:space="preserve">ynamic </w:t>
      </w:r>
      <w:bookmarkEnd w:id="126"/>
      <w:bookmarkEnd w:id="127"/>
      <w:r>
        <w:t>B</w:t>
      </w:r>
      <w:r w:rsidRPr="00652A71">
        <w:t>ehaviour</w:t>
      </w:r>
      <w:bookmarkEnd w:id="128"/>
    </w:p>
    <w:p w14:paraId="26F43C66" w14:textId="77777777" w:rsidR="00A26CD1" w:rsidRPr="0075285D" w:rsidRDefault="00A26CD1" w:rsidP="00A26CD1">
      <w:pPr>
        <w:rPr>
          <w:i/>
          <w:color w:val="7F7F7F" w:themeColor="text1" w:themeTint="80"/>
        </w:rPr>
      </w:pPr>
      <w:r w:rsidRPr="008500C4">
        <w:rPr>
          <w:i/>
          <w:color w:val="7F7F7F" w:themeColor="text1" w:themeTint="80"/>
        </w:rPr>
        <w:t>This chapter describes the interactive behaviour between service interfaces (interaction specification) and, if required, between different services (orchestration).</w:t>
      </w:r>
      <w:r>
        <w:rPr>
          <w:i/>
          <w:color w:val="7F7F7F" w:themeColor="text1" w:themeTint="80"/>
        </w:rPr>
        <w:t xml:space="preserve"> </w:t>
      </w:r>
      <w:r w:rsidRPr="0075285D">
        <w:rPr>
          <w:i/>
          <w:color w:val="7F7F7F" w:themeColor="text1" w:themeTint="80"/>
        </w:rPr>
        <w:t>Architectural elements applicable for this description are:</w:t>
      </w:r>
    </w:p>
    <w:p w14:paraId="02BDD2E0" w14:textId="77777777" w:rsidR="00A26CD1" w:rsidRPr="0075285D" w:rsidRDefault="00A26CD1" w:rsidP="00A26CD1">
      <w:pPr>
        <w:pStyle w:val="BulletList1"/>
        <w:ind w:left="714" w:hanging="357"/>
        <w:rPr>
          <w:i/>
          <w:color w:val="7F7F7F" w:themeColor="text1" w:themeTint="80"/>
        </w:rPr>
      </w:pPr>
      <w:r w:rsidRPr="0075285D">
        <w:rPr>
          <w:i/>
          <w:color w:val="7F7F7F" w:themeColor="text1" w:themeTint="80"/>
        </w:rPr>
        <w:t>Service Interaction Specifications</w:t>
      </w:r>
    </w:p>
    <w:p w14:paraId="474F893B" w14:textId="77777777" w:rsidR="00A26CD1" w:rsidRPr="0075285D" w:rsidRDefault="00A26CD1" w:rsidP="00A26CD1">
      <w:pPr>
        <w:pStyle w:val="BulletList1"/>
        <w:ind w:left="714" w:hanging="357"/>
        <w:rPr>
          <w:i/>
          <w:color w:val="7F7F7F" w:themeColor="text1" w:themeTint="80"/>
        </w:rPr>
      </w:pPr>
      <w:r w:rsidRPr="0075285D">
        <w:rPr>
          <w:i/>
          <w:color w:val="7F7F7F" w:themeColor="text1" w:themeTint="80"/>
        </w:rPr>
        <w:t>Service State machines</w:t>
      </w:r>
    </w:p>
    <w:p w14:paraId="51507C91" w14:textId="77777777" w:rsidR="00A26CD1" w:rsidRPr="0075285D" w:rsidRDefault="00A26CD1" w:rsidP="00A26CD1">
      <w:pPr>
        <w:pStyle w:val="BulletList1"/>
        <w:ind w:left="714" w:hanging="357"/>
        <w:rPr>
          <w:i/>
          <w:color w:val="7F7F7F" w:themeColor="text1" w:themeTint="80"/>
        </w:rPr>
      </w:pPr>
      <w:r w:rsidRPr="0075285D">
        <w:rPr>
          <w:i/>
          <w:color w:val="7F7F7F" w:themeColor="text1" w:themeTint="80"/>
        </w:rPr>
        <w:t>Service orchestration</w:t>
      </w:r>
    </w:p>
    <w:p w14:paraId="17C7B93E" w14:textId="77777777" w:rsidR="00A26CD1" w:rsidRDefault="00A26CD1" w:rsidP="00A26CD1">
      <w:pPr>
        <w:rPr>
          <w:i/>
          <w:color w:val="7F7F7F" w:themeColor="text1" w:themeTint="80"/>
        </w:rPr>
      </w:pPr>
    </w:p>
    <w:p w14:paraId="641A4EF2" w14:textId="77777777" w:rsidR="00A26CD1" w:rsidRPr="00B86D71" w:rsidRDefault="00A26CD1" w:rsidP="00A26CD1">
      <w:pPr>
        <w:rPr>
          <w:i/>
          <w:color w:val="7F7F7F" w:themeColor="text1" w:themeTint="80"/>
        </w:rPr>
      </w:pPr>
      <w:r w:rsidRPr="00B86D71">
        <w:rPr>
          <w:i/>
          <w:color w:val="7F7F7F" w:themeColor="text1" w:themeTint="80"/>
        </w:rPr>
        <w:t xml:space="preserve">Following types of views and </w:t>
      </w:r>
      <w:r>
        <w:rPr>
          <w:i/>
          <w:color w:val="7F7F7F" w:themeColor="text1" w:themeTint="80"/>
        </w:rPr>
        <w:t xml:space="preserve">UML </w:t>
      </w:r>
      <w:r w:rsidRPr="00B86D71">
        <w:rPr>
          <w:i/>
          <w:color w:val="7F7F7F" w:themeColor="text1" w:themeTint="80"/>
        </w:rPr>
        <w:t>diagrams can be used to describe the dynamic behaviour</w:t>
      </w:r>
      <w:r>
        <w:rPr>
          <w:rStyle w:val="FootnoteReference"/>
          <w:i/>
          <w:color w:val="7F7F7F" w:themeColor="text1" w:themeTint="80"/>
        </w:rPr>
        <w:footnoteReference w:id="6"/>
      </w:r>
      <w:r w:rsidRPr="00B86D71">
        <w:rPr>
          <w:i/>
          <w:color w:val="7F7F7F" w:themeColor="text1" w:themeTint="80"/>
        </w:rPr>
        <w:t>:</w:t>
      </w:r>
    </w:p>
    <w:p w14:paraId="6053886F" w14:textId="77777777" w:rsidR="00A26CD1" w:rsidRDefault="00A26CD1" w:rsidP="00A26CD1">
      <w:pPr>
        <w:pStyle w:val="BulletList1"/>
        <w:ind w:left="714" w:hanging="357"/>
        <w:rPr>
          <w:i/>
          <w:color w:val="7F7F7F" w:themeColor="text1" w:themeTint="80"/>
        </w:rPr>
      </w:pPr>
      <w:r>
        <w:rPr>
          <w:i/>
          <w:color w:val="7F7F7F" w:themeColor="text1" w:themeTint="80"/>
        </w:rPr>
        <w:t>Sequence diagrams</w:t>
      </w:r>
    </w:p>
    <w:p w14:paraId="7FA5E116" w14:textId="77777777" w:rsidR="00A26CD1" w:rsidRDefault="00A26CD1" w:rsidP="00A26CD1">
      <w:pPr>
        <w:pStyle w:val="BulletList1"/>
        <w:ind w:left="714" w:hanging="357"/>
        <w:rPr>
          <w:i/>
          <w:color w:val="7F7F7F" w:themeColor="text1" w:themeTint="80"/>
        </w:rPr>
      </w:pPr>
      <w:r>
        <w:rPr>
          <w:i/>
          <w:color w:val="7F7F7F" w:themeColor="text1" w:themeTint="80"/>
        </w:rPr>
        <w:t>Interaction diagrams</w:t>
      </w:r>
    </w:p>
    <w:p w14:paraId="19B9163C" w14:textId="77777777" w:rsidR="00A26CD1" w:rsidRPr="00B86D71" w:rsidRDefault="00A26CD1" w:rsidP="00A26CD1">
      <w:pPr>
        <w:pStyle w:val="BulletList1"/>
        <w:ind w:left="714" w:hanging="357"/>
        <w:rPr>
          <w:i/>
          <w:color w:val="7F7F7F" w:themeColor="text1" w:themeTint="80"/>
        </w:rPr>
      </w:pPr>
      <w:r>
        <w:rPr>
          <w:i/>
          <w:color w:val="7F7F7F" w:themeColor="text1" w:themeTint="80"/>
        </w:rPr>
        <w:t>State machine diagrams</w:t>
      </w:r>
    </w:p>
    <w:p w14:paraId="6C96BE68" w14:textId="77777777" w:rsidR="00A26CD1" w:rsidRDefault="00A26CD1" w:rsidP="00762A4D">
      <w:pPr>
        <w:pStyle w:val="Heading2"/>
        <w:numPr>
          <w:ilvl w:val="1"/>
          <w:numId w:val="39"/>
        </w:numPr>
        <w:tabs>
          <w:tab w:val="left" w:pos="709"/>
        </w:tabs>
        <w:spacing w:before="200" w:line="276" w:lineRule="auto"/>
        <w:ind w:right="0"/>
      </w:pPr>
      <w:bookmarkStart w:id="129" w:name="_Toc477341858"/>
      <w:r>
        <w:t>Service Interface &lt;Interface Name&gt;</w:t>
      </w:r>
      <w:bookmarkEnd w:id="129"/>
    </w:p>
    <w:p w14:paraId="6E1387FA" w14:textId="77777777" w:rsidR="00A26CD1" w:rsidRDefault="00A26CD1" w:rsidP="00A26CD1">
      <w:pPr>
        <w:rPr>
          <w:i/>
          <w:color w:val="7F7F7F" w:themeColor="text1" w:themeTint="80"/>
        </w:rPr>
      </w:pPr>
      <w:r w:rsidRPr="00B86D71">
        <w:rPr>
          <w:i/>
          <w:color w:val="7F7F7F" w:themeColor="text1" w:themeTint="80"/>
        </w:rPr>
        <w:t>Include some information about the dynamic aspects of the service interface; each operation should be exposed on at least one diagram.</w:t>
      </w:r>
    </w:p>
    <w:p w14:paraId="7E5466BF" w14:textId="77777777" w:rsidR="00A26CD1" w:rsidRPr="00B86D71" w:rsidRDefault="00A26CD1" w:rsidP="00A26CD1">
      <w:pPr>
        <w:rPr>
          <w:i/>
          <w:color w:val="7F7F7F" w:themeColor="text1" w:themeTint="80"/>
        </w:rPr>
      </w:pPr>
      <w:r>
        <w:rPr>
          <w:i/>
          <w:color w:val="7F7F7F" w:themeColor="text1" w:themeTint="80"/>
        </w:rPr>
        <w:t>An example sequence diagram is given below.</w:t>
      </w:r>
    </w:p>
    <w:p w14:paraId="06F6A101" w14:textId="77777777" w:rsidR="00A26CD1" w:rsidRDefault="00A26CD1" w:rsidP="00A26CD1">
      <w:pPr>
        <w:pStyle w:val="Graphic"/>
      </w:pPr>
      <w:r>
        <w:drawing>
          <wp:inline distT="0" distB="0" distL="0" distR="0" wp14:anchorId="1B472DFD" wp14:editId="14BBF33E">
            <wp:extent cx="5943600" cy="2606675"/>
            <wp:effectExtent l="0" t="0" r="0" b="3175"/>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43600" cy="2606675"/>
                    </a:xfrm>
                    <a:prstGeom prst="rect">
                      <a:avLst/>
                    </a:prstGeom>
                  </pic:spPr>
                </pic:pic>
              </a:graphicData>
            </a:graphic>
          </wp:inline>
        </w:drawing>
      </w:r>
    </w:p>
    <w:p w14:paraId="3E8B6154" w14:textId="77777777" w:rsidR="00A26CD1" w:rsidRPr="006F6F5E" w:rsidRDefault="00A26CD1" w:rsidP="00A26CD1">
      <w:pPr>
        <w:pStyle w:val="Caption"/>
      </w:pPr>
      <w:bookmarkStart w:id="130" w:name="_Toc373134179"/>
      <w:bookmarkStart w:id="131" w:name="_Toc442209589"/>
      <w:bookmarkStart w:id="132" w:name="_Toc477341869"/>
      <w:r w:rsidRPr="006F6F5E">
        <w:t xml:space="preserve">Figure </w:t>
      </w:r>
      <w:r>
        <w:fldChar w:fldCharType="begin"/>
      </w:r>
      <w:r>
        <w:instrText xml:space="preserve"> SEQ Figure \* ARABIC </w:instrText>
      </w:r>
      <w:r>
        <w:fldChar w:fldCharType="separate"/>
      </w:r>
      <w:r>
        <w:rPr>
          <w:noProof/>
        </w:rPr>
        <w:t>4</w:t>
      </w:r>
      <w:r>
        <w:rPr>
          <w:noProof/>
        </w:rPr>
        <w:fldChar w:fldCharType="end"/>
      </w:r>
      <w:r w:rsidRPr="006F6F5E">
        <w:t xml:space="preserve">: </w:t>
      </w:r>
      <w:fldSimple w:instr=" DOCPROPERTY  &quot;Service Name&quot;  \* MERGEFORMAT ">
        <w:r>
          <w:t>&lt;Service Name&gt;</w:t>
        </w:r>
      </w:fldSimple>
      <w:r>
        <w:t xml:space="preserve"> </w:t>
      </w:r>
      <w:bookmarkEnd w:id="130"/>
      <w:bookmarkEnd w:id="131"/>
      <w:r>
        <w:t>Operation Sequence Diagram</w:t>
      </w:r>
      <w:bookmarkEnd w:id="132"/>
    </w:p>
    <w:p w14:paraId="0421B5AD" w14:textId="77777777" w:rsidR="00A26CD1" w:rsidRDefault="00A26CD1" w:rsidP="00762A4D">
      <w:pPr>
        <w:pStyle w:val="Heading2"/>
        <w:numPr>
          <w:ilvl w:val="1"/>
          <w:numId w:val="39"/>
        </w:numPr>
        <w:tabs>
          <w:tab w:val="left" w:pos="709"/>
        </w:tabs>
        <w:spacing w:before="200" w:line="276" w:lineRule="auto"/>
        <w:ind w:right="0"/>
      </w:pPr>
      <w:bookmarkStart w:id="133" w:name="_Toc477341859"/>
      <w:r>
        <w:t>Service Interface &lt;Interface Name&gt;</w:t>
      </w:r>
      <w:bookmarkEnd w:id="133"/>
    </w:p>
    <w:p w14:paraId="1C435F61" w14:textId="77777777" w:rsidR="00A26CD1" w:rsidRPr="00B86D71" w:rsidRDefault="00A26CD1" w:rsidP="00A26CD1">
      <w:pPr>
        <w:rPr>
          <w:i/>
          <w:color w:val="7F7F7F" w:themeColor="text1" w:themeTint="80"/>
        </w:rPr>
      </w:pPr>
      <w:r w:rsidRPr="00B86D71">
        <w:rPr>
          <w:i/>
          <w:color w:val="7F7F7F" w:themeColor="text1" w:themeTint="80"/>
        </w:rPr>
        <w:t xml:space="preserve">Repeat previous section for each service interface </w:t>
      </w:r>
    </w:p>
    <w:p w14:paraId="5FAEC22F" w14:textId="77777777" w:rsidR="00A26CD1" w:rsidRDefault="00A26CD1" w:rsidP="00762A4D">
      <w:pPr>
        <w:pStyle w:val="Heading1"/>
        <w:pageBreakBefore/>
        <w:numPr>
          <w:ilvl w:val="0"/>
          <w:numId w:val="39"/>
        </w:numPr>
        <w:tabs>
          <w:tab w:val="num" w:pos="432"/>
        </w:tabs>
        <w:spacing w:before="480" w:line="276" w:lineRule="auto"/>
        <w:ind w:left="493" w:hanging="493"/>
      </w:pPr>
      <w:bookmarkStart w:id="134" w:name="_Toc477341860"/>
      <w:r>
        <w:lastRenderedPageBreak/>
        <w:t>Service Provisioning (optional)</w:t>
      </w:r>
      <w:bookmarkEnd w:id="134"/>
    </w:p>
    <w:p w14:paraId="4E5C7CE2" w14:textId="77777777" w:rsidR="00A26CD1" w:rsidRPr="00B86D71" w:rsidRDefault="00A26CD1" w:rsidP="00A26CD1">
      <w:pPr>
        <w:rPr>
          <w:i/>
          <w:color w:val="7F7F7F" w:themeColor="text1" w:themeTint="80"/>
        </w:rPr>
      </w:pPr>
      <w:r w:rsidRPr="00B86D71">
        <w:rPr>
          <w:i/>
          <w:color w:val="7F7F7F" w:themeColor="text1" w:themeTint="80"/>
        </w:rPr>
        <w:t>This chapter should describe the way services are planned to be provided and consumed. It is labelled optional since one of the key aspects of service-orientation is to increase flexibility of the overall system by separating the definition of services from their implementation. This means that a service can be provided in several different contexts that are not necessarily known at the time, when the service is designed.</w:t>
      </w:r>
    </w:p>
    <w:p w14:paraId="4D2FD4F3" w14:textId="77777777" w:rsidR="00A26CD1" w:rsidRDefault="00A26CD1" w:rsidP="00762A4D">
      <w:pPr>
        <w:pStyle w:val="Heading1"/>
        <w:pageBreakBefore/>
        <w:numPr>
          <w:ilvl w:val="0"/>
          <w:numId w:val="39"/>
        </w:numPr>
        <w:tabs>
          <w:tab w:val="num" w:pos="432"/>
        </w:tabs>
        <w:spacing w:before="480" w:line="276" w:lineRule="auto"/>
        <w:ind w:left="493" w:hanging="493"/>
      </w:pPr>
      <w:bookmarkStart w:id="135" w:name="_Toc477341861"/>
      <w:r>
        <w:lastRenderedPageBreak/>
        <w:t>References</w:t>
      </w:r>
      <w:bookmarkEnd w:id="135"/>
    </w:p>
    <w:p w14:paraId="3F0948DE" w14:textId="77777777" w:rsidR="00A26CD1" w:rsidRPr="006A56EA" w:rsidRDefault="00A26CD1" w:rsidP="00A26CD1">
      <w:pPr>
        <w:rPr>
          <w:i/>
          <w:color w:val="7F7F7F" w:themeColor="text1" w:themeTint="80"/>
        </w:rPr>
      </w:pPr>
      <w:r w:rsidRPr="006A56EA">
        <w:rPr>
          <w:i/>
          <w:color w:val="7F7F7F" w:themeColor="text1" w:themeTint="80"/>
        </w:rPr>
        <w:t>This chapter shall include all references used when designing the service. Specifically, the applicable steering and requirements documents shall 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A26CD1" w:rsidRPr="003A640B" w14:paraId="77F4AAE0" w14:textId="77777777" w:rsidTr="00A26CD1">
        <w:trPr>
          <w:trHeight w:val="341"/>
          <w:tblHeader/>
        </w:trPr>
        <w:tc>
          <w:tcPr>
            <w:tcW w:w="3686" w:type="dxa"/>
            <w:shd w:val="clear" w:color="auto" w:fill="36FFF6" w:themeFill="accent3" w:themeFillTint="99"/>
            <w:vAlign w:val="center"/>
          </w:tcPr>
          <w:p w14:paraId="623D3746" w14:textId="77777777" w:rsidR="00A26CD1" w:rsidRPr="003A640B" w:rsidRDefault="00A26CD1" w:rsidP="00A26CD1">
            <w:pPr>
              <w:pStyle w:val="TableHeader"/>
            </w:pPr>
            <w:r w:rsidRPr="003A640B">
              <w:t>Nr.</w:t>
            </w:r>
          </w:p>
        </w:tc>
        <w:tc>
          <w:tcPr>
            <w:tcW w:w="1559" w:type="dxa"/>
            <w:shd w:val="clear" w:color="auto" w:fill="36FFF6" w:themeFill="accent3" w:themeFillTint="99"/>
            <w:vAlign w:val="center"/>
          </w:tcPr>
          <w:p w14:paraId="617E7555" w14:textId="77777777" w:rsidR="00A26CD1" w:rsidRPr="003A640B" w:rsidRDefault="00A26CD1" w:rsidP="00A26CD1">
            <w:pPr>
              <w:pStyle w:val="TableHeader"/>
            </w:pPr>
            <w:r w:rsidRPr="003A640B">
              <w:t>Version</w:t>
            </w:r>
          </w:p>
        </w:tc>
        <w:tc>
          <w:tcPr>
            <w:tcW w:w="3993" w:type="dxa"/>
            <w:shd w:val="clear" w:color="auto" w:fill="36FFF6" w:themeFill="accent3" w:themeFillTint="99"/>
          </w:tcPr>
          <w:p w14:paraId="4B683637" w14:textId="77777777" w:rsidR="00A26CD1" w:rsidRPr="003A640B" w:rsidRDefault="00A26CD1" w:rsidP="00A26CD1">
            <w:pPr>
              <w:pStyle w:val="TableHeader"/>
            </w:pPr>
            <w:r>
              <w:t>Reference</w:t>
            </w:r>
          </w:p>
        </w:tc>
      </w:tr>
      <w:tr w:rsidR="00A26CD1" w:rsidRPr="00456821" w14:paraId="2E911B1A" w14:textId="77777777" w:rsidTr="00A26CD1">
        <w:trPr>
          <w:gridAfter w:val="1"/>
          <w:wAfter w:w="3993" w:type="dxa"/>
          <w:trHeight w:val="477"/>
          <w:hidden/>
        </w:trPr>
        <w:tc>
          <w:tcPr>
            <w:tcW w:w="3686" w:type="dxa"/>
          </w:tcPr>
          <w:p w14:paraId="004C5DD9" w14:textId="77777777" w:rsidR="00A26CD1" w:rsidRPr="00F108DB" w:rsidRDefault="00A26CD1" w:rsidP="00A26CD1">
            <w:pPr>
              <w:pStyle w:val="Table"/>
              <w:rPr>
                <w:vanish/>
              </w:rPr>
            </w:pPr>
            <w:r w:rsidRPr="00F108DB">
              <w:rPr>
                <w:vanish/>
              </w:rPr>
              <w:t>xx.yy</w:t>
            </w:r>
          </w:p>
        </w:tc>
        <w:tc>
          <w:tcPr>
            <w:tcW w:w="1559" w:type="dxa"/>
          </w:tcPr>
          <w:p w14:paraId="0CB8F4B9" w14:textId="77777777" w:rsidR="00A26CD1" w:rsidRPr="00F108DB" w:rsidRDefault="00A26CD1" w:rsidP="00A26CD1">
            <w:pPr>
              <w:pStyle w:val="Table"/>
              <w:rPr>
                <w:vanish/>
              </w:rPr>
            </w:pPr>
            <w:r w:rsidRPr="00F108DB">
              <w:rPr>
                <w:vanish/>
              </w:rPr>
              <w:t>Deliverable abc</w:t>
            </w:r>
          </w:p>
        </w:tc>
      </w:tr>
      <w:tr w:rsidR="00A26CD1" w:rsidRPr="00456821" w14:paraId="27C9B0F7" w14:textId="77777777" w:rsidTr="00A26CD1">
        <w:trPr>
          <w:trHeight w:val="477"/>
        </w:trPr>
        <w:tc>
          <w:tcPr>
            <w:tcW w:w="3686" w:type="dxa"/>
          </w:tcPr>
          <w:p w14:paraId="0FC977A6" w14:textId="77777777" w:rsidR="00A26CD1" w:rsidRDefault="00A26CD1" w:rsidP="00762A4D">
            <w:pPr>
              <w:pStyle w:val="Table"/>
              <w:numPr>
                <w:ilvl w:val="0"/>
                <w:numId w:val="44"/>
              </w:numPr>
            </w:pPr>
            <w:bookmarkStart w:id="136" w:name="_Ref477341877"/>
            <w:r>
              <w:t>Guide on specification of e-navigation Technical Services</w:t>
            </w:r>
            <w:bookmarkEnd w:id="136"/>
          </w:p>
        </w:tc>
        <w:tc>
          <w:tcPr>
            <w:tcW w:w="1559" w:type="dxa"/>
          </w:tcPr>
          <w:p w14:paraId="3EFFE346" w14:textId="77777777" w:rsidR="00A26CD1" w:rsidRPr="00F108DB" w:rsidRDefault="00A26CD1" w:rsidP="00A26CD1">
            <w:pPr>
              <w:pStyle w:val="Table"/>
              <w:rPr>
                <w:vanish/>
              </w:rPr>
            </w:pPr>
          </w:p>
        </w:tc>
        <w:tc>
          <w:tcPr>
            <w:tcW w:w="3993" w:type="dxa"/>
          </w:tcPr>
          <w:p w14:paraId="79BECCF4" w14:textId="77777777" w:rsidR="00A26CD1" w:rsidRPr="0014239E" w:rsidRDefault="00A26CD1" w:rsidP="00A26CD1">
            <w:pPr>
              <w:pStyle w:val="Table"/>
            </w:pPr>
          </w:p>
        </w:tc>
      </w:tr>
      <w:tr w:rsidR="00A26CD1" w:rsidRPr="00456821" w14:paraId="7AB1F87B" w14:textId="77777777" w:rsidTr="00A26CD1">
        <w:trPr>
          <w:trHeight w:val="477"/>
        </w:trPr>
        <w:tc>
          <w:tcPr>
            <w:tcW w:w="3686" w:type="dxa"/>
          </w:tcPr>
          <w:p w14:paraId="7F96C52D" w14:textId="77777777" w:rsidR="00A26CD1" w:rsidRPr="00F108DB" w:rsidRDefault="00A26CD1" w:rsidP="00762A4D">
            <w:pPr>
              <w:pStyle w:val="Table"/>
              <w:numPr>
                <w:ilvl w:val="0"/>
                <w:numId w:val="44"/>
              </w:numPr>
              <w:rPr>
                <w:vanish/>
              </w:rPr>
            </w:pPr>
            <w:bookmarkStart w:id="137" w:name="_Ref459284225"/>
            <w:bookmarkEnd w:id="137"/>
            <w:r>
              <w:t>Maritime Resource Name</w:t>
            </w:r>
          </w:p>
        </w:tc>
        <w:tc>
          <w:tcPr>
            <w:tcW w:w="1559" w:type="dxa"/>
          </w:tcPr>
          <w:p w14:paraId="56173A32" w14:textId="77777777" w:rsidR="00A26CD1" w:rsidRPr="00F108DB" w:rsidRDefault="00A26CD1" w:rsidP="00A26CD1">
            <w:pPr>
              <w:pStyle w:val="Table"/>
              <w:rPr>
                <w:vanish/>
              </w:rPr>
            </w:pPr>
          </w:p>
        </w:tc>
        <w:tc>
          <w:tcPr>
            <w:tcW w:w="3993" w:type="dxa"/>
          </w:tcPr>
          <w:p w14:paraId="54206AE7" w14:textId="77777777" w:rsidR="00A26CD1" w:rsidRPr="00F108DB" w:rsidRDefault="00A26CD1" w:rsidP="00A26CD1">
            <w:pPr>
              <w:pStyle w:val="Table"/>
              <w:rPr>
                <w:vanish/>
              </w:rPr>
            </w:pPr>
            <w:r w:rsidRPr="0014239E">
              <w:t>Maritime Resource Name</w:t>
            </w:r>
            <w:r>
              <w:t>, ENAV17-9.14</w:t>
            </w:r>
          </w:p>
        </w:tc>
      </w:tr>
      <w:tr w:rsidR="00A26CD1" w:rsidRPr="00456821" w14:paraId="762C2C6F" w14:textId="77777777" w:rsidTr="00A26CD1">
        <w:trPr>
          <w:trHeight w:val="477"/>
        </w:trPr>
        <w:tc>
          <w:tcPr>
            <w:tcW w:w="3686" w:type="dxa"/>
          </w:tcPr>
          <w:p w14:paraId="18967B5A" w14:textId="77777777" w:rsidR="00A26CD1" w:rsidRDefault="00A26CD1" w:rsidP="00762A4D">
            <w:pPr>
              <w:pStyle w:val="Table"/>
              <w:numPr>
                <w:ilvl w:val="0"/>
                <w:numId w:val="44"/>
              </w:numPr>
              <w:ind w:left="465" w:hanging="357"/>
            </w:pPr>
            <w:bookmarkStart w:id="138" w:name="_Ref459300586"/>
            <w:r>
              <w:t xml:space="preserve">S-100 </w:t>
            </w:r>
            <w:r w:rsidRPr="00226EF8">
              <w:t>Universal Hydrographic Data Model</w:t>
            </w:r>
            <w:bookmarkEnd w:id="138"/>
          </w:p>
        </w:tc>
        <w:tc>
          <w:tcPr>
            <w:tcW w:w="1559" w:type="dxa"/>
          </w:tcPr>
          <w:p w14:paraId="6006D820" w14:textId="77777777" w:rsidR="00A26CD1" w:rsidRDefault="00A26CD1" w:rsidP="00A26CD1">
            <w:pPr>
              <w:pStyle w:val="Table"/>
            </w:pPr>
            <w:r>
              <w:t>2.0.0</w:t>
            </w:r>
          </w:p>
        </w:tc>
        <w:tc>
          <w:tcPr>
            <w:tcW w:w="3993" w:type="dxa"/>
          </w:tcPr>
          <w:p w14:paraId="019E38D1" w14:textId="77777777" w:rsidR="00A26CD1" w:rsidRDefault="00A26CD1" w:rsidP="00A26CD1">
            <w:pPr>
              <w:pStyle w:val="Table"/>
            </w:pPr>
            <w:r>
              <w:t>S-100 –</w:t>
            </w:r>
          </w:p>
          <w:p w14:paraId="2DF660B3" w14:textId="77777777" w:rsidR="00A26CD1" w:rsidRDefault="00A26CD1" w:rsidP="00A26CD1">
            <w:pPr>
              <w:pStyle w:val="Table"/>
            </w:pPr>
            <w:r>
              <w:t>UNIVERSAL HYDROGRAPHIC DATA MODEL</w:t>
            </w:r>
          </w:p>
          <w:p w14:paraId="5FE88466" w14:textId="77777777" w:rsidR="00A26CD1" w:rsidRDefault="00CB3D51" w:rsidP="00A26CD1">
            <w:pPr>
              <w:pStyle w:val="Table"/>
            </w:pPr>
            <w:hyperlink r:id="rId37" w:history="1">
              <w:r w:rsidR="00A26CD1" w:rsidRPr="003D13B1">
                <w:rPr>
                  <w:rStyle w:val="Hyperlink"/>
                  <w:sz w:val="18"/>
                </w:rPr>
                <w:t>http://www.iho.int/iho_pubs/standard/S-100/S-100_Ed_2/S_100_V2.0.0_June-2015.pdf</w:t>
              </w:r>
            </w:hyperlink>
            <w:r w:rsidR="00A26CD1">
              <w:t xml:space="preserve"> </w:t>
            </w:r>
          </w:p>
        </w:tc>
      </w:tr>
    </w:tbl>
    <w:p w14:paraId="17B18BB9" w14:textId="77777777" w:rsidR="00A26CD1" w:rsidRPr="0052511D" w:rsidRDefault="00A26CD1" w:rsidP="00762A4D">
      <w:pPr>
        <w:pStyle w:val="Heading1"/>
        <w:pageBreakBefore/>
        <w:numPr>
          <w:ilvl w:val="0"/>
          <w:numId w:val="39"/>
        </w:numPr>
        <w:tabs>
          <w:tab w:val="num" w:pos="432"/>
        </w:tabs>
        <w:spacing w:before="480" w:line="276" w:lineRule="auto"/>
        <w:ind w:left="493" w:hanging="493"/>
      </w:pPr>
      <w:bookmarkStart w:id="139" w:name="_Toc477341862"/>
      <w:bookmarkStart w:id="140" w:name="_Ref448477071"/>
      <w:r w:rsidRPr="0052511D">
        <w:lastRenderedPageBreak/>
        <w:t>Acronyms and Terminology</w:t>
      </w:r>
      <w:bookmarkEnd w:id="139"/>
    </w:p>
    <w:p w14:paraId="1149F32E" w14:textId="77777777" w:rsidR="00A26CD1" w:rsidRPr="005B2AD6" w:rsidRDefault="00A26CD1" w:rsidP="00762A4D">
      <w:pPr>
        <w:pStyle w:val="Heading2"/>
        <w:numPr>
          <w:ilvl w:val="1"/>
          <w:numId w:val="39"/>
        </w:numPr>
        <w:tabs>
          <w:tab w:val="left" w:pos="709"/>
        </w:tabs>
        <w:spacing w:before="200" w:line="276" w:lineRule="auto"/>
        <w:ind w:right="0"/>
      </w:pPr>
      <w:bookmarkStart w:id="141" w:name="_Toc477341863"/>
      <w:r w:rsidRPr="005B2AD6">
        <w:t>Acronyms</w:t>
      </w:r>
      <w:bookmarkEnd w:id="141"/>
    </w:p>
    <w:tbl>
      <w:tblPr>
        <w:tblStyle w:val="TableGrid"/>
        <w:tblW w:w="0" w:type="auto"/>
        <w:tblInd w:w="108" w:type="dxa"/>
        <w:tblLook w:val="04A0" w:firstRow="1" w:lastRow="0" w:firstColumn="1" w:lastColumn="0" w:noHBand="0" w:noVBand="1"/>
      </w:tblPr>
      <w:tblGrid>
        <w:gridCol w:w="1843"/>
        <w:gridCol w:w="7371"/>
      </w:tblGrid>
      <w:tr w:rsidR="00A26CD1" w14:paraId="2BCBE24C" w14:textId="77777777" w:rsidTr="00A26CD1">
        <w:tc>
          <w:tcPr>
            <w:tcW w:w="1843" w:type="dxa"/>
          </w:tcPr>
          <w:p w14:paraId="5D02DD50" w14:textId="77777777" w:rsidR="00A26CD1" w:rsidRPr="00E62042" w:rsidRDefault="00A26CD1" w:rsidP="00A26CD1">
            <w:pPr>
              <w:pStyle w:val="TableHeader"/>
            </w:pPr>
            <w:r w:rsidRPr="00E62042">
              <w:t>Term</w:t>
            </w:r>
          </w:p>
        </w:tc>
        <w:tc>
          <w:tcPr>
            <w:tcW w:w="7371" w:type="dxa"/>
          </w:tcPr>
          <w:p w14:paraId="51F12957" w14:textId="77777777" w:rsidR="00A26CD1" w:rsidRDefault="00A26CD1" w:rsidP="00A26CD1">
            <w:pPr>
              <w:pStyle w:val="TableHeader"/>
              <w:rPr>
                <w:rFonts w:ascii="Helvetica 55 Roman" w:hAnsi="Helvetica 55 Roman"/>
              </w:rPr>
            </w:pPr>
            <w:r w:rsidRPr="00E62042">
              <w:t>Definition</w:t>
            </w:r>
          </w:p>
        </w:tc>
      </w:tr>
      <w:tr w:rsidR="00A26CD1" w:rsidRPr="00EC53FF" w14:paraId="658F4BC7" w14:textId="77777777" w:rsidTr="00A26CD1">
        <w:tc>
          <w:tcPr>
            <w:tcW w:w="1843" w:type="dxa"/>
          </w:tcPr>
          <w:p w14:paraId="47B54278" w14:textId="77777777" w:rsidR="00A26CD1" w:rsidRPr="00945F64" w:rsidRDefault="00A26CD1" w:rsidP="00A26CD1">
            <w:pPr>
              <w:pStyle w:val="TableHeader"/>
              <w:rPr>
                <w:lang w:eastAsia="fr-FR"/>
              </w:rPr>
            </w:pPr>
            <w:r>
              <w:rPr>
                <w:lang w:eastAsia="fr-FR"/>
              </w:rPr>
              <w:t>API</w:t>
            </w:r>
          </w:p>
        </w:tc>
        <w:tc>
          <w:tcPr>
            <w:tcW w:w="7371" w:type="dxa"/>
          </w:tcPr>
          <w:p w14:paraId="0FC3CCAA" w14:textId="77777777" w:rsidR="00A26CD1" w:rsidRPr="00945F64" w:rsidRDefault="00A26CD1" w:rsidP="00A26CD1">
            <w:pPr>
              <w:pStyle w:val="Table"/>
              <w:rPr>
                <w:lang w:eastAsia="fr-FR"/>
              </w:rPr>
            </w:pPr>
            <w:r w:rsidRPr="00B14C30">
              <w:rPr>
                <w:lang w:eastAsia="fr-FR"/>
              </w:rPr>
              <w:t>Application Programming Interface</w:t>
            </w:r>
          </w:p>
        </w:tc>
      </w:tr>
      <w:tr w:rsidR="00A26CD1" w:rsidRPr="00EC53FF" w14:paraId="5FC730AA" w14:textId="77777777" w:rsidTr="00A26CD1">
        <w:tc>
          <w:tcPr>
            <w:tcW w:w="1843" w:type="dxa"/>
          </w:tcPr>
          <w:p w14:paraId="455B1012" w14:textId="77777777" w:rsidR="00A26CD1" w:rsidRDefault="00A26CD1" w:rsidP="00A26CD1">
            <w:pPr>
              <w:pStyle w:val="TableHeader"/>
              <w:rPr>
                <w:lang w:eastAsia="fr-FR"/>
              </w:rPr>
            </w:pPr>
            <w:r>
              <w:rPr>
                <w:lang w:eastAsia="fr-FR"/>
              </w:rPr>
              <w:t>MC</w:t>
            </w:r>
          </w:p>
        </w:tc>
        <w:tc>
          <w:tcPr>
            <w:tcW w:w="7371" w:type="dxa"/>
          </w:tcPr>
          <w:p w14:paraId="51846944" w14:textId="77777777" w:rsidR="00A26CD1" w:rsidRDefault="00A26CD1" w:rsidP="00A26CD1">
            <w:pPr>
              <w:pStyle w:val="Table"/>
              <w:rPr>
                <w:lang w:eastAsia="fr-FR"/>
              </w:rPr>
            </w:pPr>
            <w:r>
              <w:rPr>
                <w:lang w:eastAsia="fr-FR"/>
              </w:rPr>
              <w:t>Maritime Cloud</w:t>
            </w:r>
          </w:p>
        </w:tc>
      </w:tr>
      <w:tr w:rsidR="00A26CD1" w:rsidRPr="00EC53FF" w14:paraId="373F745B" w14:textId="77777777" w:rsidTr="00A26CD1">
        <w:tc>
          <w:tcPr>
            <w:tcW w:w="1843" w:type="dxa"/>
          </w:tcPr>
          <w:p w14:paraId="77A2D73A" w14:textId="77777777" w:rsidR="00A26CD1" w:rsidRPr="00945F64" w:rsidRDefault="00A26CD1" w:rsidP="00A26CD1">
            <w:pPr>
              <w:pStyle w:val="TableHeader"/>
              <w:rPr>
                <w:lang w:eastAsia="fr-FR"/>
              </w:rPr>
            </w:pPr>
            <w:r>
              <w:rPr>
                <w:lang w:eastAsia="fr-FR"/>
              </w:rPr>
              <w:t>MEP</w:t>
            </w:r>
          </w:p>
        </w:tc>
        <w:tc>
          <w:tcPr>
            <w:tcW w:w="7371" w:type="dxa"/>
          </w:tcPr>
          <w:p w14:paraId="3D27B45F" w14:textId="77777777" w:rsidR="00A26CD1" w:rsidRPr="00945F64" w:rsidRDefault="00A26CD1" w:rsidP="00A26CD1">
            <w:pPr>
              <w:pStyle w:val="Table"/>
              <w:rPr>
                <w:lang w:eastAsia="fr-FR"/>
              </w:rPr>
            </w:pPr>
            <w:r>
              <w:rPr>
                <w:lang w:eastAsia="fr-FR"/>
              </w:rPr>
              <w:t>Message Exchange Pattern</w:t>
            </w:r>
          </w:p>
        </w:tc>
      </w:tr>
      <w:tr w:rsidR="00A26CD1" w:rsidRPr="00EC53FF" w14:paraId="0A55DF24" w14:textId="77777777" w:rsidTr="00A26CD1">
        <w:tc>
          <w:tcPr>
            <w:tcW w:w="1843" w:type="dxa"/>
          </w:tcPr>
          <w:p w14:paraId="185FAAB7" w14:textId="77777777" w:rsidR="00A26CD1" w:rsidRDefault="00A26CD1" w:rsidP="00A26CD1">
            <w:pPr>
              <w:pStyle w:val="TableHeader"/>
              <w:rPr>
                <w:lang w:eastAsia="fr-FR"/>
              </w:rPr>
            </w:pPr>
            <w:r>
              <w:rPr>
                <w:lang w:eastAsia="fr-FR"/>
              </w:rPr>
              <w:t>MRN</w:t>
            </w:r>
          </w:p>
        </w:tc>
        <w:tc>
          <w:tcPr>
            <w:tcW w:w="7371" w:type="dxa"/>
          </w:tcPr>
          <w:p w14:paraId="2924F849" w14:textId="77777777" w:rsidR="00A26CD1" w:rsidRDefault="00A26CD1" w:rsidP="00A26CD1">
            <w:pPr>
              <w:pStyle w:val="Table"/>
              <w:rPr>
                <w:lang w:eastAsia="fr-FR"/>
              </w:rPr>
            </w:pPr>
            <w:r>
              <w:rPr>
                <w:lang w:eastAsia="fr-FR"/>
              </w:rPr>
              <w:t>Maritime Resource Name</w:t>
            </w:r>
          </w:p>
        </w:tc>
      </w:tr>
      <w:tr w:rsidR="00A26CD1" w:rsidRPr="00EC53FF" w14:paraId="76B50EAD" w14:textId="77777777" w:rsidTr="00A26CD1">
        <w:tc>
          <w:tcPr>
            <w:tcW w:w="1843" w:type="dxa"/>
          </w:tcPr>
          <w:p w14:paraId="1B5E1AA8" w14:textId="77777777" w:rsidR="00A26CD1" w:rsidRPr="00945F64" w:rsidRDefault="00A26CD1" w:rsidP="00A26CD1">
            <w:pPr>
              <w:pStyle w:val="TableHeader"/>
              <w:rPr>
                <w:lang w:eastAsia="fr-FR"/>
              </w:rPr>
            </w:pPr>
            <w:r>
              <w:rPr>
                <w:lang w:eastAsia="fr-FR"/>
              </w:rPr>
              <w:t>NAF</w:t>
            </w:r>
          </w:p>
        </w:tc>
        <w:tc>
          <w:tcPr>
            <w:tcW w:w="7371" w:type="dxa"/>
          </w:tcPr>
          <w:p w14:paraId="043169D0" w14:textId="77777777" w:rsidR="00A26CD1" w:rsidRPr="00945F64" w:rsidRDefault="00A26CD1" w:rsidP="00A26CD1">
            <w:pPr>
              <w:pStyle w:val="Table"/>
              <w:rPr>
                <w:lang w:eastAsia="fr-FR"/>
              </w:rPr>
            </w:pPr>
            <w:r w:rsidRPr="002C4DF4">
              <w:t>NA</w:t>
            </w:r>
            <w:r>
              <w:t>TO Architectural Framework</w:t>
            </w:r>
          </w:p>
        </w:tc>
      </w:tr>
      <w:tr w:rsidR="00A26CD1" w:rsidRPr="00EC53FF" w14:paraId="33709C97" w14:textId="77777777" w:rsidTr="00A26CD1">
        <w:tc>
          <w:tcPr>
            <w:tcW w:w="1843" w:type="dxa"/>
          </w:tcPr>
          <w:p w14:paraId="1B00F2F1" w14:textId="77777777" w:rsidR="00A26CD1" w:rsidRDefault="00A26CD1" w:rsidP="00A26CD1">
            <w:pPr>
              <w:pStyle w:val="TableHeader"/>
              <w:rPr>
                <w:lang w:eastAsia="fr-FR"/>
              </w:rPr>
            </w:pPr>
            <w:r>
              <w:rPr>
                <w:lang w:eastAsia="fr-FR"/>
              </w:rPr>
              <w:t>REST</w:t>
            </w:r>
          </w:p>
        </w:tc>
        <w:tc>
          <w:tcPr>
            <w:tcW w:w="7371" w:type="dxa"/>
          </w:tcPr>
          <w:p w14:paraId="0E74D734" w14:textId="77777777" w:rsidR="00A26CD1" w:rsidRDefault="00A26CD1" w:rsidP="00A26CD1">
            <w:pPr>
              <w:pStyle w:val="Table"/>
              <w:rPr>
                <w:lang w:eastAsia="fr-FR"/>
              </w:rPr>
            </w:pPr>
            <w:r w:rsidRPr="00797551">
              <w:rPr>
                <w:lang w:eastAsia="fr-FR"/>
              </w:rPr>
              <w:t>Representational</w:t>
            </w:r>
            <w:r>
              <w:rPr>
                <w:lang w:eastAsia="fr-FR"/>
              </w:rPr>
              <w:t xml:space="preserve"> State Transfer</w:t>
            </w:r>
          </w:p>
        </w:tc>
      </w:tr>
      <w:tr w:rsidR="00A26CD1" w:rsidRPr="00EC53FF" w14:paraId="2D7D2329" w14:textId="77777777" w:rsidTr="00A26CD1">
        <w:tc>
          <w:tcPr>
            <w:tcW w:w="1843" w:type="dxa"/>
          </w:tcPr>
          <w:p w14:paraId="02341743" w14:textId="77777777" w:rsidR="00A26CD1" w:rsidRDefault="00A26CD1" w:rsidP="00A26CD1">
            <w:pPr>
              <w:pStyle w:val="TableHeader"/>
              <w:rPr>
                <w:lang w:eastAsia="fr-FR"/>
              </w:rPr>
            </w:pPr>
            <w:r>
              <w:rPr>
                <w:lang w:eastAsia="fr-FR"/>
              </w:rPr>
              <w:t>SOA</w:t>
            </w:r>
          </w:p>
        </w:tc>
        <w:tc>
          <w:tcPr>
            <w:tcW w:w="7371" w:type="dxa"/>
          </w:tcPr>
          <w:p w14:paraId="236D26FB" w14:textId="77777777" w:rsidR="00A26CD1" w:rsidRPr="002E6809" w:rsidRDefault="00A26CD1" w:rsidP="00A26CD1">
            <w:pPr>
              <w:pStyle w:val="Table"/>
              <w:rPr>
                <w:lang w:eastAsia="fr-FR"/>
              </w:rPr>
            </w:pPr>
            <w:r>
              <w:rPr>
                <w:lang w:eastAsia="fr-FR"/>
              </w:rPr>
              <w:t>Service Oriented Architecture</w:t>
            </w:r>
          </w:p>
        </w:tc>
      </w:tr>
      <w:tr w:rsidR="00A26CD1" w:rsidRPr="00EC53FF" w14:paraId="2F31A580" w14:textId="77777777" w:rsidTr="00A26CD1">
        <w:tc>
          <w:tcPr>
            <w:tcW w:w="1843" w:type="dxa"/>
          </w:tcPr>
          <w:p w14:paraId="34BA9A50" w14:textId="77777777" w:rsidR="00A26CD1" w:rsidRPr="00945F64" w:rsidRDefault="00A26CD1" w:rsidP="00A26CD1">
            <w:pPr>
              <w:pStyle w:val="TableHeader"/>
              <w:rPr>
                <w:lang w:eastAsia="fr-FR"/>
              </w:rPr>
            </w:pPr>
            <w:r>
              <w:rPr>
                <w:lang w:eastAsia="fr-FR"/>
              </w:rPr>
              <w:t>SOAP</w:t>
            </w:r>
          </w:p>
        </w:tc>
        <w:tc>
          <w:tcPr>
            <w:tcW w:w="7371" w:type="dxa"/>
          </w:tcPr>
          <w:p w14:paraId="75BEAE4D" w14:textId="77777777" w:rsidR="00A26CD1" w:rsidRPr="00945F64" w:rsidRDefault="00A26CD1" w:rsidP="00A26CD1">
            <w:pPr>
              <w:pStyle w:val="Table"/>
              <w:rPr>
                <w:lang w:eastAsia="fr-FR"/>
              </w:rPr>
            </w:pPr>
            <w:r w:rsidRPr="002E6809">
              <w:rPr>
                <w:lang w:eastAsia="fr-FR"/>
              </w:rPr>
              <w:t>Simple Object Access Protocol</w:t>
            </w:r>
          </w:p>
        </w:tc>
      </w:tr>
      <w:tr w:rsidR="00A26CD1" w:rsidRPr="00EC53FF" w14:paraId="7987062F" w14:textId="77777777" w:rsidTr="00A26CD1">
        <w:tc>
          <w:tcPr>
            <w:tcW w:w="1843" w:type="dxa"/>
          </w:tcPr>
          <w:p w14:paraId="1EA6FE23" w14:textId="77777777" w:rsidR="00A26CD1" w:rsidRPr="00945F64" w:rsidRDefault="00A26CD1" w:rsidP="00A26CD1">
            <w:pPr>
              <w:pStyle w:val="TableHeader"/>
            </w:pPr>
            <w:r w:rsidRPr="00945F64">
              <w:rPr>
                <w:lang w:eastAsia="fr-FR"/>
              </w:rPr>
              <w:t>SSD</w:t>
            </w:r>
          </w:p>
        </w:tc>
        <w:tc>
          <w:tcPr>
            <w:tcW w:w="7371" w:type="dxa"/>
          </w:tcPr>
          <w:p w14:paraId="07704801" w14:textId="77777777" w:rsidR="00A26CD1" w:rsidRPr="00945F64" w:rsidRDefault="00A26CD1" w:rsidP="00A26CD1">
            <w:pPr>
              <w:pStyle w:val="Table"/>
            </w:pPr>
            <w:r w:rsidRPr="00945F64">
              <w:rPr>
                <w:lang w:eastAsia="fr-FR"/>
              </w:rPr>
              <w:t>Service Specification Document</w:t>
            </w:r>
          </w:p>
        </w:tc>
      </w:tr>
      <w:tr w:rsidR="00A26CD1" w:rsidRPr="00EC53FF" w14:paraId="06BF6890" w14:textId="77777777" w:rsidTr="00A26CD1">
        <w:tc>
          <w:tcPr>
            <w:tcW w:w="1843" w:type="dxa"/>
          </w:tcPr>
          <w:p w14:paraId="4C051F47" w14:textId="77777777" w:rsidR="00A26CD1" w:rsidRDefault="00A26CD1" w:rsidP="00A26CD1">
            <w:pPr>
              <w:pStyle w:val="TableHeader"/>
              <w:rPr>
                <w:lang w:eastAsia="fr-FR"/>
              </w:rPr>
            </w:pPr>
            <w:r>
              <w:rPr>
                <w:lang w:eastAsia="fr-FR"/>
              </w:rPr>
              <w:t>UML</w:t>
            </w:r>
          </w:p>
        </w:tc>
        <w:tc>
          <w:tcPr>
            <w:tcW w:w="7371" w:type="dxa"/>
          </w:tcPr>
          <w:p w14:paraId="7B8DB756" w14:textId="77777777" w:rsidR="00A26CD1" w:rsidRDefault="00A26CD1" w:rsidP="00A26CD1">
            <w:pPr>
              <w:pStyle w:val="Table"/>
              <w:rPr>
                <w:lang w:eastAsia="fr-FR"/>
              </w:rPr>
            </w:pPr>
            <w:r>
              <w:rPr>
                <w:lang w:eastAsia="fr-FR"/>
              </w:rPr>
              <w:t>Unified Modelling Language</w:t>
            </w:r>
          </w:p>
        </w:tc>
      </w:tr>
      <w:tr w:rsidR="00A26CD1" w:rsidRPr="00EC53FF" w14:paraId="43744322" w14:textId="77777777" w:rsidTr="00A26CD1">
        <w:tc>
          <w:tcPr>
            <w:tcW w:w="1843" w:type="dxa"/>
          </w:tcPr>
          <w:p w14:paraId="781B1BC6" w14:textId="77777777" w:rsidR="00A26CD1" w:rsidRPr="00945F64" w:rsidRDefault="00A26CD1" w:rsidP="00A26CD1">
            <w:pPr>
              <w:pStyle w:val="TableHeader"/>
              <w:rPr>
                <w:lang w:eastAsia="fr-FR"/>
              </w:rPr>
            </w:pPr>
            <w:r>
              <w:rPr>
                <w:lang w:eastAsia="fr-FR"/>
              </w:rPr>
              <w:t>URL</w:t>
            </w:r>
          </w:p>
        </w:tc>
        <w:tc>
          <w:tcPr>
            <w:tcW w:w="7371" w:type="dxa"/>
          </w:tcPr>
          <w:p w14:paraId="4305755D" w14:textId="77777777" w:rsidR="00A26CD1" w:rsidRPr="00945F64" w:rsidRDefault="00A26CD1" w:rsidP="00A26CD1">
            <w:pPr>
              <w:pStyle w:val="Table"/>
              <w:rPr>
                <w:lang w:eastAsia="fr-FR"/>
              </w:rPr>
            </w:pPr>
            <w:r>
              <w:rPr>
                <w:lang w:eastAsia="fr-FR"/>
              </w:rPr>
              <w:t>Uniform Resource Locator</w:t>
            </w:r>
          </w:p>
        </w:tc>
      </w:tr>
      <w:tr w:rsidR="00A26CD1" w:rsidRPr="00EC53FF" w14:paraId="39D05C73" w14:textId="77777777" w:rsidTr="00A26CD1">
        <w:tc>
          <w:tcPr>
            <w:tcW w:w="1843" w:type="dxa"/>
          </w:tcPr>
          <w:p w14:paraId="5E403ABA" w14:textId="77777777" w:rsidR="00A26CD1" w:rsidRPr="00945F64" w:rsidRDefault="00A26CD1" w:rsidP="00A26CD1">
            <w:pPr>
              <w:pStyle w:val="TableHeader"/>
              <w:rPr>
                <w:lang w:eastAsia="fr-FR"/>
              </w:rPr>
            </w:pPr>
            <w:r>
              <w:rPr>
                <w:lang w:eastAsia="fr-FR"/>
              </w:rPr>
              <w:t>VTS</w:t>
            </w:r>
          </w:p>
        </w:tc>
        <w:tc>
          <w:tcPr>
            <w:tcW w:w="7371" w:type="dxa"/>
          </w:tcPr>
          <w:p w14:paraId="6119E76E" w14:textId="77777777" w:rsidR="00A26CD1" w:rsidRPr="00945F64" w:rsidRDefault="00A26CD1" w:rsidP="00A26CD1">
            <w:pPr>
              <w:pStyle w:val="Table"/>
              <w:rPr>
                <w:lang w:eastAsia="fr-FR"/>
              </w:rPr>
            </w:pPr>
            <w:r>
              <w:rPr>
                <w:lang w:eastAsia="fr-FR"/>
              </w:rPr>
              <w:t>Vessel Traffic Service</w:t>
            </w:r>
          </w:p>
        </w:tc>
      </w:tr>
      <w:tr w:rsidR="00A26CD1" w:rsidRPr="00EC53FF" w14:paraId="6FD5426C" w14:textId="77777777" w:rsidTr="00A26CD1">
        <w:tc>
          <w:tcPr>
            <w:tcW w:w="1843" w:type="dxa"/>
          </w:tcPr>
          <w:p w14:paraId="09777A6D" w14:textId="77777777" w:rsidR="00A26CD1" w:rsidRDefault="00A26CD1" w:rsidP="00A26CD1">
            <w:pPr>
              <w:pStyle w:val="TableHeader"/>
              <w:rPr>
                <w:lang w:eastAsia="fr-FR"/>
              </w:rPr>
            </w:pPr>
            <w:r>
              <w:rPr>
                <w:lang w:eastAsia="fr-FR"/>
              </w:rPr>
              <w:t>WSDL</w:t>
            </w:r>
          </w:p>
        </w:tc>
        <w:tc>
          <w:tcPr>
            <w:tcW w:w="7371" w:type="dxa"/>
          </w:tcPr>
          <w:p w14:paraId="47A0687C" w14:textId="77777777" w:rsidR="00A26CD1" w:rsidRDefault="00A26CD1" w:rsidP="00A26CD1">
            <w:pPr>
              <w:pStyle w:val="Table"/>
              <w:rPr>
                <w:lang w:eastAsia="fr-FR"/>
              </w:rPr>
            </w:pPr>
            <w:r>
              <w:rPr>
                <w:lang w:eastAsia="fr-FR"/>
              </w:rPr>
              <w:t>Web Service Definition Language</w:t>
            </w:r>
          </w:p>
        </w:tc>
      </w:tr>
      <w:tr w:rsidR="00A26CD1" w:rsidRPr="00EC53FF" w14:paraId="7539E542" w14:textId="77777777" w:rsidTr="00A26CD1">
        <w:tc>
          <w:tcPr>
            <w:tcW w:w="1843" w:type="dxa"/>
          </w:tcPr>
          <w:p w14:paraId="63622038" w14:textId="77777777" w:rsidR="00A26CD1" w:rsidRPr="00945F64" w:rsidRDefault="00A26CD1" w:rsidP="00A26CD1">
            <w:pPr>
              <w:pStyle w:val="TableHeader"/>
              <w:rPr>
                <w:lang w:eastAsia="fr-FR"/>
              </w:rPr>
            </w:pPr>
            <w:r>
              <w:rPr>
                <w:lang w:eastAsia="fr-FR"/>
              </w:rPr>
              <w:t>XML</w:t>
            </w:r>
          </w:p>
        </w:tc>
        <w:tc>
          <w:tcPr>
            <w:tcW w:w="7371" w:type="dxa"/>
          </w:tcPr>
          <w:p w14:paraId="467AEF44" w14:textId="77777777" w:rsidR="00A26CD1" w:rsidRPr="00945F64" w:rsidRDefault="00A26CD1" w:rsidP="00A26CD1">
            <w:pPr>
              <w:pStyle w:val="Table"/>
              <w:rPr>
                <w:lang w:eastAsia="fr-FR"/>
              </w:rPr>
            </w:pPr>
            <w:r>
              <w:rPr>
                <w:lang w:eastAsia="fr-FR"/>
              </w:rPr>
              <w:t>Extendible Mark-up Language</w:t>
            </w:r>
          </w:p>
        </w:tc>
      </w:tr>
      <w:tr w:rsidR="00A26CD1" w:rsidRPr="00EC53FF" w14:paraId="46AB4C12" w14:textId="77777777" w:rsidTr="00A26CD1">
        <w:tc>
          <w:tcPr>
            <w:tcW w:w="1843" w:type="dxa"/>
          </w:tcPr>
          <w:p w14:paraId="491D01D9" w14:textId="77777777" w:rsidR="00A26CD1" w:rsidRPr="00945F64" w:rsidRDefault="00A26CD1" w:rsidP="00A26CD1">
            <w:pPr>
              <w:pStyle w:val="TableHeader"/>
              <w:rPr>
                <w:lang w:eastAsia="fr-FR"/>
              </w:rPr>
            </w:pPr>
            <w:r>
              <w:rPr>
                <w:lang w:eastAsia="fr-FR"/>
              </w:rPr>
              <w:t>XSD</w:t>
            </w:r>
          </w:p>
        </w:tc>
        <w:tc>
          <w:tcPr>
            <w:tcW w:w="7371" w:type="dxa"/>
          </w:tcPr>
          <w:p w14:paraId="78DCB8D2" w14:textId="77777777" w:rsidR="00A26CD1" w:rsidRPr="00945F64" w:rsidRDefault="00A26CD1" w:rsidP="00A26CD1">
            <w:pPr>
              <w:pStyle w:val="Table"/>
              <w:rPr>
                <w:lang w:eastAsia="fr-FR"/>
              </w:rPr>
            </w:pPr>
            <w:r>
              <w:rPr>
                <w:lang w:eastAsia="fr-FR"/>
              </w:rPr>
              <w:t>XML Schema Definition</w:t>
            </w:r>
          </w:p>
        </w:tc>
      </w:tr>
    </w:tbl>
    <w:p w14:paraId="34922B14" w14:textId="77777777" w:rsidR="00A26CD1" w:rsidRPr="000F3A0F" w:rsidRDefault="00A26CD1" w:rsidP="00A26CD1"/>
    <w:p w14:paraId="668B5E41" w14:textId="77777777" w:rsidR="00A26CD1" w:rsidRDefault="00A26CD1" w:rsidP="00762A4D">
      <w:pPr>
        <w:pStyle w:val="Heading2"/>
        <w:numPr>
          <w:ilvl w:val="1"/>
          <w:numId w:val="39"/>
        </w:numPr>
        <w:tabs>
          <w:tab w:val="left" w:pos="709"/>
        </w:tabs>
        <w:spacing w:before="200" w:line="276" w:lineRule="auto"/>
        <w:ind w:right="0"/>
      </w:pPr>
      <w:bookmarkStart w:id="142" w:name="_Ref445650880"/>
      <w:bookmarkStart w:id="143" w:name="_Toc477341864"/>
      <w:r w:rsidRPr="00D10958">
        <w:t>Terminology</w:t>
      </w:r>
      <w:bookmarkEnd w:id="142"/>
      <w:bookmarkEnd w:id="143"/>
    </w:p>
    <w:tbl>
      <w:tblPr>
        <w:tblStyle w:val="TableGrid"/>
        <w:tblW w:w="0" w:type="auto"/>
        <w:tblInd w:w="108" w:type="dxa"/>
        <w:tblLook w:val="04A0" w:firstRow="1" w:lastRow="0" w:firstColumn="1" w:lastColumn="0" w:noHBand="0" w:noVBand="1"/>
      </w:tblPr>
      <w:tblGrid>
        <w:gridCol w:w="2491"/>
        <w:gridCol w:w="6723"/>
      </w:tblGrid>
      <w:tr w:rsidR="00A26CD1" w14:paraId="1D24962D" w14:textId="77777777" w:rsidTr="00A26CD1">
        <w:tc>
          <w:tcPr>
            <w:tcW w:w="2491" w:type="dxa"/>
          </w:tcPr>
          <w:p w14:paraId="0BABC21A" w14:textId="77777777" w:rsidR="00A26CD1" w:rsidRPr="00E62042" w:rsidRDefault="00A26CD1" w:rsidP="00A26CD1">
            <w:pPr>
              <w:pStyle w:val="TableHeader"/>
            </w:pPr>
            <w:r w:rsidRPr="00E62042">
              <w:t>Term</w:t>
            </w:r>
          </w:p>
        </w:tc>
        <w:tc>
          <w:tcPr>
            <w:tcW w:w="6723" w:type="dxa"/>
          </w:tcPr>
          <w:p w14:paraId="574214CB" w14:textId="77777777" w:rsidR="00A26CD1" w:rsidRDefault="00A26CD1" w:rsidP="00A26CD1">
            <w:pPr>
              <w:pStyle w:val="TableHeader"/>
              <w:rPr>
                <w:rFonts w:ascii="Helvetica 55 Roman" w:hAnsi="Helvetica 55 Roman"/>
              </w:rPr>
            </w:pPr>
            <w:r w:rsidRPr="00E62042">
              <w:t>Definition</w:t>
            </w:r>
          </w:p>
        </w:tc>
      </w:tr>
      <w:tr w:rsidR="00A26CD1" w:rsidRPr="00FC2012" w14:paraId="0C17BD99" w14:textId="77777777" w:rsidTr="00A26CD1">
        <w:tc>
          <w:tcPr>
            <w:tcW w:w="2491" w:type="dxa"/>
          </w:tcPr>
          <w:p w14:paraId="1FA1FB71" w14:textId="77777777" w:rsidR="00A26CD1" w:rsidRPr="00113EA5" w:rsidRDefault="00A26CD1" w:rsidP="00A26CD1">
            <w:pPr>
              <w:pStyle w:val="TableHeader"/>
            </w:pPr>
            <w:r w:rsidRPr="00113EA5">
              <w:t>External Data Model</w:t>
            </w:r>
          </w:p>
        </w:tc>
        <w:tc>
          <w:tcPr>
            <w:tcW w:w="6723" w:type="dxa"/>
          </w:tcPr>
          <w:p w14:paraId="2437CF48" w14:textId="77777777" w:rsidR="00A26CD1" w:rsidRPr="00113EA5" w:rsidRDefault="00A26CD1" w:rsidP="00A26CD1">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A26CD1" w:rsidRPr="00FC2012" w14:paraId="1238A9CC" w14:textId="77777777" w:rsidTr="00A26CD1">
        <w:tc>
          <w:tcPr>
            <w:tcW w:w="2491" w:type="dxa"/>
          </w:tcPr>
          <w:p w14:paraId="05D15227" w14:textId="77777777" w:rsidR="00A26CD1" w:rsidRPr="00113EA5" w:rsidRDefault="00A26CD1" w:rsidP="00A26CD1">
            <w:pPr>
              <w:pStyle w:val="TableHeader"/>
            </w:pPr>
            <w:r>
              <w:t>Message Exchange Pattern</w:t>
            </w:r>
          </w:p>
        </w:tc>
        <w:tc>
          <w:tcPr>
            <w:tcW w:w="6723" w:type="dxa"/>
          </w:tcPr>
          <w:p w14:paraId="4A496527" w14:textId="77777777" w:rsidR="00A26CD1" w:rsidRDefault="00A26CD1" w:rsidP="00A26CD1">
            <w:pPr>
              <w:pStyle w:val="Table"/>
            </w:pPr>
            <w:r>
              <w:t>D</w:t>
            </w:r>
            <w:r w:rsidRPr="00437EF8">
              <w:t xml:space="preserve">escribes </w:t>
            </w:r>
            <w:r>
              <w:t xml:space="preserve">the principles how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7CBA71D7" w14:textId="77777777" w:rsidR="00A26CD1" w:rsidRDefault="00A26CD1" w:rsidP="00A26CD1">
            <w:pPr>
              <w:pStyle w:val="Table"/>
            </w:pPr>
            <w:r>
              <w:t xml:space="preserve">In the Request/Response MEP, the service consumer sends a request to the service provider in order to obtain certain information; the service provider provides the requested information in a dedicated response. </w:t>
            </w:r>
          </w:p>
          <w:p w14:paraId="17AE3BCB" w14:textId="77777777" w:rsidR="00A26CD1" w:rsidRPr="00113EA5" w:rsidRDefault="00A26CD1" w:rsidP="00A26CD1">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A26CD1" w:rsidRPr="00EC53FF" w14:paraId="0312D556" w14:textId="77777777" w:rsidTr="00A26CD1">
        <w:tc>
          <w:tcPr>
            <w:tcW w:w="2491" w:type="dxa"/>
          </w:tcPr>
          <w:p w14:paraId="22D6C2CA" w14:textId="77777777" w:rsidR="00A26CD1" w:rsidRPr="005D2D7D" w:rsidRDefault="00A26CD1" w:rsidP="00A26CD1">
            <w:pPr>
              <w:pStyle w:val="TableHeader"/>
            </w:pPr>
            <w:r>
              <w:t>Operational Activity</w:t>
            </w:r>
          </w:p>
        </w:tc>
        <w:tc>
          <w:tcPr>
            <w:tcW w:w="6723" w:type="dxa"/>
          </w:tcPr>
          <w:p w14:paraId="23FB8465" w14:textId="77777777" w:rsidR="00A26CD1" w:rsidRPr="005D2D7D" w:rsidRDefault="00A26CD1" w:rsidP="00A26CD1">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A26CD1" w:rsidRPr="00EC53FF" w14:paraId="24588BA6" w14:textId="77777777" w:rsidTr="00A26CD1">
        <w:tc>
          <w:tcPr>
            <w:tcW w:w="2491" w:type="dxa"/>
          </w:tcPr>
          <w:p w14:paraId="048EF207" w14:textId="77777777" w:rsidR="00A26CD1" w:rsidRDefault="00A26CD1" w:rsidP="00A26CD1">
            <w:pPr>
              <w:pStyle w:val="TableHeader"/>
            </w:pPr>
            <w:r>
              <w:t>Operational Model</w:t>
            </w:r>
          </w:p>
        </w:tc>
        <w:tc>
          <w:tcPr>
            <w:tcW w:w="6723" w:type="dxa"/>
          </w:tcPr>
          <w:p w14:paraId="7AE7A958" w14:textId="77777777" w:rsidR="00A26CD1" w:rsidRDefault="00A26CD1" w:rsidP="00A26CD1">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A26CD1" w:rsidRPr="00EC53FF" w14:paraId="36E7DB2B" w14:textId="77777777" w:rsidTr="00A26CD1">
        <w:tc>
          <w:tcPr>
            <w:tcW w:w="2491" w:type="dxa"/>
            <w:hideMark/>
          </w:tcPr>
          <w:p w14:paraId="73F21F37" w14:textId="77777777" w:rsidR="00A26CD1" w:rsidRPr="00A261B3" w:rsidRDefault="00A26CD1" w:rsidP="00A26CD1">
            <w:pPr>
              <w:pStyle w:val="TableHeader"/>
              <w:rPr>
                <w:rFonts w:ascii="Arial" w:hAnsi="Arial" w:cs="Arial"/>
                <w:highlight w:val="yellow"/>
              </w:rPr>
            </w:pPr>
            <w:r w:rsidRPr="005D2D7D">
              <w:t>Operational Node</w:t>
            </w:r>
          </w:p>
        </w:tc>
        <w:tc>
          <w:tcPr>
            <w:tcW w:w="6723" w:type="dxa"/>
          </w:tcPr>
          <w:p w14:paraId="2AA47EDD" w14:textId="77777777" w:rsidR="00A26CD1" w:rsidRPr="00E91071" w:rsidRDefault="00A26CD1" w:rsidP="00A26CD1">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03A39DC2" w14:textId="77777777" w:rsidR="00A26CD1" w:rsidRPr="00EF680C" w:rsidRDefault="00A26CD1" w:rsidP="00A26CD1">
            <w:pPr>
              <w:pStyle w:val="Table"/>
              <w:rPr>
                <w:rFonts w:ascii="Arial" w:hAnsi="Arial"/>
              </w:rPr>
            </w:pPr>
            <w:r w:rsidRPr="00E91071">
              <w:rPr>
                <w:lang w:eastAsia="fr-FR"/>
              </w:rPr>
              <w:lastRenderedPageBreak/>
              <w:t>Examples of operational nodes in the maritime context are: Maritime Control Center, Maritime Authority, Ship, Port, Weather Information Provider, …</w:t>
            </w:r>
          </w:p>
        </w:tc>
      </w:tr>
      <w:tr w:rsidR="00A26CD1" w:rsidRPr="00EC53FF" w14:paraId="1F15F76B" w14:textId="77777777" w:rsidTr="00A26CD1">
        <w:tc>
          <w:tcPr>
            <w:tcW w:w="2491" w:type="dxa"/>
            <w:hideMark/>
          </w:tcPr>
          <w:p w14:paraId="77CFC33B" w14:textId="77777777" w:rsidR="00A26CD1" w:rsidRPr="00EF680C" w:rsidRDefault="00A26CD1" w:rsidP="00A26CD1">
            <w:pPr>
              <w:pStyle w:val="TableHeader"/>
              <w:rPr>
                <w:rFonts w:ascii="Arial" w:hAnsi="Arial"/>
              </w:rPr>
            </w:pPr>
            <w:r w:rsidRPr="00EF680C">
              <w:lastRenderedPageBreak/>
              <w:t>Service</w:t>
            </w:r>
          </w:p>
        </w:tc>
        <w:tc>
          <w:tcPr>
            <w:tcW w:w="6723" w:type="dxa"/>
            <w:hideMark/>
          </w:tcPr>
          <w:p w14:paraId="78819AA0" w14:textId="77777777" w:rsidR="00A26CD1" w:rsidRPr="00EF680C" w:rsidRDefault="00A26CD1" w:rsidP="00A26CD1">
            <w:pPr>
              <w:pStyle w:val="Table"/>
              <w:rPr>
                <w:rFonts w:ascii="Arial" w:hAnsi="Arial" w:cs="Arial"/>
              </w:rPr>
            </w:pPr>
            <w:r w:rsidRPr="00EF680C">
              <w:rPr>
                <w:rFonts w:cs="Arial"/>
              </w:rPr>
              <w:t>The provision of something (a non-physical object), by one, for the use of one or more others</w:t>
            </w:r>
            <w:r>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A26CD1" w:rsidRPr="00EC53FF" w14:paraId="21DD4125" w14:textId="77777777" w:rsidTr="00A26CD1">
        <w:tc>
          <w:tcPr>
            <w:tcW w:w="2491" w:type="dxa"/>
          </w:tcPr>
          <w:p w14:paraId="28C19120" w14:textId="77777777" w:rsidR="00A26CD1" w:rsidRPr="00EF680C" w:rsidRDefault="00A26CD1" w:rsidP="00A26CD1">
            <w:pPr>
              <w:pStyle w:val="TableHeader"/>
            </w:pPr>
            <w:r>
              <w:t>Service Consumer</w:t>
            </w:r>
          </w:p>
        </w:tc>
        <w:tc>
          <w:tcPr>
            <w:tcW w:w="6723" w:type="dxa"/>
          </w:tcPr>
          <w:p w14:paraId="24E93685" w14:textId="77777777" w:rsidR="00A26CD1" w:rsidRPr="00EF680C" w:rsidRDefault="00A26CD1" w:rsidP="00A26CD1">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A26CD1" w:rsidRPr="00EC53FF" w14:paraId="2D04B637" w14:textId="77777777" w:rsidTr="00A26CD1">
        <w:tc>
          <w:tcPr>
            <w:tcW w:w="2491" w:type="dxa"/>
          </w:tcPr>
          <w:p w14:paraId="4018DE17" w14:textId="77777777" w:rsidR="00A26CD1" w:rsidRPr="00EF680C" w:rsidRDefault="00A26CD1" w:rsidP="00A26CD1">
            <w:pPr>
              <w:pStyle w:val="TableHeader"/>
            </w:pPr>
            <w:r w:rsidRPr="00CF3707">
              <w:t>Service</w:t>
            </w:r>
            <w:r>
              <w:t xml:space="preserve"> Data </w:t>
            </w:r>
            <w:r w:rsidRPr="00CF3707">
              <w:t>Model</w:t>
            </w:r>
          </w:p>
        </w:tc>
        <w:tc>
          <w:tcPr>
            <w:tcW w:w="6723" w:type="dxa"/>
          </w:tcPr>
          <w:p w14:paraId="150CF44C" w14:textId="77777777" w:rsidR="00A26CD1" w:rsidRPr="00EF680C" w:rsidRDefault="00A26CD1" w:rsidP="00A26CD1">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A26CD1" w:rsidRPr="003627C3" w14:paraId="4E2FB5D9" w14:textId="77777777" w:rsidTr="00A26CD1">
        <w:tc>
          <w:tcPr>
            <w:tcW w:w="2491" w:type="dxa"/>
          </w:tcPr>
          <w:p w14:paraId="28CF3512" w14:textId="77777777" w:rsidR="00A26CD1" w:rsidRDefault="00A26CD1" w:rsidP="00A26CD1">
            <w:pPr>
              <w:pStyle w:val="TableHeader"/>
            </w:pPr>
            <w:r>
              <w:t>Service Design Description</w:t>
            </w:r>
          </w:p>
        </w:tc>
        <w:tc>
          <w:tcPr>
            <w:tcW w:w="6723" w:type="dxa"/>
          </w:tcPr>
          <w:p w14:paraId="3033CC41" w14:textId="77777777" w:rsidR="00A26CD1" w:rsidRDefault="00A26CD1" w:rsidP="00A26CD1">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A26CD1" w:rsidRPr="003627C3" w14:paraId="6374635A" w14:textId="77777777" w:rsidTr="00A26CD1">
        <w:tc>
          <w:tcPr>
            <w:tcW w:w="2491" w:type="dxa"/>
          </w:tcPr>
          <w:p w14:paraId="176036AD" w14:textId="77777777" w:rsidR="00A26CD1" w:rsidRPr="00FA0969" w:rsidRDefault="00A26CD1" w:rsidP="00A26CD1">
            <w:pPr>
              <w:pStyle w:val="TableHeader"/>
            </w:pPr>
            <w:r>
              <w:t>Service Implementation</w:t>
            </w:r>
          </w:p>
        </w:tc>
        <w:tc>
          <w:tcPr>
            <w:tcW w:w="6723" w:type="dxa"/>
          </w:tcPr>
          <w:p w14:paraId="611E5374" w14:textId="77777777" w:rsidR="00A26CD1" w:rsidRPr="00CF3707" w:rsidRDefault="00A26CD1" w:rsidP="00A26CD1">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A26CD1" w:rsidRPr="00EC53FF" w14:paraId="1E25D385" w14:textId="77777777" w:rsidTr="00A26CD1">
        <w:tc>
          <w:tcPr>
            <w:tcW w:w="2491" w:type="dxa"/>
          </w:tcPr>
          <w:p w14:paraId="03146836" w14:textId="77777777" w:rsidR="00A26CD1" w:rsidRDefault="00A26CD1" w:rsidP="00A26CD1">
            <w:pPr>
              <w:pStyle w:val="TableHeader"/>
            </w:pPr>
            <w:r>
              <w:t>Service Implementer</w:t>
            </w:r>
          </w:p>
        </w:tc>
        <w:tc>
          <w:tcPr>
            <w:tcW w:w="6723" w:type="dxa"/>
          </w:tcPr>
          <w:p w14:paraId="40EEA467" w14:textId="77777777" w:rsidR="00A26CD1" w:rsidRPr="0096538E" w:rsidRDefault="00A26CD1" w:rsidP="00A26CD1">
            <w:pPr>
              <w:pStyle w:val="Table"/>
            </w:pPr>
            <w:r w:rsidRPr="001803CE">
              <w:t xml:space="preserve">Implementers of services from the service provider side and/or the service consumer side. </w:t>
            </w:r>
            <w:r>
              <w:t>Any</w:t>
            </w:r>
            <w:r w:rsidRPr="001803CE">
              <w:t>body can be a service implementer but mainly this will be commercial companies implementing solutions for shore and ship.</w:t>
            </w:r>
          </w:p>
        </w:tc>
      </w:tr>
      <w:tr w:rsidR="00A26CD1" w:rsidRPr="003627C3" w14:paraId="08DC5FF8" w14:textId="77777777" w:rsidTr="00A26CD1">
        <w:tc>
          <w:tcPr>
            <w:tcW w:w="2491" w:type="dxa"/>
          </w:tcPr>
          <w:p w14:paraId="2C306677" w14:textId="77777777" w:rsidR="00A26CD1" w:rsidRPr="00EF680C" w:rsidRDefault="00A26CD1" w:rsidP="00A26CD1">
            <w:pPr>
              <w:pStyle w:val="TableHeader"/>
            </w:pPr>
            <w:r w:rsidRPr="00FA0969">
              <w:t>Service Instance</w:t>
            </w:r>
          </w:p>
        </w:tc>
        <w:tc>
          <w:tcPr>
            <w:tcW w:w="6723" w:type="dxa"/>
          </w:tcPr>
          <w:p w14:paraId="57D7B234" w14:textId="77777777" w:rsidR="00A26CD1" w:rsidRPr="003627C3" w:rsidRDefault="00A26CD1" w:rsidP="00A26CD1">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A26CD1" w:rsidRPr="003627C3" w14:paraId="3EADEBE4" w14:textId="77777777" w:rsidTr="00A26CD1">
        <w:tc>
          <w:tcPr>
            <w:tcW w:w="2491" w:type="dxa"/>
          </w:tcPr>
          <w:p w14:paraId="095A4FDD" w14:textId="77777777" w:rsidR="00A26CD1" w:rsidRPr="003627C3" w:rsidRDefault="00A26CD1" w:rsidP="00A26CD1">
            <w:pPr>
              <w:pStyle w:val="TableHeader"/>
            </w:pPr>
            <w:r w:rsidRPr="00FA0969">
              <w:t>Service Instance Description</w:t>
            </w:r>
          </w:p>
        </w:tc>
        <w:tc>
          <w:tcPr>
            <w:tcW w:w="6723" w:type="dxa"/>
          </w:tcPr>
          <w:p w14:paraId="68B68F8C" w14:textId="77777777" w:rsidR="00A26CD1" w:rsidRPr="003627C3" w:rsidRDefault="00A26CD1" w:rsidP="00A26CD1">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A26CD1" w:rsidRPr="00EC53FF" w14:paraId="091A4C09" w14:textId="77777777" w:rsidTr="00A26CD1">
        <w:tc>
          <w:tcPr>
            <w:tcW w:w="2491" w:type="dxa"/>
            <w:hideMark/>
          </w:tcPr>
          <w:p w14:paraId="313F513C" w14:textId="77777777" w:rsidR="00A26CD1" w:rsidRPr="00EF680C" w:rsidRDefault="00A26CD1" w:rsidP="00A26CD1">
            <w:pPr>
              <w:pStyle w:val="TableHeader"/>
              <w:rPr>
                <w:rFonts w:ascii="Arial" w:hAnsi="Arial"/>
              </w:rPr>
            </w:pPr>
            <w:r>
              <w:t>Service I</w:t>
            </w:r>
            <w:r w:rsidRPr="00EF680C">
              <w:t>nterface</w:t>
            </w:r>
          </w:p>
        </w:tc>
        <w:tc>
          <w:tcPr>
            <w:tcW w:w="6723" w:type="dxa"/>
            <w:hideMark/>
          </w:tcPr>
          <w:p w14:paraId="651C489B" w14:textId="77777777" w:rsidR="00A26CD1" w:rsidRPr="00EF680C" w:rsidRDefault="00A26CD1" w:rsidP="00A26CD1">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A26CD1" w:rsidRPr="00EC53FF" w14:paraId="19328355" w14:textId="77777777" w:rsidTr="00A26CD1">
        <w:tc>
          <w:tcPr>
            <w:tcW w:w="2491" w:type="dxa"/>
          </w:tcPr>
          <w:p w14:paraId="50E3B40F" w14:textId="77777777" w:rsidR="00A26CD1" w:rsidRDefault="00A26CD1" w:rsidP="00A26CD1">
            <w:pPr>
              <w:pStyle w:val="TableHeader"/>
            </w:pPr>
            <w:r>
              <w:t>Service Operation</w:t>
            </w:r>
          </w:p>
        </w:tc>
        <w:tc>
          <w:tcPr>
            <w:tcW w:w="6723" w:type="dxa"/>
          </w:tcPr>
          <w:p w14:paraId="4A7F8588" w14:textId="77777777" w:rsidR="00A26CD1" w:rsidRDefault="00A26CD1" w:rsidP="00A26CD1">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A26CD1" w:rsidRPr="00EC53FF" w14:paraId="03A20A3A" w14:textId="77777777" w:rsidTr="00A26CD1">
        <w:tc>
          <w:tcPr>
            <w:tcW w:w="2491" w:type="dxa"/>
          </w:tcPr>
          <w:p w14:paraId="41E50DF3" w14:textId="77777777" w:rsidR="00A26CD1" w:rsidRPr="00EF680C" w:rsidRDefault="00A26CD1" w:rsidP="00A26CD1">
            <w:pPr>
              <w:pStyle w:val="TableHeader"/>
            </w:pPr>
            <w:r>
              <w:t>Service Physical Data M</w:t>
            </w:r>
            <w:r w:rsidRPr="0055010E">
              <w:t>odel</w:t>
            </w:r>
          </w:p>
        </w:tc>
        <w:tc>
          <w:tcPr>
            <w:tcW w:w="6723" w:type="dxa"/>
          </w:tcPr>
          <w:p w14:paraId="0B54F45A" w14:textId="77777777" w:rsidR="00A26CD1" w:rsidRDefault="00A26CD1" w:rsidP="00A26CD1">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w:t>
            </w:r>
            <w:r w:rsidRPr="00CF3707">
              <w:lastRenderedPageBreak/>
              <w:t>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physical data m</w:t>
            </w:r>
            <w:r w:rsidRPr="00A13256">
              <w:t xml:space="preserve">odel shall refer to it: each data item of the </w:t>
            </w:r>
            <w:r>
              <w:t>s</w:t>
            </w:r>
            <w:r w:rsidRPr="00A13256">
              <w:t>ervice</w:t>
            </w:r>
            <w:r>
              <w:t xml:space="preserve"> physical data m</w:t>
            </w:r>
            <w:r w:rsidRPr="00A13256">
              <w:t>odel shall be mapped to a data item defined in the external data model.</w:t>
            </w:r>
          </w:p>
          <w:p w14:paraId="552EE8B3" w14:textId="77777777" w:rsidR="00A26CD1" w:rsidRPr="00FC2012" w:rsidRDefault="00A26CD1" w:rsidP="00A26CD1">
            <w:pPr>
              <w:pStyle w:val="Table"/>
              <w:rPr>
                <w:strike/>
              </w:rPr>
            </w:pPr>
            <w:r w:rsidRPr="00CF3707">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A26CD1" w:rsidRPr="00EC53FF" w14:paraId="5693BDE0" w14:textId="77777777" w:rsidTr="00A26CD1">
        <w:tc>
          <w:tcPr>
            <w:tcW w:w="2491" w:type="dxa"/>
          </w:tcPr>
          <w:p w14:paraId="7A6EF576" w14:textId="77777777" w:rsidR="00A26CD1" w:rsidRDefault="00A26CD1" w:rsidP="00A26CD1">
            <w:pPr>
              <w:pStyle w:val="TableHeader"/>
            </w:pPr>
            <w:r>
              <w:lastRenderedPageBreak/>
              <w:t>Service Provider</w:t>
            </w:r>
          </w:p>
        </w:tc>
        <w:tc>
          <w:tcPr>
            <w:tcW w:w="6723" w:type="dxa"/>
          </w:tcPr>
          <w:p w14:paraId="0DCB9805" w14:textId="77777777" w:rsidR="00A26CD1" w:rsidRDefault="00A26CD1" w:rsidP="00A26CD1">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A26CD1" w:rsidRPr="00EC53FF" w14:paraId="49A0DE6D" w14:textId="77777777" w:rsidTr="00A26CD1">
        <w:tc>
          <w:tcPr>
            <w:tcW w:w="2491" w:type="dxa"/>
          </w:tcPr>
          <w:p w14:paraId="7CE80DD7" w14:textId="77777777" w:rsidR="00A26CD1" w:rsidRPr="00EF680C" w:rsidRDefault="00A26CD1" w:rsidP="00A26CD1">
            <w:pPr>
              <w:pStyle w:val="TableHeader"/>
            </w:pPr>
            <w:r w:rsidRPr="004A2F0A">
              <w:t>Service Specification</w:t>
            </w:r>
          </w:p>
        </w:tc>
        <w:tc>
          <w:tcPr>
            <w:tcW w:w="6723" w:type="dxa"/>
          </w:tcPr>
          <w:p w14:paraId="6D67FEA4" w14:textId="77777777" w:rsidR="00A26CD1" w:rsidRPr="00EF680C" w:rsidRDefault="00A26CD1" w:rsidP="00A26CD1">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A26CD1" w:rsidRPr="00EC53FF" w14:paraId="0B0F92F9" w14:textId="77777777" w:rsidTr="00A26CD1">
        <w:tc>
          <w:tcPr>
            <w:tcW w:w="2491" w:type="dxa"/>
          </w:tcPr>
          <w:p w14:paraId="3B81D763" w14:textId="77777777" w:rsidR="00A26CD1" w:rsidRPr="004A2F0A" w:rsidRDefault="00A26CD1" w:rsidP="00A26CD1">
            <w:pPr>
              <w:pStyle w:val="TableHeader"/>
            </w:pPr>
            <w:r>
              <w:t>Service Specification Producer</w:t>
            </w:r>
          </w:p>
        </w:tc>
        <w:tc>
          <w:tcPr>
            <w:tcW w:w="6723" w:type="dxa"/>
          </w:tcPr>
          <w:p w14:paraId="7F30B7FE" w14:textId="77777777" w:rsidR="00A26CD1" w:rsidRPr="00CF3707" w:rsidRDefault="00A26CD1" w:rsidP="00A26CD1">
            <w:pPr>
              <w:pStyle w:val="Table"/>
            </w:pPr>
            <w:r w:rsidRPr="0096538E">
              <w:t>Producers of service specificati</w:t>
            </w:r>
            <w:r>
              <w:t>ons in accordance with the service documentation guidelines</w:t>
            </w:r>
            <w:r w:rsidRPr="0096538E">
              <w:t>.</w:t>
            </w:r>
          </w:p>
        </w:tc>
      </w:tr>
      <w:tr w:rsidR="00A26CD1" w:rsidRPr="003627C3" w14:paraId="1816034E" w14:textId="77777777" w:rsidTr="00A26CD1">
        <w:tc>
          <w:tcPr>
            <w:tcW w:w="2491" w:type="dxa"/>
          </w:tcPr>
          <w:p w14:paraId="6F860C22" w14:textId="77777777" w:rsidR="00A26CD1" w:rsidRPr="00FA0969" w:rsidRDefault="00A26CD1" w:rsidP="00A26CD1">
            <w:pPr>
              <w:pStyle w:val="TableHeader"/>
            </w:pPr>
            <w:r>
              <w:t>Service Technical Design</w:t>
            </w:r>
          </w:p>
        </w:tc>
        <w:tc>
          <w:tcPr>
            <w:tcW w:w="6723" w:type="dxa"/>
          </w:tcPr>
          <w:p w14:paraId="048C5E9B" w14:textId="77777777" w:rsidR="00A26CD1" w:rsidRDefault="00A26CD1" w:rsidP="00A26CD1">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A26CD1" w:rsidRPr="00EC53FF" w14:paraId="7326B9EA" w14:textId="77777777" w:rsidTr="00A26CD1">
        <w:tc>
          <w:tcPr>
            <w:tcW w:w="2491" w:type="dxa"/>
          </w:tcPr>
          <w:p w14:paraId="1F897425" w14:textId="77777777" w:rsidR="00A26CD1" w:rsidRPr="005028C7" w:rsidRDefault="00A26CD1" w:rsidP="00A26CD1">
            <w:pPr>
              <w:pStyle w:val="TableHeader"/>
            </w:pPr>
            <w:r w:rsidRPr="00CF3707">
              <w:t>Service</w:t>
            </w:r>
            <w:r>
              <w:t xml:space="preserve"> T</w:t>
            </w:r>
            <w:r w:rsidRPr="00CF3707">
              <w:t>echnology</w:t>
            </w:r>
            <w:r>
              <w:t xml:space="preserve"> </w:t>
            </w:r>
            <w:r w:rsidRPr="00CF3707">
              <w:t>Catalogue</w:t>
            </w:r>
          </w:p>
        </w:tc>
        <w:tc>
          <w:tcPr>
            <w:tcW w:w="6723" w:type="dxa"/>
          </w:tcPr>
          <w:p w14:paraId="77397ABE" w14:textId="77777777" w:rsidR="00A26CD1" w:rsidRPr="00EF680C" w:rsidRDefault="00A26CD1" w:rsidP="00A26CD1">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A26CD1" w:rsidRPr="00CF3707" w14:paraId="2628A2B4" w14:textId="77777777" w:rsidTr="00A26CD1">
        <w:tc>
          <w:tcPr>
            <w:tcW w:w="2491" w:type="dxa"/>
          </w:tcPr>
          <w:p w14:paraId="2FB73F9E" w14:textId="77777777" w:rsidR="00A26CD1" w:rsidRPr="00CF3707" w:rsidRDefault="00A26CD1" w:rsidP="00A26CD1">
            <w:pPr>
              <w:pStyle w:val="TableHeader"/>
            </w:pPr>
            <w:r>
              <w:t>Spatial Exclusiveness</w:t>
            </w:r>
          </w:p>
        </w:tc>
        <w:tc>
          <w:tcPr>
            <w:tcW w:w="6723" w:type="dxa"/>
          </w:tcPr>
          <w:p w14:paraId="241062BF" w14:textId="77777777" w:rsidR="00A26CD1" w:rsidRDefault="00A26CD1" w:rsidP="00A26CD1">
            <w:pPr>
              <w:pStyle w:val="Table"/>
            </w:pPr>
            <w:r>
              <w:t>A service specification is characterised as “spatially exclusive”, if in any geographical region just one service instance of that specification is allowed to be registered per technology.</w:t>
            </w:r>
          </w:p>
          <w:p w14:paraId="23A904C4" w14:textId="77777777" w:rsidR="00A26CD1" w:rsidRPr="00CF3707" w:rsidRDefault="00A26CD1" w:rsidP="00A26CD1">
            <w:pPr>
              <w:pStyle w:val="Table"/>
            </w:pPr>
            <w:r>
              <w:t>The decision, which service instance (out of a number of available spatially exclusive services) shall be registered for a certain geographical region, is a governance issue.</w:t>
            </w:r>
          </w:p>
        </w:tc>
      </w:tr>
    </w:tbl>
    <w:p w14:paraId="7FF6A283" w14:textId="77777777" w:rsidR="00A26CD1" w:rsidRPr="00D10958" w:rsidRDefault="00A26CD1" w:rsidP="00A26CD1"/>
    <w:p w14:paraId="33C5749A" w14:textId="77777777" w:rsidR="00A26CD1" w:rsidRDefault="00A26CD1" w:rsidP="00762A4D">
      <w:pPr>
        <w:pStyle w:val="Appendix1"/>
        <w:pageBreakBefore/>
        <w:numPr>
          <w:ilvl w:val="0"/>
          <w:numId w:val="43"/>
        </w:numPr>
        <w:spacing w:before="480" w:after="0" w:line="276" w:lineRule="auto"/>
        <w:ind w:left="357" w:hanging="357"/>
      </w:pPr>
      <w:bookmarkStart w:id="144" w:name="_Ref449427555"/>
      <w:bookmarkStart w:id="145" w:name="_Toc477341865"/>
      <w:r>
        <w:lastRenderedPageBreak/>
        <w:t>Service Specification XML</w:t>
      </w:r>
      <w:bookmarkEnd w:id="140"/>
      <w:bookmarkEnd w:id="144"/>
      <w:bookmarkEnd w:id="145"/>
    </w:p>
    <w:p w14:paraId="3916F8E9" w14:textId="77777777" w:rsidR="00A26CD1" w:rsidRDefault="00A26CD1" w:rsidP="00A26CD1">
      <w:r>
        <w:t>This appendix contains the formal definition of the service specification.</w:t>
      </w:r>
    </w:p>
    <w:p w14:paraId="4157C8A1" w14:textId="77777777" w:rsidR="00A26CD1" w:rsidRPr="000374F5" w:rsidRDefault="00A26CD1" w:rsidP="00A26CD1">
      <w:pPr>
        <w:rPr>
          <w:i/>
          <w:color w:val="7F7F7F" w:themeColor="text1" w:themeTint="80"/>
        </w:rPr>
      </w:pPr>
      <w:r>
        <w:rPr>
          <w:i/>
          <w:color w:val="7F7F7F" w:themeColor="text1" w:themeTint="80"/>
        </w:rPr>
        <w:t xml:space="preserve">It is up to the author whether the service specification xml file (which includes the </w:t>
      </w:r>
      <w:r w:rsidRPr="000374F5">
        <w:rPr>
          <w:i/>
          <w:color w:val="7F7F7F" w:themeColor="text1" w:themeTint="80"/>
        </w:rPr>
        <w:t>XSD definition of the service data model</w:t>
      </w:r>
      <w:r>
        <w:rPr>
          <w:i/>
          <w:color w:val="7F7F7F" w:themeColor="text1" w:themeTint="80"/>
        </w:rPr>
        <w:t>)</w:t>
      </w:r>
      <w:r w:rsidRPr="000374F5">
        <w:rPr>
          <w:i/>
          <w:color w:val="7F7F7F" w:themeColor="text1" w:themeTint="80"/>
        </w:rPr>
        <w:t xml:space="preserve"> </w:t>
      </w:r>
      <w:r>
        <w:rPr>
          <w:i/>
          <w:color w:val="7F7F7F" w:themeColor="text1" w:themeTint="80"/>
        </w:rPr>
        <w:t xml:space="preserve">is presented in full text or just </w:t>
      </w:r>
      <w:r w:rsidRPr="000374F5">
        <w:rPr>
          <w:i/>
          <w:color w:val="7F7F7F" w:themeColor="text1" w:themeTint="80"/>
        </w:rPr>
        <w:t>as an embedded file.</w:t>
      </w:r>
    </w:p>
    <w:p w14:paraId="5FB894FD" w14:textId="77777777" w:rsidR="00A26CD1" w:rsidRPr="003F6891" w:rsidRDefault="00A26CD1" w:rsidP="00A26CD1"/>
    <w:p w14:paraId="0A269555" w14:textId="38FB2746" w:rsidR="004B2BAC" w:rsidRDefault="004B2BAC" w:rsidP="00554790">
      <w:pPr>
        <w:pStyle w:val="BodyText"/>
      </w:pPr>
    </w:p>
    <w:p w14:paraId="170A6865" w14:textId="0758881C" w:rsidR="00554790" w:rsidRDefault="00554790" w:rsidP="00554790">
      <w:pPr>
        <w:pStyle w:val="BodyText"/>
        <w:rPr>
          <w:color w:val="000000" w:themeColor="text1"/>
        </w:rPr>
      </w:pPr>
      <w:r>
        <w:br w:type="page"/>
      </w:r>
    </w:p>
    <w:p w14:paraId="05539960" w14:textId="77777777" w:rsidR="00554790" w:rsidRPr="001B3FD5" w:rsidRDefault="00554790" w:rsidP="00554790">
      <w:pPr>
        <w:pStyle w:val="Heading1separatationline"/>
      </w:pPr>
    </w:p>
    <w:p w14:paraId="732FB191" w14:textId="77777777" w:rsidR="00554790" w:rsidRDefault="00554790" w:rsidP="00554790">
      <w:pPr>
        <w:pStyle w:val="Annex"/>
      </w:pPr>
      <w:bookmarkStart w:id="146" w:name="_Ref477343631"/>
      <w:r w:rsidRPr="001B3FD5">
        <w:t>Service technical design template</w:t>
      </w:r>
      <w:bookmarkEnd w:id="146"/>
    </w:p>
    <w:p w14:paraId="2B89E2EE" w14:textId="77777777" w:rsidR="00BB180C" w:rsidRDefault="00BB180C" w:rsidP="00BB180C">
      <w:pPr>
        <w:tabs>
          <w:tab w:val="left" w:pos="709"/>
        </w:tabs>
      </w:pPr>
    </w:p>
    <w:p w14:paraId="63D392E9" w14:textId="77777777" w:rsidR="00BB180C" w:rsidRDefault="00BB180C" w:rsidP="00BB180C">
      <w:pPr>
        <w:tabs>
          <w:tab w:val="left" w:pos="709"/>
        </w:tabs>
      </w:pPr>
    </w:p>
    <w:p w14:paraId="46B7D54D" w14:textId="77777777" w:rsidR="00BB180C" w:rsidRDefault="00BB180C" w:rsidP="00BB180C">
      <w:pPr>
        <w:tabs>
          <w:tab w:val="left" w:pos="709"/>
        </w:tabs>
      </w:pPr>
    </w:p>
    <w:sdt>
      <w:sdtPr>
        <w:rPr>
          <w:b w:val="0"/>
          <w:color w:val="476E7D"/>
        </w:rPr>
        <w:alias w:val="Title"/>
        <w:tag w:val=""/>
        <w:id w:val="759334235"/>
        <w:placeholder>
          <w:docPart w:val="7277D2E619E84F64BA7420E072A7B14F"/>
        </w:placeholder>
        <w:dataBinding w:prefixMappings="xmlns:ns0='http://purl.org/dc/elements/1.1/' xmlns:ns1='http://schemas.openxmlformats.org/package/2006/metadata/core-properties' " w:xpath="/ns1:coreProperties[1]/ns0:title[1]" w:storeItemID="{6C3C8BC8-F283-45AE-878A-BAB7291924A1}"/>
        <w:text/>
      </w:sdtPr>
      <w:sdtEndPr/>
      <w:sdtContent>
        <w:p w14:paraId="157ED0F4" w14:textId="5FEC4F27" w:rsidR="00BB180C" w:rsidRPr="00B37243" w:rsidRDefault="00BB180C" w:rsidP="00BB180C">
          <w:pPr>
            <w:pStyle w:val="Title"/>
            <w:tabs>
              <w:tab w:val="left" w:pos="709"/>
            </w:tabs>
            <w:rPr>
              <w:b w:val="0"/>
              <w:color w:val="476E7D"/>
            </w:rPr>
          </w:pPr>
          <w:r>
            <w:rPr>
              <w:b w:val="0"/>
              <w:color w:val="476E7D"/>
            </w:rPr>
            <w:t>Service Instance Description for the xxx Service</w:t>
          </w:r>
        </w:p>
      </w:sdtContent>
    </w:sdt>
    <w:p w14:paraId="3D22DC49" w14:textId="77777777" w:rsidR="00BB180C" w:rsidRDefault="00BB180C" w:rsidP="00BB180C">
      <w:pPr>
        <w:tabs>
          <w:tab w:val="left" w:pos="709"/>
        </w:tabs>
      </w:pPr>
    </w:p>
    <w:p w14:paraId="7D69A678" w14:textId="77777777" w:rsidR="00BB180C" w:rsidRDefault="00BB180C" w:rsidP="00BB180C">
      <w:pPr>
        <w:tabs>
          <w:tab w:val="left" w:pos="709"/>
        </w:tabs>
      </w:pPr>
    </w:p>
    <w:p w14:paraId="59245482" w14:textId="77777777" w:rsidR="00BB180C" w:rsidRPr="00713E15" w:rsidRDefault="00BB180C" w:rsidP="00BB180C">
      <w:pPr>
        <w:jc w:val="center"/>
        <w:rPr>
          <w:rStyle w:val="IntenseEmphasis"/>
        </w:rPr>
      </w:pPr>
      <w:r w:rsidRPr="00713E15">
        <w:rPr>
          <w:rStyle w:val="IntenseEmphasis"/>
        </w:rPr>
        <w:t>&lt;xyz Technology&gt;</w:t>
      </w:r>
      <w:r w:rsidRPr="00713E15">
        <w:rPr>
          <w:rStyle w:val="IntenseEmphasis"/>
        </w:rPr>
        <w:br w:type="page"/>
      </w:r>
    </w:p>
    <w:p w14:paraId="689A456F" w14:textId="77777777" w:rsidR="00BB180C" w:rsidRDefault="00BB180C" w:rsidP="00762A4D">
      <w:pPr>
        <w:pStyle w:val="Heading1"/>
        <w:pageBreakBefore/>
        <w:numPr>
          <w:ilvl w:val="0"/>
          <w:numId w:val="47"/>
        </w:numPr>
        <w:tabs>
          <w:tab w:val="num" w:pos="432"/>
        </w:tabs>
        <w:spacing w:before="480" w:line="276" w:lineRule="auto"/>
      </w:pPr>
      <w:bookmarkStart w:id="147" w:name="_Toc459370110"/>
      <w:r>
        <w:lastRenderedPageBreak/>
        <w:t>Introduction</w:t>
      </w:r>
      <w:bookmarkEnd w:id="147"/>
    </w:p>
    <w:p w14:paraId="016696D5" w14:textId="77777777" w:rsidR="00BB180C" w:rsidRPr="00524650" w:rsidRDefault="00BB180C" w:rsidP="00BB180C">
      <w:r>
        <w:t>The bulk of work on this document, has been made as a deliverable for the EfficienSea2 project co-funded by the European Commission.</w:t>
      </w:r>
    </w:p>
    <w:p w14:paraId="57B5253F" w14:textId="77777777" w:rsidR="00BB180C" w:rsidRDefault="00BB180C" w:rsidP="00762A4D">
      <w:pPr>
        <w:pStyle w:val="Heading2"/>
        <w:numPr>
          <w:ilvl w:val="1"/>
          <w:numId w:val="39"/>
        </w:numPr>
        <w:tabs>
          <w:tab w:val="left" w:pos="709"/>
        </w:tabs>
        <w:spacing w:before="200" w:line="276" w:lineRule="auto"/>
        <w:ind w:right="0"/>
      </w:pPr>
      <w:bookmarkStart w:id="148" w:name="_Toc459370111"/>
      <w:r>
        <w:t>Purpose of the Document</w:t>
      </w:r>
      <w:bookmarkEnd w:id="148"/>
    </w:p>
    <w:p w14:paraId="5B62C0BF" w14:textId="77777777" w:rsidR="00BB180C" w:rsidRDefault="00BB180C" w:rsidP="00BB180C">
      <w:pPr>
        <w:rPr>
          <w:i/>
          <w:color w:val="7F7F7F" w:themeColor="text1" w:themeTint="80"/>
        </w:rPr>
      </w:pPr>
      <w:r w:rsidRPr="00303688">
        <w:rPr>
          <w:i/>
          <w:color w:val="7F7F7F" w:themeColor="text1" w:themeTint="80"/>
        </w:rPr>
        <w:t>This template shall</w:t>
      </w:r>
      <w:r>
        <w:rPr>
          <w:i/>
          <w:color w:val="7F7F7F" w:themeColor="text1" w:themeTint="80"/>
        </w:rPr>
        <w:t xml:space="preserve"> support the s</w:t>
      </w:r>
      <w:r w:rsidRPr="00303688">
        <w:rPr>
          <w:i/>
          <w:color w:val="7F7F7F" w:themeColor="text1" w:themeTint="80"/>
        </w:rPr>
        <w:t xml:space="preserve">ervice </w:t>
      </w:r>
      <w:r>
        <w:rPr>
          <w:i/>
          <w:color w:val="7F7F7F" w:themeColor="text1" w:themeTint="80"/>
        </w:rPr>
        <w:t>a</w:t>
      </w:r>
      <w:r w:rsidRPr="00303688">
        <w:rPr>
          <w:i/>
          <w:color w:val="7F7F7F" w:themeColor="text1" w:themeTint="80"/>
        </w:rPr>
        <w:t xml:space="preserve">rchitects in creating a </w:t>
      </w:r>
      <w:r>
        <w:rPr>
          <w:i/>
          <w:color w:val="7F7F7F" w:themeColor="text1" w:themeTint="80"/>
        </w:rPr>
        <w:t xml:space="preserve">technical design </w:t>
      </w:r>
      <w:r w:rsidRPr="00303688">
        <w:rPr>
          <w:i/>
          <w:color w:val="7F7F7F" w:themeColor="text1" w:themeTint="80"/>
        </w:rPr>
        <w:t xml:space="preserve">description of the services </w:t>
      </w:r>
      <w:r>
        <w:rPr>
          <w:i/>
          <w:color w:val="7F7F7F" w:themeColor="text1" w:themeTint="80"/>
        </w:rPr>
        <w:t xml:space="preserve">(put down in writing), following the guidelines given in </w:t>
      </w:r>
      <w:r>
        <w:rPr>
          <w:i/>
          <w:color w:val="7F7F7F" w:themeColor="text1" w:themeTint="80"/>
        </w:rPr>
        <w:fldChar w:fldCharType="begin"/>
      </w:r>
      <w:r>
        <w:rPr>
          <w:i/>
          <w:color w:val="7F7F7F" w:themeColor="text1" w:themeTint="80"/>
        </w:rPr>
        <w:instrText xml:space="preserve"> REF _Ref448418975 \r \h </w:instrText>
      </w:r>
      <w:r>
        <w:rPr>
          <w:i/>
          <w:color w:val="7F7F7F" w:themeColor="text1" w:themeTint="80"/>
        </w:rPr>
      </w:r>
      <w:r>
        <w:rPr>
          <w:i/>
          <w:color w:val="7F7F7F" w:themeColor="text1" w:themeTint="80"/>
        </w:rPr>
        <w:fldChar w:fldCharType="separate"/>
      </w:r>
      <w:r>
        <w:rPr>
          <w:i/>
          <w:color w:val="7F7F7F" w:themeColor="text1" w:themeTint="80"/>
        </w:rPr>
        <w:t>[1]</w:t>
      </w:r>
      <w:r>
        <w:rPr>
          <w:i/>
          <w:color w:val="7F7F7F" w:themeColor="text1" w:themeTint="80"/>
        </w:rPr>
        <w:fldChar w:fldCharType="end"/>
      </w:r>
      <w:r w:rsidRPr="00303688">
        <w:rPr>
          <w:i/>
          <w:color w:val="7F7F7F" w:themeColor="text1" w:themeTint="80"/>
        </w:rPr>
        <w:t>.</w:t>
      </w:r>
      <w:r>
        <w:rPr>
          <w:i/>
          <w:color w:val="7F7F7F" w:themeColor="text1" w:themeTint="80"/>
        </w:rPr>
        <w:t xml:space="preserve"> The template provides for each section descriptive instructions for the intended content. Formally, such instructions are written in blue italic font – they shall be deleted when writing the actual service design description document. In addition, some parts of this template provide suggested text fragments that may be directly re-used in the service design description document. Such proposed text fragments are given in black normal font.</w:t>
      </w:r>
    </w:p>
    <w:p w14:paraId="7689430A" w14:textId="77777777" w:rsidR="00BB180C" w:rsidRDefault="00BB180C" w:rsidP="00BB180C">
      <w:pPr>
        <w:rPr>
          <w:i/>
          <w:color w:val="7F7F7F" w:themeColor="text1" w:themeTint="80"/>
        </w:rPr>
      </w:pPr>
      <w:r>
        <w:rPr>
          <w:i/>
          <w:color w:val="7F7F7F" w:themeColor="text1" w:themeTint="80"/>
        </w:rPr>
        <w:t>The purpose of the service design description document is to write down the results of service technical design activity. The aim is to document how the service shall be realised by using a certain technology. The service design description document contains</w:t>
      </w:r>
    </w:p>
    <w:p w14:paraId="0ADDC6CE" w14:textId="77777777" w:rsidR="00BB180C" w:rsidRPr="00AE477F"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identification and summary of the service design</w:t>
      </w:r>
    </w:p>
    <w:p w14:paraId="79207D29" w14:textId="77777777" w:rsidR="00BB180C" w:rsidRPr="000F3C39"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reference to the service specification</w:t>
      </w:r>
    </w:p>
    <w:p w14:paraId="6E6E942A" w14:textId="77777777" w:rsidR="00BB180C" w:rsidRPr="00AE477F"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identification of the service design</w:t>
      </w:r>
    </w:p>
    <w:p w14:paraId="2336FC48" w14:textId="77777777" w:rsidR="00BB180C" w:rsidRPr="00AE477F"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identification and summary of chosen technology</w:t>
      </w:r>
    </w:p>
    <w:p w14:paraId="0F7914BA" w14:textId="77777777" w:rsidR="00BB180C" w:rsidRPr="000B4DC5"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detailed description of how to realize each service interface and service operation</w:t>
      </w:r>
    </w:p>
    <w:p w14:paraId="331CCA62" w14:textId="77777777" w:rsidR="00BB180C" w:rsidRPr="001854A3" w:rsidRDefault="00BB180C" w:rsidP="00762A4D">
      <w:pPr>
        <w:pStyle w:val="ListParagraph"/>
        <w:numPr>
          <w:ilvl w:val="1"/>
          <w:numId w:val="41"/>
        </w:numPr>
        <w:spacing w:after="200" w:line="276" w:lineRule="auto"/>
        <w:rPr>
          <w:i/>
          <w:color w:val="7F7F7F" w:themeColor="text1" w:themeTint="80"/>
        </w:rPr>
      </w:pPr>
      <w:r w:rsidRPr="001854A3">
        <w:rPr>
          <w:i/>
          <w:color w:val="7F7F7F" w:themeColor="text1" w:themeTint="80"/>
        </w:rPr>
        <w:t>mapping of in</w:t>
      </w:r>
      <w:r>
        <w:rPr>
          <w:i/>
          <w:color w:val="7F7F7F" w:themeColor="text1" w:themeTint="80"/>
        </w:rPr>
        <w:t>terfaced to the chosen technolog</w:t>
      </w:r>
      <w:r w:rsidRPr="001854A3">
        <w:rPr>
          <w:i/>
          <w:color w:val="7F7F7F" w:themeColor="text1" w:themeTint="80"/>
        </w:rPr>
        <w:t>y</w:t>
      </w:r>
    </w:p>
    <w:p w14:paraId="728CEEE2" w14:textId="77777777" w:rsidR="00BB180C" w:rsidRPr="000B4DC5"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mapping of operations to the chosen technology</w:t>
      </w:r>
    </w:p>
    <w:p w14:paraId="23B559C7" w14:textId="77777777" w:rsidR="00BB180C" w:rsidRPr="000F3C39"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mapping of the message exchange patterns to the chosen technology</w:t>
      </w:r>
    </w:p>
    <w:p w14:paraId="7F41DC90" w14:textId="77777777" w:rsidR="00BB180C" w:rsidRPr="000B4DC5"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 xml:space="preserve">detailed description of the physical data model </w:t>
      </w:r>
    </w:p>
    <w:p w14:paraId="1CB78623" w14:textId="77777777" w:rsidR="00BB180C" w:rsidRPr="00AE477F"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mapping to the service data model of the service specification.</w:t>
      </w:r>
    </w:p>
    <w:p w14:paraId="47A1B013" w14:textId="77777777" w:rsidR="00BB180C" w:rsidRPr="00BB3A0C" w:rsidRDefault="00BB180C" w:rsidP="00BB180C">
      <w:pPr>
        <w:rPr>
          <w:i/>
          <w:color w:val="7F7F7F" w:themeColor="text1" w:themeTint="80"/>
        </w:rPr>
      </w:pPr>
      <w:r>
        <w:rPr>
          <w:i/>
          <w:color w:val="7F7F7F" w:themeColor="text1" w:themeTint="80"/>
        </w:rPr>
        <w:t>Note</w:t>
      </w:r>
      <w:r w:rsidRPr="00BB3A0C">
        <w:rPr>
          <w:i/>
          <w:color w:val="7F7F7F" w:themeColor="text1" w:themeTint="80"/>
        </w:rPr>
        <w:t xml:space="preserve"> that </w:t>
      </w:r>
      <w:r>
        <w:rPr>
          <w:i/>
          <w:color w:val="7F7F7F" w:themeColor="text1" w:themeTint="80"/>
        </w:rPr>
        <w:t>a</w:t>
      </w:r>
      <w:r w:rsidRPr="00BB3A0C">
        <w:rPr>
          <w:i/>
          <w:color w:val="7F7F7F" w:themeColor="text1" w:themeTint="80"/>
        </w:rPr>
        <w:t xml:space="preserve"> </w:t>
      </w:r>
      <w:r>
        <w:rPr>
          <w:i/>
          <w:color w:val="7F7F7F" w:themeColor="text1" w:themeTint="80"/>
        </w:rPr>
        <w:t>s</w:t>
      </w:r>
      <w:r w:rsidRPr="00BB3A0C">
        <w:rPr>
          <w:i/>
          <w:color w:val="7F7F7F" w:themeColor="text1" w:themeTint="80"/>
        </w:rPr>
        <w:t xml:space="preserve">ervice </w:t>
      </w:r>
      <w:r>
        <w:rPr>
          <w:i/>
          <w:color w:val="7F7F7F" w:themeColor="text1" w:themeTint="80"/>
        </w:rPr>
        <w:t>design description</w:t>
      </w:r>
      <w:r w:rsidRPr="00BB3A0C">
        <w:rPr>
          <w:i/>
          <w:color w:val="7F7F7F" w:themeColor="text1" w:themeTint="80"/>
        </w:rPr>
        <w:t xml:space="preserve"> </w:t>
      </w:r>
      <w:r>
        <w:rPr>
          <w:i/>
          <w:color w:val="7F7F7F" w:themeColor="text1" w:themeTint="80"/>
        </w:rPr>
        <w:t>d</w:t>
      </w:r>
      <w:r w:rsidRPr="00BB3A0C">
        <w:rPr>
          <w:i/>
          <w:color w:val="7F7F7F" w:themeColor="text1" w:themeTint="80"/>
        </w:rPr>
        <w:t xml:space="preserve">ocument </w:t>
      </w:r>
      <w:r>
        <w:rPr>
          <w:i/>
          <w:color w:val="7F7F7F" w:themeColor="text1" w:themeTint="80"/>
        </w:rPr>
        <w:t xml:space="preserve">usually </w:t>
      </w:r>
      <w:r w:rsidRPr="00BB3A0C">
        <w:rPr>
          <w:i/>
          <w:color w:val="7F7F7F" w:themeColor="text1" w:themeTint="80"/>
        </w:rPr>
        <w:t xml:space="preserve">describes </w:t>
      </w:r>
      <w:r>
        <w:rPr>
          <w:i/>
          <w:color w:val="7F7F7F" w:themeColor="text1" w:themeTint="80"/>
        </w:rPr>
        <w:t xml:space="preserve">the technical aspects of </w:t>
      </w:r>
      <w:r w:rsidRPr="007603F7">
        <w:rPr>
          <w:i/>
          <w:color w:val="7F7F7F" w:themeColor="text1" w:themeTint="80"/>
          <w:u w:val="single"/>
        </w:rPr>
        <w:t>one</w:t>
      </w:r>
      <w:r w:rsidRPr="00BB3A0C">
        <w:rPr>
          <w:i/>
          <w:color w:val="7F7F7F" w:themeColor="text1" w:themeTint="80"/>
        </w:rPr>
        <w:t xml:space="preserve"> dedicated service</w:t>
      </w:r>
      <w:r>
        <w:rPr>
          <w:i/>
          <w:color w:val="7F7F7F" w:themeColor="text1" w:themeTint="80"/>
        </w:rPr>
        <w:t xml:space="preserve"> specification</w:t>
      </w:r>
      <w:r w:rsidRPr="00BB3A0C">
        <w:rPr>
          <w:i/>
          <w:color w:val="7F7F7F" w:themeColor="text1" w:themeTint="80"/>
        </w:rPr>
        <w:t xml:space="preserve">. In </w:t>
      </w:r>
      <w:r>
        <w:rPr>
          <w:i/>
          <w:color w:val="7F7F7F" w:themeColor="text1" w:themeTint="80"/>
        </w:rPr>
        <w:t>theory, however, it is possible to elaborate a service design that realises more than one service specification.</w:t>
      </w:r>
    </w:p>
    <w:p w14:paraId="20ECAE0F" w14:textId="77777777" w:rsidR="00BB180C" w:rsidRPr="00BB3A0C" w:rsidRDefault="00BB180C" w:rsidP="00BB180C">
      <w:pPr>
        <w:rPr>
          <w:i/>
          <w:color w:val="7F7F7F" w:themeColor="text1" w:themeTint="80"/>
        </w:rPr>
      </w:pPr>
      <w:r w:rsidRPr="00BB3A0C">
        <w:rPr>
          <w:i/>
          <w:color w:val="7F7F7F" w:themeColor="text1" w:themeTint="80"/>
        </w:rPr>
        <w:t xml:space="preserve">The purpose of this </w:t>
      </w:r>
      <w:r>
        <w:rPr>
          <w:i/>
          <w:color w:val="7F7F7F" w:themeColor="text1" w:themeTint="80"/>
        </w:rPr>
        <w:t>s</w:t>
      </w:r>
      <w:r w:rsidRPr="00BB3A0C">
        <w:rPr>
          <w:i/>
          <w:color w:val="7F7F7F" w:themeColor="text1" w:themeTint="80"/>
        </w:rPr>
        <w:t xml:space="preserve">ervice </w:t>
      </w:r>
      <w:r>
        <w:rPr>
          <w:i/>
          <w:color w:val="7F7F7F" w:themeColor="text1" w:themeTint="80"/>
        </w:rPr>
        <w:t>design description d</w:t>
      </w:r>
      <w:r w:rsidRPr="00BB3A0C">
        <w:rPr>
          <w:i/>
          <w:color w:val="7F7F7F" w:themeColor="text1" w:themeTint="80"/>
        </w:rPr>
        <w:t xml:space="preserve">ocument is to provide a </w:t>
      </w:r>
      <w:r>
        <w:rPr>
          <w:i/>
          <w:color w:val="7F7F7F" w:themeColor="text1" w:themeTint="80"/>
        </w:rPr>
        <w:t>technology-specific description of how to realise a service specified by a service specification</w:t>
      </w:r>
      <w:r w:rsidRPr="00BB3A0C">
        <w:rPr>
          <w:i/>
          <w:color w:val="7F7F7F" w:themeColor="text1" w:themeTint="80"/>
        </w:rPr>
        <w:t xml:space="preserve">. </w:t>
      </w:r>
      <w:r>
        <w:rPr>
          <w:i/>
          <w:color w:val="7F7F7F" w:themeColor="text1" w:themeTint="80"/>
        </w:rPr>
        <w:t xml:space="preserve">The service design description document describes a well-defined baseline of the service design and clearly identifies the service design version. In this way it </w:t>
      </w:r>
      <w:r w:rsidRPr="00BB3A0C">
        <w:rPr>
          <w:i/>
          <w:color w:val="7F7F7F" w:themeColor="text1" w:themeTint="80"/>
        </w:rPr>
        <w:t>supports the configuration management process.</w:t>
      </w:r>
    </w:p>
    <w:p w14:paraId="32DE312B" w14:textId="77777777" w:rsidR="00BB180C" w:rsidRPr="00BB3A0C" w:rsidRDefault="00BB180C" w:rsidP="00BB180C">
      <w:pPr>
        <w:rPr>
          <w:i/>
          <w:color w:val="7F7F7F" w:themeColor="text1" w:themeTint="80"/>
        </w:rPr>
      </w:pPr>
      <w:r>
        <w:rPr>
          <w:i/>
          <w:color w:val="7F7F7F" w:themeColor="text1" w:themeTint="80"/>
        </w:rPr>
        <w:t>Note that the service design description is intended to complement the technology-agnostic service specification. The purpose of the service design description document is to describe in detail the actual realisation of a service with a dedicated technology.</w:t>
      </w:r>
    </w:p>
    <w:p w14:paraId="11110F8C" w14:textId="77777777" w:rsidR="00BB180C" w:rsidRPr="00BB3A0C" w:rsidRDefault="00BB180C" w:rsidP="00BB180C">
      <w:pPr>
        <w:rPr>
          <w:i/>
          <w:color w:val="7F7F7F" w:themeColor="text1" w:themeTint="80"/>
        </w:rPr>
      </w:pPr>
      <w:r w:rsidRPr="00BB3A0C">
        <w:rPr>
          <w:i/>
          <w:color w:val="7F7F7F" w:themeColor="text1" w:themeTint="80"/>
        </w:rPr>
        <w:t xml:space="preserve">This section should be replaced by a suitable description of the purpose. </w:t>
      </w:r>
      <w:r>
        <w:rPr>
          <w:i/>
          <w:color w:val="7F7F7F" w:themeColor="text1" w:themeTint="80"/>
        </w:rPr>
        <w:t>For instance</w:t>
      </w:r>
      <w:r w:rsidRPr="00BB3A0C">
        <w:rPr>
          <w:i/>
          <w:color w:val="7F7F7F" w:themeColor="text1" w:themeTint="80"/>
        </w:rPr>
        <w:t>:</w:t>
      </w:r>
    </w:p>
    <w:p w14:paraId="568E27EE" w14:textId="77777777" w:rsidR="00BB180C" w:rsidRDefault="00BB180C" w:rsidP="00BB180C">
      <w:r>
        <w:t xml:space="preserve">The purpose of this service design description document is to provide a detailed description of the </w:t>
      </w:r>
      <w:r>
        <w:rPr>
          <w:i/>
          <w:color w:val="7F7F7F" w:themeColor="text1" w:themeTint="80"/>
        </w:rPr>
        <w:t>&lt;X</w:t>
      </w:r>
      <w:r w:rsidRPr="00BB3A0C">
        <w:rPr>
          <w:i/>
          <w:color w:val="7F7F7F" w:themeColor="text1" w:themeTint="80"/>
        </w:rPr>
        <w:t>YZ</w:t>
      </w:r>
      <w:r>
        <w:rPr>
          <w:i/>
          <w:color w:val="7F7F7F" w:themeColor="text1" w:themeTint="80"/>
        </w:rPr>
        <w:t>&gt;</w:t>
      </w:r>
      <w:r>
        <w:t xml:space="preserve"> service (see </w:t>
      </w:r>
      <w:r w:rsidRPr="006665A0">
        <w:rPr>
          <w:i/>
          <w:color w:val="7F7F7F" w:themeColor="text1" w:themeTint="80"/>
        </w:rPr>
        <w:fldChar w:fldCharType="begin"/>
      </w:r>
      <w:r w:rsidRPr="006665A0">
        <w:rPr>
          <w:i/>
          <w:color w:val="7F7F7F" w:themeColor="text1" w:themeTint="80"/>
        </w:rPr>
        <w:instrText xml:space="preserve"> REF _Ref459277048 \r \h </w:instrText>
      </w:r>
      <w:r>
        <w:rPr>
          <w:i/>
          <w:color w:val="7F7F7F" w:themeColor="text1" w:themeTint="80"/>
        </w:rPr>
        <w:instrText xml:space="preserve"> \* MERGEFORMAT </w:instrText>
      </w:r>
      <w:r w:rsidRPr="006665A0">
        <w:rPr>
          <w:i/>
          <w:color w:val="7F7F7F" w:themeColor="text1" w:themeTint="80"/>
        </w:rPr>
      </w:r>
      <w:r w:rsidRPr="006665A0">
        <w:rPr>
          <w:i/>
          <w:color w:val="7F7F7F" w:themeColor="text1" w:themeTint="80"/>
        </w:rPr>
        <w:fldChar w:fldCharType="separate"/>
      </w:r>
      <w:r w:rsidRPr="006665A0">
        <w:rPr>
          <w:i/>
          <w:color w:val="7F7F7F" w:themeColor="text1" w:themeTint="80"/>
        </w:rPr>
        <w:t>[3]</w:t>
      </w:r>
      <w:r w:rsidRPr="006665A0">
        <w:rPr>
          <w:i/>
          <w:color w:val="7F7F7F" w:themeColor="text1" w:themeTint="80"/>
        </w:rPr>
        <w:fldChar w:fldCharType="end"/>
      </w:r>
      <w:r>
        <w:t xml:space="preserve">), realized by using the </w:t>
      </w:r>
      <w:r w:rsidRPr="007D5AE1">
        <w:rPr>
          <w:i/>
          <w:color w:val="7F7F7F" w:themeColor="text1" w:themeTint="80"/>
        </w:rPr>
        <w:t>&lt;ABC&gt;</w:t>
      </w:r>
      <w:r>
        <w:t xml:space="preserve"> technology, according to the guidelines given in </w:t>
      </w:r>
      <w:r>
        <w:fldChar w:fldCharType="begin"/>
      </w:r>
      <w:r>
        <w:instrText xml:space="preserve"> REF _Ref448418975 \r \h </w:instrText>
      </w:r>
      <w:r>
        <w:fldChar w:fldCharType="separate"/>
      </w:r>
      <w:r>
        <w:t>[1]</w:t>
      </w:r>
      <w:r>
        <w:fldChar w:fldCharType="end"/>
      </w:r>
      <w:r>
        <w:t>. It</w:t>
      </w:r>
      <w:r w:rsidRPr="00397B62">
        <w:t xml:space="preserve"> describes a well-defined baseline of the service </w:t>
      </w:r>
      <w:r>
        <w:t>design by clearly identifying the service design version.</w:t>
      </w:r>
    </w:p>
    <w:p w14:paraId="269EA689" w14:textId="77777777" w:rsidR="00BB180C" w:rsidRPr="00BB3A0C" w:rsidRDefault="00BB180C" w:rsidP="00BB180C">
      <w:r w:rsidRPr="00BB3A0C">
        <w:t xml:space="preserve">The aim is to document the key aspects of </w:t>
      </w:r>
      <w:r>
        <w:t>the</w:t>
      </w:r>
      <w:r w:rsidRPr="00BB3A0C">
        <w:t xml:space="preserve"> </w:t>
      </w:r>
      <w:r w:rsidRPr="00BB3A0C">
        <w:rPr>
          <w:i/>
          <w:color w:val="7F7F7F" w:themeColor="text1" w:themeTint="80"/>
        </w:rPr>
        <w:t>XYZ</w:t>
      </w:r>
      <w:r w:rsidRPr="00BB3A0C">
        <w:rPr>
          <w:color w:val="7F7F7F" w:themeColor="text1" w:themeTint="80"/>
        </w:rPr>
        <w:t xml:space="preserve"> </w:t>
      </w:r>
      <w:r w:rsidRPr="00BB3A0C">
        <w:t xml:space="preserve">service </w:t>
      </w:r>
      <w:r>
        <w:t>technical design. This includes</w:t>
      </w:r>
      <w:r w:rsidRPr="00BB3A0C">
        <w:t>:</w:t>
      </w:r>
    </w:p>
    <w:p w14:paraId="2F679DC7" w14:textId="77777777" w:rsidR="00BB180C" w:rsidRDefault="00BB180C" w:rsidP="00762A4D">
      <w:pPr>
        <w:pStyle w:val="ListParagraph"/>
        <w:numPr>
          <w:ilvl w:val="0"/>
          <w:numId w:val="42"/>
        </w:numPr>
        <w:spacing w:after="200" w:line="276" w:lineRule="auto"/>
      </w:pPr>
      <w:r>
        <w:t>identification and summary of the service design</w:t>
      </w:r>
    </w:p>
    <w:p w14:paraId="351CA420" w14:textId="77777777" w:rsidR="00BB180C" w:rsidRDefault="00BB180C" w:rsidP="00762A4D">
      <w:pPr>
        <w:pStyle w:val="ListParagraph"/>
        <w:numPr>
          <w:ilvl w:val="1"/>
          <w:numId w:val="42"/>
        </w:numPr>
        <w:spacing w:after="200" w:line="276" w:lineRule="auto"/>
      </w:pPr>
      <w:r>
        <w:t>reference to the service specification</w:t>
      </w:r>
    </w:p>
    <w:p w14:paraId="26D12862" w14:textId="77777777" w:rsidR="00BB180C" w:rsidRDefault="00BB180C" w:rsidP="00762A4D">
      <w:pPr>
        <w:pStyle w:val="ListParagraph"/>
        <w:numPr>
          <w:ilvl w:val="1"/>
          <w:numId w:val="42"/>
        </w:numPr>
        <w:spacing w:after="200" w:line="276" w:lineRule="auto"/>
      </w:pPr>
      <w:r>
        <w:t>identification of the service design</w:t>
      </w:r>
    </w:p>
    <w:p w14:paraId="4106F964" w14:textId="77777777" w:rsidR="00BB180C" w:rsidRDefault="00BB180C" w:rsidP="00762A4D">
      <w:pPr>
        <w:pStyle w:val="ListParagraph"/>
        <w:numPr>
          <w:ilvl w:val="0"/>
          <w:numId w:val="42"/>
        </w:numPr>
        <w:spacing w:after="200" w:line="276" w:lineRule="auto"/>
      </w:pPr>
      <w:r>
        <w:t>identification and summary of chosen technology</w:t>
      </w:r>
    </w:p>
    <w:p w14:paraId="439A373D" w14:textId="77777777" w:rsidR="00BB180C" w:rsidRDefault="00BB180C" w:rsidP="00762A4D">
      <w:pPr>
        <w:pStyle w:val="ListParagraph"/>
        <w:numPr>
          <w:ilvl w:val="0"/>
          <w:numId w:val="42"/>
        </w:numPr>
        <w:spacing w:after="200" w:line="276" w:lineRule="auto"/>
      </w:pPr>
      <w:r>
        <w:t>detailed description  about the realization of each service interface and service operation</w:t>
      </w:r>
    </w:p>
    <w:p w14:paraId="0E45E4B2" w14:textId="77777777" w:rsidR="00BB180C" w:rsidRDefault="00BB180C" w:rsidP="00762A4D">
      <w:pPr>
        <w:pStyle w:val="ListParagraph"/>
        <w:numPr>
          <w:ilvl w:val="1"/>
          <w:numId w:val="42"/>
        </w:numPr>
        <w:spacing w:after="200" w:line="276" w:lineRule="auto"/>
      </w:pPr>
      <w:r>
        <w:t>mapping of interfaces to the chosen technology</w:t>
      </w:r>
    </w:p>
    <w:p w14:paraId="2A6349B9" w14:textId="77777777" w:rsidR="00BB180C" w:rsidRDefault="00BB180C" w:rsidP="00762A4D">
      <w:pPr>
        <w:pStyle w:val="ListParagraph"/>
        <w:numPr>
          <w:ilvl w:val="1"/>
          <w:numId w:val="42"/>
        </w:numPr>
        <w:spacing w:after="200" w:line="276" w:lineRule="auto"/>
      </w:pPr>
      <w:r>
        <w:t>mapping of operations to the chosen technology</w:t>
      </w:r>
    </w:p>
    <w:p w14:paraId="3E0FF581" w14:textId="77777777" w:rsidR="00BB180C" w:rsidRDefault="00BB180C" w:rsidP="00762A4D">
      <w:pPr>
        <w:pStyle w:val="ListParagraph"/>
        <w:numPr>
          <w:ilvl w:val="1"/>
          <w:numId w:val="42"/>
        </w:numPr>
        <w:spacing w:after="200" w:line="276" w:lineRule="auto"/>
      </w:pPr>
      <w:r>
        <w:t>mapping of the message exchange patterns to the chosen technology</w:t>
      </w:r>
    </w:p>
    <w:p w14:paraId="054A31A8" w14:textId="77777777" w:rsidR="00BB180C" w:rsidRDefault="00BB180C" w:rsidP="00762A4D">
      <w:pPr>
        <w:pStyle w:val="ListParagraph"/>
        <w:numPr>
          <w:ilvl w:val="0"/>
          <w:numId w:val="42"/>
        </w:numPr>
        <w:spacing w:after="200" w:line="276" w:lineRule="auto"/>
      </w:pPr>
      <w:r>
        <w:t xml:space="preserve">detailed description of the physical data model </w:t>
      </w:r>
    </w:p>
    <w:p w14:paraId="0A5F9AB4" w14:textId="77777777" w:rsidR="00BB180C" w:rsidRDefault="00BB180C" w:rsidP="00762A4D">
      <w:pPr>
        <w:pStyle w:val="ListParagraph"/>
        <w:numPr>
          <w:ilvl w:val="1"/>
          <w:numId w:val="42"/>
        </w:numPr>
        <w:spacing w:after="200" w:line="276" w:lineRule="auto"/>
      </w:pPr>
      <w:r>
        <w:t>mapping to the service data model of the service specification.</w:t>
      </w:r>
    </w:p>
    <w:p w14:paraId="10BEA65D" w14:textId="77777777" w:rsidR="00BB180C" w:rsidRPr="00A82280" w:rsidRDefault="00BB180C" w:rsidP="00BB180C">
      <w:pPr>
        <w:pStyle w:val="ListParagraph"/>
      </w:pPr>
    </w:p>
    <w:p w14:paraId="7D00EF62" w14:textId="77777777" w:rsidR="00BB180C" w:rsidRDefault="00BB180C" w:rsidP="00762A4D">
      <w:pPr>
        <w:pStyle w:val="Heading2"/>
        <w:numPr>
          <w:ilvl w:val="1"/>
          <w:numId w:val="39"/>
        </w:numPr>
        <w:tabs>
          <w:tab w:val="left" w:pos="709"/>
        </w:tabs>
        <w:spacing w:before="200" w:line="276" w:lineRule="auto"/>
        <w:ind w:right="0"/>
      </w:pPr>
      <w:bookmarkStart w:id="149" w:name="_Toc459370112"/>
      <w:r>
        <w:t>Intended Readership</w:t>
      </w:r>
      <w:bookmarkEnd w:id="149"/>
    </w:p>
    <w:p w14:paraId="27EC8C3F" w14:textId="77777777" w:rsidR="00BB180C" w:rsidRPr="00BB3A0C" w:rsidRDefault="00BB180C" w:rsidP="00BB180C">
      <w:pPr>
        <w:rPr>
          <w:i/>
          <w:color w:val="7F7F7F" w:themeColor="text1" w:themeTint="80"/>
        </w:rPr>
      </w:pPr>
      <w:r w:rsidRPr="00BB3A0C">
        <w:rPr>
          <w:i/>
          <w:color w:val="7F7F7F" w:themeColor="text1" w:themeTint="80"/>
        </w:rPr>
        <w:t xml:space="preserve">This service </w:t>
      </w:r>
      <w:r>
        <w:rPr>
          <w:i/>
          <w:color w:val="7F7F7F" w:themeColor="text1" w:themeTint="80"/>
        </w:rPr>
        <w:t>design description</w:t>
      </w:r>
      <w:r w:rsidRPr="00BB3A0C">
        <w:rPr>
          <w:i/>
          <w:color w:val="7F7F7F" w:themeColor="text1" w:themeTint="80"/>
        </w:rPr>
        <w:t xml:space="preserve"> template is intended to be read by </w:t>
      </w:r>
      <w:r>
        <w:rPr>
          <w:i/>
          <w:color w:val="7F7F7F" w:themeColor="text1" w:themeTint="80"/>
        </w:rPr>
        <w:t>s</w:t>
      </w:r>
      <w:r w:rsidRPr="00BB3A0C">
        <w:rPr>
          <w:i/>
          <w:color w:val="7F7F7F" w:themeColor="text1" w:themeTint="80"/>
        </w:rPr>
        <w:t xml:space="preserve">ervice </w:t>
      </w:r>
      <w:r>
        <w:rPr>
          <w:i/>
          <w:color w:val="7F7F7F" w:themeColor="text1" w:themeTint="80"/>
        </w:rPr>
        <w:t>a</w:t>
      </w:r>
      <w:r w:rsidRPr="00BB3A0C">
        <w:rPr>
          <w:i/>
          <w:color w:val="7F7F7F" w:themeColor="text1" w:themeTint="80"/>
        </w:rPr>
        <w:t>rchitects</w:t>
      </w:r>
      <w:r>
        <w:rPr>
          <w:i/>
          <w:color w:val="7F7F7F" w:themeColor="text1" w:themeTint="80"/>
        </w:rPr>
        <w:t xml:space="preserve"> and designers</w:t>
      </w:r>
      <w:r w:rsidRPr="00BB3A0C">
        <w:rPr>
          <w:i/>
          <w:color w:val="7F7F7F" w:themeColor="text1" w:themeTint="80"/>
        </w:rPr>
        <w:t xml:space="preserve"> who shall produce service </w:t>
      </w:r>
      <w:r>
        <w:rPr>
          <w:i/>
          <w:color w:val="7F7F7F" w:themeColor="text1" w:themeTint="80"/>
        </w:rPr>
        <w:t>technical designs</w:t>
      </w:r>
      <w:r w:rsidRPr="00BB3A0C">
        <w:rPr>
          <w:i/>
          <w:color w:val="7F7F7F" w:themeColor="text1" w:themeTint="80"/>
        </w:rPr>
        <w:t>.</w:t>
      </w:r>
    </w:p>
    <w:p w14:paraId="38CD1A4A" w14:textId="77777777" w:rsidR="00BB180C" w:rsidRDefault="00BB180C" w:rsidP="00BB180C">
      <w:pPr>
        <w:rPr>
          <w:color w:val="7F7F7F" w:themeColor="text1" w:themeTint="80"/>
        </w:rPr>
      </w:pPr>
      <w:r w:rsidRPr="00BB3A0C">
        <w:rPr>
          <w:i/>
          <w:color w:val="7F7F7F" w:themeColor="text1" w:themeTint="80"/>
        </w:rPr>
        <w:t>This section sh</w:t>
      </w:r>
      <w:r>
        <w:rPr>
          <w:i/>
          <w:color w:val="7F7F7F" w:themeColor="text1" w:themeTint="80"/>
        </w:rPr>
        <w:t>all</w:t>
      </w:r>
      <w:r w:rsidRPr="00BB3A0C">
        <w:rPr>
          <w:i/>
          <w:color w:val="7F7F7F" w:themeColor="text1" w:themeTint="80"/>
        </w:rPr>
        <w:t xml:space="preserve"> describe the intended readers</w:t>
      </w:r>
      <w:r>
        <w:rPr>
          <w:i/>
          <w:color w:val="7F7F7F" w:themeColor="text1" w:themeTint="80"/>
        </w:rPr>
        <w:t xml:space="preserve"> of the service design description document</w:t>
      </w:r>
      <w:r w:rsidRPr="00BB3A0C">
        <w:rPr>
          <w:i/>
          <w:color w:val="7F7F7F" w:themeColor="text1" w:themeTint="80"/>
        </w:rPr>
        <w:t>.</w:t>
      </w:r>
      <w:r>
        <w:rPr>
          <w:i/>
          <w:color w:val="7F7F7F" w:themeColor="text1" w:themeTint="80"/>
        </w:rPr>
        <w:t xml:space="preserve"> </w:t>
      </w:r>
      <w:r w:rsidRPr="00945F64">
        <w:rPr>
          <w:i/>
          <w:color w:val="7F7F7F" w:themeColor="text1" w:themeTint="80"/>
        </w:rPr>
        <w:t>E.g.:</w:t>
      </w:r>
      <w:r w:rsidRPr="00945F64">
        <w:rPr>
          <w:color w:val="7F7F7F" w:themeColor="text1" w:themeTint="80"/>
        </w:rPr>
        <w:t xml:space="preserve"> </w:t>
      </w:r>
    </w:p>
    <w:p w14:paraId="2F7654B6" w14:textId="77777777" w:rsidR="00BB180C" w:rsidRDefault="00BB180C" w:rsidP="00BB180C">
      <w:r>
        <w:t xml:space="preserve">This service design description document is intended to be read by service architects, designers, system engineers and developers in charge of designing and developing an instance of the </w:t>
      </w:r>
      <w:r w:rsidRPr="008C35C7">
        <w:rPr>
          <w:i/>
          <w:color w:val="7F7F7F" w:themeColor="text1" w:themeTint="80"/>
        </w:rPr>
        <w:t>XYZ</w:t>
      </w:r>
      <w:r>
        <w:t xml:space="preserve"> service.</w:t>
      </w:r>
    </w:p>
    <w:p w14:paraId="699C9D10" w14:textId="77777777" w:rsidR="00BB180C" w:rsidRDefault="00BB180C" w:rsidP="00BB180C">
      <w:r>
        <w:t>Furthermore, this service design description is intended to be read by service architects, information architects, system engineers and developers in pursuing architecting, design and development activities of other related services.</w:t>
      </w:r>
    </w:p>
    <w:p w14:paraId="38424B93" w14:textId="77777777" w:rsidR="00BB180C" w:rsidRDefault="00BB180C" w:rsidP="00762A4D">
      <w:pPr>
        <w:pStyle w:val="Heading2"/>
        <w:numPr>
          <w:ilvl w:val="1"/>
          <w:numId w:val="39"/>
        </w:numPr>
        <w:tabs>
          <w:tab w:val="left" w:pos="709"/>
        </w:tabs>
        <w:spacing w:before="200" w:line="276" w:lineRule="auto"/>
        <w:ind w:left="493" w:right="0" w:hanging="493"/>
      </w:pPr>
      <w:bookmarkStart w:id="150" w:name="_Toc459370113"/>
      <w:r>
        <w:lastRenderedPageBreak/>
        <w:t>Inputs from Other Projects</w:t>
      </w:r>
      <w:bookmarkEnd w:id="150"/>
    </w:p>
    <w:p w14:paraId="625A1B4B" w14:textId="77777777" w:rsidR="00BB180C" w:rsidRPr="00945F64" w:rsidRDefault="00BB180C" w:rsidP="00BB180C">
      <w:pPr>
        <w:rPr>
          <w:i/>
          <w:color w:val="7F7F7F" w:themeColor="text1" w:themeTint="80"/>
        </w:rPr>
      </w:pPr>
      <w:r w:rsidRPr="00945F64">
        <w:rPr>
          <w:i/>
          <w:color w:val="7F7F7F" w:themeColor="text1" w:themeTint="80"/>
        </w:rPr>
        <w:t xml:space="preserve">This section </w:t>
      </w:r>
      <w:r>
        <w:rPr>
          <w:i/>
          <w:color w:val="7F7F7F" w:themeColor="text1" w:themeTint="80"/>
        </w:rPr>
        <w:t>lists</w:t>
      </w:r>
      <w:r w:rsidRPr="00945F64">
        <w:rPr>
          <w:i/>
          <w:color w:val="7F7F7F" w:themeColor="text1" w:themeTint="80"/>
        </w:rPr>
        <w:t xml:space="preserve"> previous work on the subject covered by th</w:t>
      </w:r>
      <w:r>
        <w:rPr>
          <w:i/>
          <w:color w:val="7F7F7F" w:themeColor="text1" w:themeTint="80"/>
        </w:rPr>
        <w:t>is</w:t>
      </w:r>
      <w:r w:rsidRPr="00945F64">
        <w:rPr>
          <w:i/>
          <w:color w:val="7F7F7F" w:themeColor="text1" w:themeTint="80"/>
        </w:rPr>
        <w:t xml:space="preserve"> document.</w:t>
      </w:r>
    </w:p>
    <w:p w14:paraId="35D604BB" w14:textId="77777777" w:rsidR="00BB180C" w:rsidRDefault="00BB180C" w:rsidP="00BB180C">
      <w:pPr>
        <w:rPr>
          <w:i/>
          <w:color w:val="7F7F7F" w:themeColor="text1" w:themeTint="80"/>
        </w:rPr>
      </w:pPr>
      <w:r w:rsidRPr="00945F64">
        <w:rPr>
          <w:i/>
          <w:color w:val="7F7F7F" w:themeColor="text1" w:themeTint="80"/>
        </w:rPr>
        <w:t xml:space="preserve">Special emphasis </w:t>
      </w:r>
      <w:r>
        <w:rPr>
          <w:i/>
          <w:color w:val="7F7F7F" w:themeColor="text1" w:themeTint="80"/>
        </w:rPr>
        <w:t xml:space="preserve">shall be put </w:t>
      </w:r>
      <w:r w:rsidRPr="00945F64">
        <w:rPr>
          <w:i/>
          <w:color w:val="7F7F7F" w:themeColor="text1" w:themeTint="80"/>
        </w:rPr>
        <w:t>on what has been reused from other (already finished) projects.</w:t>
      </w:r>
    </w:p>
    <w:p w14:paraId="6E8056C4" w14:textId="77777777" w:rsidR="00BB180C" w:rsidRDefault="00BB180C" w:rsidP="00BB180C">
      <w:r>
        <w:t>This section provides an overview of projects, which are dealing with similar topics and lists already finished ones that provided inputs to this activity.</w:t>
      </w:r>
    </w:p>
    <w:p w14:paraId="4C8D9F6E" w14:textId="77777777" w:rsidR="00BB180C" w:rsidRDefault="00BB180C" w:rsidP="00BB180C">
      <w:r>
        <w:br w:type="page"/>
      </w:r>
    </w:p>
    <w:p w14:paraId="702A0D1C"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51" w:name="_Toc459370114"/>
      <w:r>
        <w:lastRenderedPageBreak/>
        <w:t>Service Design Identification</w:t>
      </w:r>
      <w:bookmarkEnd w:id="151"/>
    </w:p>
    <w:p w14:paraId="1845D652" w14:textId="77777777" w:rsidR="00BB180C" w:rsidRDefault="00BB180C" w:rsidP="00BB180C">
      <w:r w:rsidRPr="00FD2B31">
        <w:t xml:space="preserve">The purpose of this chapter is to provide a unique identification of the service </w:t>
      </w:r>
      <w:r>
        <w:t xml:space="preserve">design </w:t>
      </w:r>
      <w:r w:rsidRPr="00FD2B31">
        <w:t xml:space="preserve">and describe where the service </w:t>
      </w:r>
      <w:r>
        <w:t>is</w:t>
      </w:r>
      <w:r w:rsidRPr="00FD2B31">
        <w:t xml:space="preserve"> in term</w:t>
      </w:r>
      <w:r>
        <w:t>s of the engineering lifecycle.</w:t>
      </w:r>
    </w:p>
    <w:p w14:paraId="4A3BD809" w14:textId="77777777" w:rsidR="00BB180C" w:rsidRDefault="00BB180C" w:rsidP="00BB180C">
      <w:r w:rsidRPr="004E3EAF">
        <w:rPr>
          <w:i/>
          <w:color w:val="7F7F7F" w:themeColor="text1" w:themeTint="80"/>
        </w:rPr>
        <w:t>The table</w:t>
      </w:r>
      <w:r>
        <w:rPr>
          <w:i/>
          <w:color w:val="7F7F7F" w:themeColor="text1" w:themeTint="80"/>
        </w:rPr>
        <w:t>s</w:t>
      </w:r>
      <w:r w:rsidRPr="004E3EAF">
        <w:rPr>
          <w:i/>
          <w:color w:val="7F7F7F" w:themeColor="text1" w:themeTint="80"/>
        </w:rPr>
        <w:t xml:space="preserve"> below shall be completed.</w:t>
      </w:r>
    </w:p>
    <w:tbl>
      <w:tblPr>
        <w:tblStyle w:val="LightGrid-Accent3"/>
        <w:tblW w:w="0" w:type="auto"/>
        <w:tblLook w:val="0480" w:firstRow="0" w:lastRow="0" w:firstColumn="1" w:lastColumn="0" w:noHBand="0" w:noVBand="1"/>
      </w:tblPr>
      <w:tblGrid>
        <w:gridCol w:w="3379"/>
        <w:gridCol w:w="5943"/>
      </w:tblGrid>
      <w:tr w:rsidR="00BB180C" w14:paraId="6F2951DD"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4DBBFB6" w14:textId="77777777" w:rsidR="00BB180C" w:rsidRPr="00365AFD" w:rsidRDefault="00BB180C" w:rsidP="00BB180C">
            <w:pPr>
              <w:pStyle w:val="TableHeader"/>
              <w:rPr>
                <w:b/>
              </w:rPr>
            </w:pPr>
            <w:r w:rsidRPr="00365AFD">
              <w:rPr>
                <w:b/>
              </w:rPr>
              <w:t>Name</w:t>
            </w:r>
          </w:p>
        </w:tc>
        <w:tc>
          <w:tcPr>
            <w:tcW w:w="5943" w:type="dxa"/>
          </w:tcPr>
          <w:p w14:paraId="2D569F48"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 xml:space="preserve">Service </w:t>
            </w:r>
            <w:r>
              <w:rPr>
                <w:color w:val="7F7F7F" w:themeColor="text1" w:themeTint="80"/>
              </w:rPr>
              <w:t xml:space="preserve">Design </w:t>
            </w:r>
            <w:r w:rsidRPr="004E3EAF">
              <w:rPr>
                <w:color w:val="7F7F7F" w:themeColor="text1" w:themeTint="80"/>
              </w:rPr>
              <w:t>Name</w:t>
            </w:r>
          </w:p>
        </w:tc>
      </w:tr>
      <w:tr w:rsidR="00BB180C" w14:paraId="10901D67"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F367AC8" w14:textId="77777777" w:rsidR="00BB180C" w:rsidRPr="00365AFD" w:rsidRDefault="00BB180C" w:rsidP="00BB180C">
            <w:pPr>
              <w:pStyle w:val="TableHeader"/>
              <w:rPr>
                <w:b/>
              </w:rPr>
            </w:pPr>
            <w:r w:rsidRPr="00365AFD">
              <w:rPr>
                <w:b/>
              </w:rPr>
              <w:t>ID</w:t>
            </w:r>
          </w:p>
        </w:tc>
        <w:tc>
          <w:tcPr>
            <w:tcW w:w="5943" w:type="dxa"/>
          </w:tcPr>
          <w:p w14:paraId="081108ED"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Unique identity</w:t>
            </w:r>
            <w:r>
              <w:rPr>
                <w:color w:val="7F7F7F" w:themeColor="text1" w:themeTint="80"/>
              </w:rPr>
              <w:t xml:space="preserve"> of service design</w:t>
            </w:r>
          </w:p>
        </w:tc>
      </w:tr>
      <w:tr w:rsidR="00BB180C" w14:paraId="4C2C9B97"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03C4BFD4" w14:textId="77777777" w:rsidR="00BB180C" w:rsidRPr="00365AFD" w:rsidRDefault="00BB180C" w:rsidP="00BB180C">
            <w:pPr>
              <w:pStyle w:val="TableHeader"/>
              <w:rPr>
                <w:b/>
              </w:rPr>
            </w:pPr>
            <w:r w:rsidRPr="00365AFD">
              <w:rPr>
                <w:b/>
              </w:rPr>
              <w:t>Version</w:t>
            </w:r>
          </w:p>
        </w:tc>
        <w:tc>
          <w:tcPr>
            <w:tcW w:w="5943" w:type="dxa"/>
          </w:tcPr>
          <w:p w14:paraId="2DFFDF77"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Version</w:t>
            </w:r>
            <w:r>
              <w:rPr>
                <w:color w:val="7F7F7F" w:themeColor="text1" w:themeTint="80"/>
              </w:rPr>
              <w:t xml:space="preserve"> of the XYZ service design</w:t>
            </w:r>
          </w:p>
        </w:tc>
      </w:tr>
      <w:tr w:rsidR="00BB180C" w14:paraId="033A8AB3"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6659D502" w14:textId="77777777" w:rsidR="00BB180C" w:rsidRPr="00365AFD" w:rsidRDefault="00BB180C" w:rsidP="00BB180C">
            <w:pPr>
              <w:pStyle w:val="TableHeader"/>
              <w:rPr>
                <w:b/>
              </w:rPr>
            </w:pPr>
            <w:r>
              <w:rPr>
                <w:b/>
              </w:rPr>
              <w:t>Technology</w:t>
            </w:r>
          </w:p>
        </w:tc>
        <w:tc>
          <w:tcPr>
            <w:tcW w:w="5943" w:type="dxa"/>
          </w:tcPr>
          <w:p w14:paraId="1F4D8FCF"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Indication of the technology for which this design is intended</w:t>
            </w:r>
          </w:p>
          <w:p w14:paraId="7D92C91E" w14:textId="77777777" w:rsidR="00BB180C" w:rsidRPr="004E3EAF"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(for example REST or SOAP).</w:t>
            </w:r>
          </w:p>
        </w:tc>
      </w:tr>
      <w:tr w:rsidR="00BB180C" w14:paraId="477632EB"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7E79FCF" w14:textId="77777777" w:rsidR="00BB180C" w:rsidRPr="00365AFD" w:rsidRDefault="00BB180C" w:rsidP="00BB180C">
            <w:pPr>
              <w:pStyle w:val="TableHeader"/>
              <w:rPr>
                <w:b/>
              </w:rPr>
            </w:pPr>
            <w:r>
              <w:rPr>
                <w:b/>
              </w:rPr>
              <w:t>Service Specification ID</w:t>
            </w:r>
          </w:p>
        </w:tc>
        <w:tc>
          <w:tcPr>
            <w:tcW w:w="5943" w:type="dxa"/>
          </w:tcPr>
          <w:p w14:paraId="0BEABD8B" w14:textId="77777777" w:rsidR="00BB180C" w:rsidRPr="004E3EAF" w:rsidRDefault="00BB180C" w:rsidP="00BB180C">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Reference to the service specification</w:t>
            </w:r>
          </w:p>
        </w:tc>
      </w:tr>
      <w:tr w:rsidR="00BB180C" w14:paraId="70B9DDBC"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C8C4EC5" w14:textId="77777777" w:rsidR="00BB180C" w:rsidRPr="00365AFD" w:rsidRDefault="00BB180C" w:rsidP="00BB180C">
            <w:pPr>
              <w:pStyle w:val="TableHeader"/>
              <w:rPr>
                <w:b/>
              </w:rPr>
            </w:pPr>
            <w:r>
              <w:rPr>
                <w:b/>
              </w:rPr>
              <w:t>Service Specification Version</w:t>
            </w:r>
          </w:p>
        </w:tc>
        <w:tc>
          <w:tcPr>
            <w:tcW w:w="5943" w:type="dxa"/>
          </w:tcPr>
          <w:p w14:paraId="4DB69689" w14:textId="77777777" w:rsidR="00BB180C" w:rsidRPr="004E3EAF"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Reference to the service specification</w:t>
            </w:r>
          </w:p>
        </w:tc>
      </w:tr>
      <w:tr w:rsidR="00BB180C" w14:paraId="0BA38474"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257C5894" w14:textId="77777777" w:rsidR="00BB180C" w:rsidRPr="00365AFD" w:rsidRDefault="00BB180C" w:rsidP="00BB180C">
            <w:pPr>
              <w:pStyle w:val="TableHeader"/>
              <w:rPr>
                <w:b/>
              </w:rPr>
            </w:pPr>
            <w:r>
              <w:rPr>
                <w:b/>
              </w:rPr>
              <w:t>Description</w:t>
            </w:r>
          </w:p>
        </w:tc>
        <w:tc>
          <w:tcPr>
            <w:tcW w:w="5943" w:type="dxa"/>
          </w:tcPr>
          <w:p w14:paraId="2E5EF32B" w14:textId="77777777" w:rsidR="00BB180C" w:rsidRPr="004E3EAF" w:rsidRDefault="00BB180C" w:rsidP="00BB180C">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Description of the XYZ service design</w:t>
            </w:r>
          </w:p>
        </w:tc>
      </w:tr>
      <w:tr w:rsidR="00BB180C" w14:paraId="314EB1FD"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B1D02BA" w14:textId="77777777" w:rsidR="00BB180C" w:rsidRPr="00365AFD" w:rsidRDefault="00BB180C" w:rsidP="00BB180C">
            <w:pPr>
              <w:pStyle w:val="TableHeader"/>
              <w:rPr>
                <w:b/>
              </w:rPr>
            </w:pPr>
            <w:r w:rsidRPr="00365AFD">
              <w:rPr>
                <w:b/>
              </w:rPr>
              <w:t>Keywords</w:t>
            </w:r>
          </w:p>
        </w:tc>
        <w:tc>
          <w:tcPr>
            <w:tcW w:w="5943" w:type="dxa"/>
          </w:tcPr>
          <w:p w14:paraId="42FE4FF8"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Keywords that can be used to find the service</w:t>
            </w:r>
            <w:r>
              <w:rPr>
                <w:color w:val="7F7F7F" w:themeColor="text1" w:themeTint="80"/>
              </w:rPr>
              <w:t xml:space="preserve"> design</w:t>
            </w:r>
            <w:r w:rsidRPr="004E3EAF">
              <w:rPr>
                <w:color w:val="7F7F7F" w:themeColor="text1" w:themeTint="80"/>
              </w:rPr>
              <w:t xml:space="preserve"> in the service </w:t>
            </w:r>
            <w:r>
              <w:rPr>
                <w:color w:val="7F7F7F" w:themeColor="text1" w:themeTint="80"/>
              </w:rPr>
              <w:t>registry</w:t>
            </w:r>
          </w:p>
        </w:tc>
      </w:tr>
      <w:tr w:rsidR="00BB180C" w14:paraId="6CF1D8E2"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330F0908" w14:textId="77777777" w:rsidR="00BB180C" w:rsidRPr="00365AFD" w:rsidRDefault="00BB180C" w:rsidP="00BB180C">
            <w:pPr>
              <w:pStyle w:val="TableHeader"/>
              <w:rPr>
                <w:b/>
              </w:rPr>
            </w:pPr>
            <w:r w:rsidRPr="00365AFD">
              <w:rPr>
                <w:b/>
              </w:rPr>
              <w:t>Architect(s)</w:t>
            </w:r>
          </w:p>
        </w:tc>
        <w:tc>
          <w:tcPr>
            <w:tcW w:w="5943" w:type="dxa"/>
          </w:tcPr>
          <w:p w14:paraId="62DA54BE"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Name of service architects</w:t>
            </w:r>
            <w:r>
              <w:rPr>
                <w:color w:val="7F7F7F" w:themeColor="text1" w:themeTint="80"/>
              </w:rPr>
              <w:t>/designers</w:t>
            </w:r>
            <w:r w:rsidRPr="004E3EAF">
              <w:rPr>
                <w:color w:val="7F7F7F" w:themeColor="text1" w:themeTint="80"/>
              </w:rPr>
              <w:t xml:space="preserve"> and their organisation</w:t>
            </w:r>
          </w:p>
        </w:tc>
      </w:tr>
      <w:tr w:rsidR="00BB180C" w14:paraId="71A2975E"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51A4A78" w14:textId="77777777" w:rsidR="00BB180C" w:rsidRPr="00365AFD" w:rsidRDefault="00BB180C" w:rsidP="00BB180C">
            <w:pPr>
              <w:pStyle w:val="TableHeader"/>
              <w:rPr>
                <w:b/>
              </w:rPr>
            </w:pPr>
            <w:r>
              <w:rPr>
                <w:b/>
              </w:rPr>
              <w:t>Status</w:t>
            </w:r>
          </w:p>
        </w:tc>
        <w:tc>
          <w:tcPr>
            <w:tcW w:w="5943" w:type="dxa"/>
          </w:tcPr>
          <w:p w14:paraId="2CA79485"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Status of the service design in the engineering lifecycle – either “Provisional”, “Released”, “Deprecated” or “Deleted”.</w:t>
            </w:r>
            <w:r>
              <w:rPr>
                <w:rStyle w:val="FootnoteReference"/>
                <w:i w:val="0"/>
                <w:color w:val="7F7F7F" w:themeColor="text1" w:themeTint="80"/>
              </w:rPr>
              <w:footnoteReference w:id="7"/>
            </w:r>
          </w:p>
          <w:p w14:paraId="33F96B43"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“Provisional”: the service design is (partly) available, but not yet officially released.</w:t>
            </w:r>
          </w:p>
          <w:p w14:paraId="0294C4FB"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“Released”: the service design is ready to be used.</w:t>
            </w:r>
          </w:p>
          <w:p w14:paraId="20558A48"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“Deprecated”: service design is announced to become invalid in near future.</w:t>
            </w:r>
          </w:p>
          <w:p w14:paraId="0CA6AF5F"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Pr>
                <w:color w:val="7F7F7F" w:themeColor="text1" w:themeTint="80"/>
              </w:rPr>
              <w:t>“Deleted”: service design is not valid any more.</w:t>
            </w:r>
          </w:p>
        </w:tc>
      </w:tr>
    </w:tbl>
    <w:p w14:paraId="0595D269" w14:textId="77777777" w:rsidR="00BB180C" w:rsidRDefault="00BB180C" w:rsidP="00BB180C"/>
    <w:p w14:paraId="5FB5B0ED"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52" w:name="_Toc459370115"/>
      <w:r>
        <w:lastRenderedPageBreak/>
        <w:t>Technology Introduction</w:t>
      </w:r>
      <w:bookmarkEnd w:id="152"/>
    </w:p>
    <w:p w14:paraId="5851696F" w14:textId="77777777" w:rsidR="00BB180C" w:rsidRDefault="00BB180C" w:rsidP="00BB180C">
      <w:pPr>
        <w:rPr>
          <w:i/>
          <w:color w:val="7F7F7F" w:themeColor="text1" w:themeTint="80"/>
        </w:rPr>
      </w:pPr>
      <w:r w:rsidRPr="004E3EAF">
        <w:rPr>
          <w:i/>
          <w:color w:val="7F7F7F" w:themeColor="text1" w:themeTint="80"/>
        </w:rPr>
        <w:t xml:space="preserve">The </w:t>
      </w:r>
      <w:r w:rsidRPr="00954988">
        <w:rPr>
          <w:i/>
          <w:color w:val="7F7F7F" w:themeColor="text1" w:themeTint="80"/>
        </w:rPr>
        <w:t>technology introduction section contains a basic background about the chosen technology. In most cases this will be a short description of basic technology aspects accompanied with appropriate references to standard documents and best practice descriptions.</w:t>
      </w:r>
      <w:r>
        <w:rPr>
          <w:i/>
          <w:color w:val="7F7F7F" w:themeColor="text1" w:themeTint="80"/>
        </w:rPr>
        <w:t xml:space="preserve"> </w:t>
      </w:r>
    </w:p>
    <w:p w14:paraId="4646B266" w14:textId="77777777" w:rsidR="00BB180C" w:rsidRDefault="00BB180C" w:rsidP="00BB180C">
      <w:pPr>
        <w:rPr>
          <w:i/>
          <w:color w:val="7F7F7F" w:themeColor="text1" w:themeTint="80"/>
        </w:rPr>
      </w:pPr>
      <w:r>
        <w:rPr>
          <w:i/>
          <w:color w:val="7F7F7F" w:themeColor="text1" w:themeTint="80"/>
        </w:rPr>
        <w:t>The template does not provide further details for the structure of this section. The actual structure is left to the author’s choice.</w:t>
      </w:r>
    </w:p>
    <w:p w14:paraId="2136BC30" w14:textId="77777777" w:rsidR="00BB180C" w:rsidRPr="00947F46" w:rsidRDefault="00BB180C" w:rsidP="00762A4D">
      <w:pPr>
        <w:pStyle w:val="Heading1"/>
        <w:pageBreakBefore/>
        <w:numPr>
          <w:ilvl w:val="0"/>
          <w:numId w:val="39"/>
        </w:numPr>
        <w:tabs>
          <w:tab w:val="num" w:pos="432"/>
        </w:tabs>
        <w:spacing w:before="480" w:line="276" w:lineRule="auto"/>
        <w:ind w:left="493" w:hanging="493"/>
      </w:pPr>
      <w:bookmarkStart w:id="153" w:name="_Ref458610594"/>
      <w:bookmarkStart w:id="154" w:name="_Toc459370116"/>
      <w:r w:rsidRPr="00947F46">
        <w:lastRenderedPageBreak/>
        <w:t xml:space="preserve">Service </w:t>
      </w:r>
      <w:r>
        <w:t>Design O</w:t>
      </w:r>
      <w:r w:rsidRPr="00947F46">
        <w:t>verview</w:t>
      </w:r>
      <w:bookmarkEnd w:id="153"/>
      <w:bookmarkEnd w:id="154"/>
    </w:p>
    <w:p w14:paraId="4BDE3BB4" w14:textId="77777777" w:rsidR="00BB180C" w:rsidRPr="007230AB" w:rsidRDefault="00BB180C" w:rsidP="00BB180C">
      <w:r w:rsidRPr="007230AB">
        <w:t xml:space="preserve">This chapter </w:t>
      </w:r>
      <w:r>
        <w:t>provides</w:t>
      </w:r>
      <w:r w:rsidRPr="007230AB">
        <w:t xml:space="preserve"> an overview of the main elements of the service</w:t>
      </w:r>
      <w:r w:rsidRPr="00B04EAC">
        <w:t xml:space="preserve"> design and a mapping of the design elements to the service specification elements</w:t>
      </w:r>
      <w:r w:rsidRPr="007230AB">
        <w:t xml:space="preserve">. </w:t>
      </w:r>
    </w:p>
    <w:p w14:paraId="27A5400F" w14:textId="77777777" w:rsidR="00BB180C" w:rsidRPr="00FC59A5" w:rsidRDefault="00BB180C" w:rsidP="00BB180C">
      <w:pPr>
        <w:rPr>
          <w:i/>
          <w:color w:val="7F7F7F" w:themeColor="text1" w:themeTint="80"/>
        </w:rPr>
      </w:pPr>
      <w:r w:rsidRPr="00FC59A5">
        <w:rPr>
          <w:i/>
          <w:color w:val="7F7F7F" w:themeColor="text1" w:themeTint="80"/>
        </w:rPr>
        <w:t>This chapter aims at providing an overview of the main elements of the service</w:t>
      </w:r>
      <w:r>
        <w:rPr>
          <w:i/>
          <w:color w:val="7F7F7F" w:themeColor="text1" w:themeTint="80"/>
        </w:rPr>
        <w:t xml:space="preserve"> design and a mapping of the design elements to the service specification elements</w:t>
      </w:r>
      <w:r w:rsidRPr="00FC59A5">
        <w:rPr>
          <w:i/>
          <w:color w:val="7F7F7F" w:themeColor="text1" w:themeTint="80"/>
        </w:rPr>
        <w:t>. The elements in this view are all usually created by a UML modelling tool.</w:t>
      </w:r>
    </w:p>
    <w:p w14:paraId="099746DC" w14:textId="77777777" w:rsidR="00BB180C" w:rsidRPr="00FC59A5" w:rsidRDefault="00BB180C" w:rsidP="00BB180C">
      <w:pPr>
        <w:rPr>
          <w:i/>
          <w:color w:val="7F7F7F" w:themeColor="text1" w:themeTint="80"/>
        </w:rPr>
      </w:pPr>
      <w:r w:rsidRPr="00FC59A5">
        <w:rPr>
          <w:i/>
          <w:color w:val="7F7F7F" w:themeColor="text1" w:themeTint="80"/>
        </w:rPr>
        <w:t>Architectural elements applicable for this description are:</w:t>
      </w:r>
    </w:p>
    <w:p w14:paraId="0B861D5F" w14:textId="77777777" w:rsidR="00BB180C" w:rsidRPr="00C127BF" w:rsidRDefault="00BB180C" w:rsidP="00BB180C">
      <w:pPr>
        <w:pStyle w:val="BulletList1"/>
        <w:ind w:left="714" w:hanging="357"/>
        <w:rPr>
          <w:i/>
          <w:color w:val="7F7F7F" w:themeColor="text1" w:themeTint="80"/>
        </w:rPr>
      </w:pPr>
      <w:r w:rsidRPr="00C127BF">
        <w:rPr>
          <w:i/>
          <w:color w:val="7F7F7F" w:themeColor="text1" w:themeTint="80"/>
        </w:rPr>
        <w:t xml:space="preserve">Service: </w:t>
      </w:r>
      <w:r w:rsidRPr="00C127BF">
        <w:rPr>
          <w:i/>
          <w:color w:val="7F7F7F" w:themeColor="text1" w:themeTint="80"/>
        </w:rPr>
        <w:br/>
        <w:t xml:space="preserve">the element representing the service </w:t>
      </w:r>
      <w:r>
        <w:rPr>
          <w:i/>
          <w:color w:val="7F7F7F" w:themeColor="text1" w:themeTint="80"/>
        </w:rPr>
        <w:t>in its entirety</w:t>
      </w:r>
      <w:r w:rsidRPr="00C127BF">
        <w:rPr>
          <w:i/>
          <w:color w:val="7F7F7F" w:themeColor="text1" w:themeTint="80"/>
        </w:rPr>
        <w:t>.</w:t>
      </w:r>
    </w:p>
    <w:p w14:paraId="332188E0" w14:textId="77777777" w:rsidR="00BB180C" w:rsidRPr="00C127BF" w:rsidRDefault="00BB180C" w:rsidP="00BB180C">
      <w:pPr>
        <w:pStyle w:val="BulletList1"/>
        <w:ind w:left="714" w:hanging="357"/>
        <w:rPr>
          <w:i/>
          <w:color w:val="7F7F7F" w:themeColor="text1" w:themeTint="80"/>
        </w:rPr>
      </w:pPr>
      <w:r w:rsidRPr="00C127BF">
        <w:rPr>
          <w:i/>
          <w:color w:val="7F7F7F" w:themeColor="text1" w:themeTint="80"/>
        </w:rPr>
        <w:t xml:space="preserve">Service Interfaces: </w:t>
      </w:r>
      <w:r w:rsidRPr="00C127BF">
        <w:rPr>
          <w:i/>
          <w:color w:val="7F7F7F" w:themeColor="text1" w:themeTint="80"/>
        </w:rPr>
        <w:br/>
        <w:t>the mechanisms by which a service communicates. Defined by allocating service operations to either the provider or the consumer of the service.</w:t>
      </w:r>
    </w:p>
    <w:p w14:paraId="288CB82B" w14:textId="77777777" w:rsidR="00BB180C" w:rsidRPr="00C127BF" w:rsidRDefault="00BB180C" w:rsidP="00BB180C">
      <w:pPr>
        <w:pStyle w:val="BulletList1"/>
        <w:ind w:left="714" w:hanging="357"/>
        <w:rPr>
          <w:i/>
          <w:color w:val="7F7F7F" w:themeColor="text1" w:themeTint="80"/>
        </w:rPr>
      </w:pPr>
      <w:r w:rsidRPr="00C127BF">
        <w:rPr>
          <w:i/>
          <w:color w:val="7F7F7F" w:themeColor="text1" w:themeTint="80"/>
        </w:rPr>
        <w:t xml:space="preserve">Service Operations: </w:t>
      </w:r>
      <w:r w:rsidRPr="00C127BF">
        <w:rPr>
          <w:i/>
          <w:color w:val="7F7F7F" w:themeColor="text1" w:themeTint="80"/>
        </w:rPr>
        <w:br/>
        <w:t>describe the operations used to access the service.</w:t>
      </w:r>
    </w:p>
    <w:p w14:paraId="39820557" w14:textId="77777777" w:rsidR="00BB180C" w:rsidRPr="00C127BF" w:rsidRDefault="00BB180C" w:rsidP="00BB180C">
      <w:pPr>
        <w:pStyle w:val="BulletList1"/>
        <w:ind w:left="714" w:hanging="357"/>
        <w:rPr>
          <w:i/>
          <w:color w:val="7F7F7F" w:themeColor="text1" w:themeTint="80"/>
        </w:rPr>
      </w:pPr>
      <w:r w:rsidRPr="00C127BF">
        <w:rPr>
          <w:i/>
          <w:color w:val="7F7F7F" w:themeColor="text1" w:themeTint="80"/>
        </w:rPr>
        <w:t xml:space="preserve">Service Operations Parameter Definitions: </w:t>
      </w:r>
      <w:r w:rsidRPr="00C127BF">
        <w:rPr>
          <w:i/>
          <w:color w:val="7F7F7F" w:themeColor="text1" w:themeTint="80"/>
        </w:rPr>
        <w:br/>
        <w:t>identify data structures being exchanged via Service Operations.</w:t>
      </w:r>
    </w:p>
    <w:p w14:paraId="4C13AB87" w14:textId="77777777" w:rsidR="00BB180C" w:rsidRDefault="00BB180C" w:rsidP="00BB180C">
      <w:pPr>
        <w:rPr>
          <w:i/>
          <w:color w:val="7F7F7F" w:themeColor="text1" w:themeTint="80"/>
        </w:rPr>
      </w:pPr>
      <w:r>
        <w:rPr>
          <w:i/>
          <w:color w:val="7F7F7F" w:themeColor="text1" w:themeTint="80"/>
        </w:rPr>
        <w:t>A</w:t>
      </w:r>
      <w:r w:rsidRPr="008E6A00">
        <w:rPr>
          <w:i/>
          <w:color w:val="7F7F7F" w:themeColor="text1" w:themeTint="80"/>
        </w:rPr>
        <w:t xml:space="preserve">bove elements may be depicted in one or </w:t>
      </w:r>
      <w:r>
        <w:rPr>
          <w:i/>
          <w:color w:val="7F7F7F" w:themeColor="text1" w:themeTint="80"/>
        </w:rPr>
        <w:t>many</w:t>
      </w:r>
      <w:r w:rsidRPr="008E6A00">
        <w:rPr>
          <w:i/>
          <w:color w:val="7F7F7F" w:themeColor="text1" w:themeTint="80"/>
        </w:rPr>
        <w:t xml:space="preserve"> diagrams. Which and how many diagrams are needed depend</w:t>
      </w:r>
      <w:r>
        <w:rPr>
          <w:i/>
          <w:color w:val="7F7F7F" w:themeColor="text1" w:themeTint="80"/>
        </w:rPr>
        <w:t>s</w:t>
      </w:r>
      <w:r w:rsidRPr="008E6A00">
        <w:rPr>
          <w:i/>
          <w:color w:val="7F7F7F" w:themeColor="text1" w:themeTint="80"/>
        </w:rPr>
        <w:t xml:space="preserve"> on the chosen architecture description framework</w:t>
      </w:r>
      <w:r>
        <w:rPr>
          <w:i/>
          <w:color w:val="7F7F7F" w:themeColor="text1" w:themeTint="80"/>
        </w:rPr>
        <w:t>, the chosen technology,</w:t>
      </w:r>
      <w:r w:rsidRPr="008E6A00">
        <w:rPr>
          <w:i/>
          <w:color w:val="7F7F7F" w:themeColor="text1" w:themeTint="80"/>
        </w:rPr>
        <w:t xml:space="preserve"> and</w:t>
      </w:r>
      <w:r>
        <w:rPr>
          <w:i/>
          <w:color w:val="7F7F7F" w:themeColor="text1" w:themeTint="80"/>
        </w:rPr>
        <w:t xml:space="preserve"> the</w:t>
      </w:r>
      <w:r w:rsidRPr="008E6A00">
        <w:rPr>
          <w:i/>
          <w:color w:val="7F7F7F" w:themeColor="text1" w:themeTint="80"/>
        </w:rPr>
        <w:t xml:space="preserve"> complexity of the service.</w:t>
      </w:r>
    </w:p>
    <w:p w14:paraId="29A83A7A" w14:textId="77777777" w:rsidR="00BB180C" w:rsidRPr="002C7800" w:rsidRDefault="00BB180C" w:rsidP="00BB180C">
      <w:r>
        <w:rPr>
          <w:i/>
          <w:color w:val="7F7F7F" w:themeColor="text1" w:themeTint="80"/>
        </w:rPr>
        <w:t>If the structure of the service design follows the service specification to a great extent, then it is not necessary to repeat identical diagrams here in this section; in this case, this section shall contain references to the service specification document. However, it is assumed that in many cases, depending on the chosen technology, the actual interface and/or operation names (and structuring) are not 100% identical to the abstract definition given in the service specification.</w:t>
      </w:r>
    </w:p>
    <w:p w14:paraId="35D82B65" w14:textId="77777777" w:rsidR="00BB180C" w:rsidRPr="002F686F" w:rsidRDefault="00BB180C" w:rsidP="00762A4D">
      <w:pPr>
        <w:pStyle w:val="Heading2"/>
        <w:numPr>
          <w:ilvl w:val="1"/>
          <w:numId w:val="39"/>
        </w:numPr>
        <w:tabs>
          <w:tab w:val="left" w:pos="709"/>
        </w:tabs>
        <w:spacing w:before="200" w:line="276" w:lineRule="auto"/>
        <w:ind w:right="0"/>
      </w:pPr>
      <w:bookmarkStart w:id="155" w:name="_Toc459370117"/>
      <w:r>
        <w:t>S</w:t>
      </w:r>
      <w:r w:rsidRPr="002F686F">
        <w:t>ervice Interfaces</w:t>
      </w:r>
      <w:bookmarkEnd w:id="155"/>
    </w:p>
    <w:p w14:paraId="410589B3" w14:textId="77777777" w:rsidR="00BB180C" w:rsidRPr="00282C20" w:rsidRDefault="00BB180C" w:rsidP="00BB180C">
      <w:pPr>
        <w:rPr>
          <w:i/>
          <w:color w:val="7F7F7F" w:themeColor="text1" w:themeTint="80"/>
        </w:rPr>
      </w:pPr>
      <w:r w:rsidRPr="00282C20">
        <w:rPr>
          <w:i/>
          <w:color w:val="7F7F7F" w:themeColor="text1" w:themeTint="80"/>
        </w:rPr>
        <w:t xml:space="preserve">Describe the interfaces of the service </w:t>
      </w:r>
      <w:r>
        <w:rPr>
          <w:i/>
          <w:color w:val="7F7F7F" w:themeColor="text1" w:themeTint="80"/>
        </w:rPr>
        <w:t>design and their mapping to the interfaces defined in the service specification. Furthermore describe how the specified</w:t>
      </w:r>
      <w:r w:rsidRPr="00282C20">
        <w:rPr>
          <w:i/>
          <w:color w:val="7F7F7F" w:themeColor="text1" w:themeTint="80"/>
        </w:rPr>
        <w:t xml:space="preserve"> Message Exchange Pattern</w:t>
      </w:r>
      <w:r>
        <w:rPr>
          <w:i/>
          <w:color w:val="7F7F7F" w:themeColor="text1" w:themeTint="80"/>
        </w:rPr>
        <w:t>s</w:t>
      </w:r>
      <w:r w:rsidRPr="00282C20">
        <w:rPr>
          <w:i/>
          <w:color w:val="7F7F7F" w:themeColor="text1" w:themeTint="80"/>
        </w:rPr>
        <w:t xml:space="preserve"> (MEP) </w:t>
      </w:r>
      <w:r>
        <w:rPr>
          <w:i/>
          <w:color w:val="7F7F7F" w:themeColor="text1" w:themeTint="80"/>
        </w:rPr>
        <w:t>are realised with the chosen technology.</w:t>
      </w:r>
    </w:p>
    <w:p w14:paraId="0C8060DC" w14:textId="77777777" w:rsidR="00BB180C" w:rsidRPr="005653FC" w:rsidRDefault="00BB180C" w:rsidP="00BB180C">
      <w:pPr>
        <w:rPr>
          <w:i/>
          <w:color w:val="7F7F7F" w:themeColor="text1" w:themeTint="80"/>
        </w:rPr>
      </w:pPr>
      <w:r w:rsidRPr="005653FC">
        <w:rPr>
          <w:i/>
          <w:color w:val="7F7F7F" w:themeColor="text1" w:themeTint="80"/>
        </w:rPr>
        <w:t>An example diagram and corresponding table is given below.</w:t>
      </w:r>
    </w:p>
    <w:p w14:paraId="3410A0AE" w14:textId="77777777" w:rsidR="00BB180C" w:rsidRPr="00B42A30" w:rsidRDefault="00BB180C" w:rsidP="00BB180C">
      <w:pPr>
        <w:pStyle w:val="Graphic"/>
      </w:pPr>
      <w:r w:rsidRPr="00A91C7D">
        <w:t xml:space="preserve"> </w:t>
      </w:r>
      <w:r w:rsidRPr="00A502C0">
        <w:t xml:space="preserve"> </w:t>
      </w:r>
      <w:r>
        <w:drawing>
          <wp:inline distT="0" distB="0" distL="0" distR="0" wp14:anchorId="4DD68A43" wp14:editId="3A830ECC">
            <wp:extent cx="5943600" cy="3314065"/>
            <wp:effectExtent l="0" t="0" r="0" b="635"/>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5943600" cy="3314065"/>
                    </a:xfrm>
                    <a:prstGeom prst="rect">
                      <a:avLst/>
                    </a:prstGeom>
                  </pic:spPr>
                </pic:pic>
              </a:graphicData>
            </a:graphic>
          </wp:inline>
        </w:drawing>
      </w:r>
    </w:p>
    <w:p w14:paraId="7CF0F4FF" w14:textId="77777777" w:rsidR="00BB180C" w:rsidRDefault="00BB180C" w:rsidP="00BB180C">
      <w:pPr>
        <w:pStyle w:val="Caption"/>
      </w:pPr>
      <w:bookmarkStart w:id="156" w:name="_Toc459370133"/>
      <w:r w:rsidRPr="00B42A30">
        <w:t xml:space="preserve">Figure </w:t>
      </w:r>
      <w:r w:rsidRPr="00B42A30">
        <w:fldChar w:fldCharType="begin"/>
      </w:r>
      <w:r w:rsidRPr="00B42A30">
        <w:instrText xml:space="preserve"> SEQ Figure \* ARABIC </w:instrText>
      </w:r>
      <w:r w:rsidRPr="00B42A30">
        <w:fldChar w:fldCharType="separate"/>
      </w:r>
      <w:r>
        <w:rPr>
          <w:noProof/>
        </w:rPr>
        <w:t>1</w:t>
      </w:r>
      <w:r w:rsidRPr="00B42A30">
        <w:fldChar w:fldCharType="end"/>
      </w:r>
      <w:r>
        <w:t xml:space="preserve">: </w:t>
      </w:r>
      <w:fldSimple w:instr=" DOCPROPERTY  &quot;Service Name&quot;  \* MERGEFORMAT ">
        <w:r w:rsidRPr="00B25B43">
          <w:rPr>
            <w:b w:val="0"/>
            <w:bCs w:val="0"/>
          </w:rPr>
          <w:t>&lt;Service Name&gt;</w:t>
        </w:r>
      </w:fldSimple>
      <w:r>
        <w:t xml:space="preserve"> Interface </w:t>
      </w:r>
      <w:r w:rsidRPr="00B42A30">
        <w:t>Definition</w:t>
      </w:r>
      <w:r>
        <w:t xml:space="preserve"> diagram</w:t>
      </w:r>
      <w:bookmarkEnd w:id="156"/>
    </w:p>
    <w:p w14:paraId="42F3C6E9" w14:textId="77777777" w:rsidR="00BB180C" w:rsidRPr="0000452D" w:rsidRDefault="00BB180C" w:rsidP="00BB180C">
      <w:pPr>
        <w:pStyle w:val="Caption"/>
      </w:pPr>
      <w:bookmarkStart w:id="157" w:name="_Toc459370137"/>
      <w:r>
        <w:t xml:space="preserve">Table </w:t>
      </w:r>
      <w:r>
        <w:fldChar w:fldCharType="begin"/>
      </w:r>
      <w:r>
        <w:instrText xml:space="preserve"> SEQ Table \* ARABIC </w:instrText>
      </w:r>
      <w:r>
        <w:fldChar w:fldCharType="separate"/>
      </w:r>
      <w:r>
        <w:rPr>
          <w:noProof/>
        </w:rPr>
        <w:t>1</w:t>
      </w:r>
      <w:r>
        <w:fldChar w:fldCharType="end"/>
      </w:r>
      <w:r>
        <w:t>: Service Interface Mapping</w:t>
      </w:r>
      <w:bookmarkEnd w:id="157"/>
      <w:r>
        <w:t xml:space="preserve"> </w:t>
      </w:r>
    </w:p>
    <w:tbl>
      <w:tblPr>
        <w:tblStyle w:val="TableGrid"/>
        <w:tblW w:w="10456" w:type="dxa"/>
        <w:tblLayout w:type="fixed"/>
        <w:tblLook w:val="04A0" w:firstRow="1" w:lastRow="0" w:firstColumn="1" w:lastColumn="0" w:noHBand="0" w:noVBand="1"/>
      </w:tblPr>
      <w:tblGrid>
        <w:gridCol w:w="2660"/>
        <w:gridCol w:w="2551"/>
        <w:gridCol w:w="2694"/>
        <w:gridCol w:w="2551"/>
      </w:tblGrid>
      <w:tr w:rsidR="00BB180C" w:rsidRPr="00443228" w14:paraId="1C188DC2" w14:textId="77777777" w:rsidTr="00BB180C">
        <w:trPr>
          <w:trHeight w:val="465"/>
        </w:trPr>
        <w:tc>
          <w:tcPr>
            <w:tcW w:w="5211" w:type="dxa"/>
            <w:gridSpan w:val="2"/>
            <w:shd w:val="clear" w:color="auto" w:fill="36FFF6" w:themeFill="accent3" w:themeFillTint="99"/>
            <w:vAlign w:val="center"/>
          </w:tcPr>
          <w:p w14:paraId="1D229E41" w14:textId="77777777" w:rsidR="00BB180C" w:rsidRPr="00591161" w:rsidRDefault="00BB180C" w:rsidP="00BB180C">
            <w:pPr>
              <w:pStyle w:val="TableHeader"/>
            </w:pPr>
            <w:r>
              <w:t>Service Specification</w:t>
            </w:r>
          </w:p>
        </w:tc>
        <w:tc>
          <w:tcPr>
            <w:tcW w:w="5245" w:type="dxa"/>
            <w:gridSpan w:val="2"/>
            <w:shd w:val="clear" w:color="auto" w:fill="36FFF6" w:themeFill="accent3" w:themeFillTint="99"/>
            <w:vAlign w:val="center"/>
          </w:tcPr>
          <w:p w14:paraId="541DF3A3" w14:textId="77777777" w:rsidR="00BB180C" w:rsidRPr="00591161" w:rsidRDefault="00BB180C" w:rsidP="00BB180C">
            <w:pPr>
              <w:pStyle w:val="TableHeader"/>
            </w:pPr>
            <w:r>
              <w:t>Service Design</w:t>
            </w:r>
          </w:p>
        </w:tc>
      </w:tr>
      <w:tr w:rsidR="00BB180C" w:rsidRPr="00443228" w14:paraId="509B1E3B" w14:textId="77777777" w:rsidTr="00BB180C">
        <w:trPr>
          <w:trHeight w:val="465"/>
        </w:trPr>
        <w:tc>
          <w:tcPr>
            <w:tcW w:w="2660" w:type="dxa"/>
            <w:shd w:val="clear" w:color="auto" w:fill="36FFF6" w:themeFill="accent3" w:themeFillTint="99"/>
            <w:vAlign w:val="center"/>
          </w:tcPr>
          <w:p w14:paraId="75030146" w14:textId="77777777" w:rsidR="00BB180C" w:rsidRPr="00591161" w:rsidRDefault="00BB180C" w:rsidP="00BB180C">
            <w:pPr>
              <w:pStyle w:val="TableHeader"/>
            </w:pPr>
            <w:r w:rsidRPr="00591161">
              <w:lastRenderedPageBreak/>
              <w:t>ServiceInterface</w:t>
            </w:r>
          </w:p>
        </w:tc>
        <w:tc>
          <w:tcPr>
            <w:tcW w:w="2551" w:type="dxa"/>
            <w:shd w:val="clear" w:color="auto" w:fill="36FFF6" w:themeFill="accent3" w:themeFillTint="99"/>
            <w:vAlign w:val="center"/>
          </w:tcPr>
          <w:p w14:paraId="0F54C44F" w14:textId="77777777" w:rsidR="00BB180C" w:rsidRPr="00591161" w:rsidRDefault="00BB180C" w:rsidP="00BB180C">
            <w:pPr>
              <w:pStyle w:val="TableHeader"/>
            </w:pPr>
            <w:r>
              <w:t>Service Operation</w:t>
            </w:r>
          </w:p>
        </w:tc>
        <w:tc>
          <w:tcPr>
            <w:tcW w:w="2694" w:type="dxa"/>
            <w:shd w:val="clear" w:color="auto" w:fill="36FFF6" w:themeFill="accent3" w:themeFillTint="99"/>
            <w:vAlign w:val="center"/>
          </w:tcPr>
          <w:p w14:paraId="41FBB123" w14:textId="77777777" w:rsidR="00BB180C" w:rsidRPr="00591161" w:rsidRDefault="00BB180C" w:rsidP="00BB180C">
            <w:pPr>
              <w:pStyle w:val="TableHeader"/>
            </w:pPr>
            <w:r>
              <w:t>Service Interface</w:t>
            </w:r>
          </w:p>
        </w:tc>
        <w:tc>
          <w:tcPr>
            <w:tcW w:w="2551" w:type="dxa"/>
            <w:shd w:val="clear" w:color="auto" w:fill="36FFF6" w:themeFill="accent3" w:themeFillTint="99"/>
            <w:vAlign w:val="center"/>
          </w:tcPr>
          <w:p w14:paraId="6FC76C85" w14:textId="77777777" w:rsidR="00BB180C" w:rsidRPr="00591161" w:rsidRDefault="00BB180C" w:rsidP="00BB180C">
            <w:pPr>
              <w:pStyle w:val="TableHeader"/>
            </w:pPr>
            <w:r>
              <w:t>Service Operation</w:t>
            </w:r>
          </w:p>
        </w:tc>
      </w:tr>
      <w:tr w:rsidR="00BB180C" w14:paraId="40BFF8D9" w14:textId="77777777" w:rsidTr="00BB180C">
        <w:trPr>
          <w:trHeight w:val="465"/>
        </w:trPr>
        <w:tc>
          <w:tcPr>
            <w:tcW w:w="2660" w:type="dxa"/>
            <w:vAlign w:val="center"/>
          </w:tcPr>
          <w:p w14:paraId="69E39745" w14:textId="77777777" w:rsidR="00BB180C" w:rsidRPr="00591161" w:rsidRDefault="00BB180C" w:rsidP="00BB180C">
            <w:pPr>
              <w:pStyle w:val="Table"/>
            </w:pPr>
            <w:r>
              <w:t>AddressLookup</w:t>
            </w:r>
            <w:r w:rsidRPr="00591161">
              <w:t>Interface</w:t>
            </w:r>
          </w:p>
        </w:tc>
        <w:tc>
          <w:tcPr>
            <w:tcW w:w="2551" w:type="dxa"/>
            <w:vAlign w:val="center"/>
          </w:tcPr>
          <w:p w14:paraId="5B2F2A1A" w14:textId="77777777" w:rsidR="00BB180C" w:rsidRPr="00591161" w:rsidRDefault="00BB180C" w:rsidP="00BB180C">
            <w:pPr>
              <w:pStyle w:val="Table"/>
            </w:pPr>
            <w:r>
              <w:t>getAddressForPerson</w:t>
            </w:r>
          </w:p>
        </w:tc>
        <w:tc>
          <w:tcPr>
            <w:tcW w:w="2694" w:type="dxa"/>
            <w:vAlign w:val="center"/>
          </w:tcPr>
          <w:p w14:paraId="3B6F00D6" w14:textId="77777777" w:rsidR="00BB180C" w:rsidRPr="00591161" w:rsidRDefault="00BB180C" w:rsidP="00BB180C">
            <w:pPr>
              <w:pStyle w:val="Table"/>
            </w:pPr>
            <w:r>
              <w:t>AddressLookup (see WSDL file [x])</w:t>
            </w:r>
          </w:p>
        </w:tc>
        <w:tc>
          <w:tcPr>
            <w:tcW w:w="2551" w:type="dxa"/>
            <w:vAlign w:val="center"/>
          </w:tcPr>
          <w:p w14:paraId="2C7FDFF8" w14:textId="77777777" w:rsidR="00BB180C" w:rsidRDefault="00BB180C" w:rsidP="00BB180C">
            <w:pPr>
              <w:pStyle w:val="Table"/>
            </w:pPr>
            <w:r>
              <w:t>findAddress()</w:t>
            </w:r>
          </w:p>
        </w:tc>
      </w:tr>
      <w:tr w:rsidR="00BB180C" w14:paraId="2F23C88C" w14:textId="77777777" w:rsidTr="00BB180C">
        <w:trPr>
          <w:trHeight w:val="465"/>
        </w:trPr>
        <w:tc>
          <w:tcPr>
            <w:tcW w:w="2660" w:type="dxa"/>
            <w:vMerge w:val="restart"/>
          </w:tcPr>
          <w:p w14:paraId="1FBA68D0" w14:textId="77777777" w:rsidR="00BB180C" w:rsidRPr="00591161" w:rsidRDefault="00BB180C" w:rsidP="00BB180C">
            <w:pPr>
              <w:pStyle w:val="Table"/>
            </w:pPr>
            <w:r w:rsidRPr="00F30937">
              <w:t>subscribeForAddressChangeForPerson</w:t>
            </w:r>
          </w:p>
        </w:tc>
        <w:tc>
          <w:tcPr>
            <w:tcW w:w="2551" w:type="dxa"/>
          </w:tcPr>
          <w:p w14:paraId="4D53AE15" w14:textId="77777777" w:rsidR="00BB180C" w:rsidRPr="00591161" w:rsidRDefault="00BB180C" w:rsidP="00BB180C">
            <w:pPr>
              <w:pStyle w:val="Table"/>
            </w:pPr>
            <w:r w:rsidRPr="00F30937">
              <w:t>subscribeForAddressChangeForPerson</w:t>
            </w:r>
          </w:p>
        </w:tc>
        <w:tc>
          <w:tcPr>
            <w:tcW w:w="2694" w:type="dxa"/>
            <w:vMerge w:val="restart"/>
            <w:vAlign w:val="center"/>
          </w:tcPr>
          <w:p w14:paraId="1E4A3027" w14:textId="77777777" w:rsidR="00BB180C" w:rsidRPr="00591161" w:rsidDel="00BB10F1" w:rsidRDefault="00BB180C" w:rsidP="00BB180C">
            <w:pPr>
              <w:pStyle w:val="Table"/>
              <w:rPr>
                <w:del w:id="158" w:author="RIHACEK Christoph" w:date="2016-08-12T14:05:00Z"/>
              </w:rPr>
            </w:pPr>
            <w:r>
              <w:t>WebService Notification interface specified by WSDL file [y]</w:t>
            </w:r>
          </w:p>
          <w:p w14:paraId="1F25F773" w14:textId="77777777" w:rsidR="00BB180C" w:rsidRPr="00591161" w:rsidRDefault="00BB180C" w:rsidP="00BB180C">
            <w:pPr>
              <w:pStyle w:val="Table"/>
            </w:pPr>
          </w:p>
        </w:tc>
        <w:tc>
          <w:tcPr>
            <w:tcW w:w="2551" w:type="dxa"/>
            <w:vAlign w:val="center"/>
          </w:tcPr>
          <w:p w14:paraId="0E92C1DC" w14:textId="77777777" w:rsidR="00BB180C" w:rsidRPr="00591161" w:rsidRDefault="00BB180C" w:rsidP="00BB180C">
            <w:pPr>
              <w:pStyle w:val="Table"/>
            </w:pPr>
            <w:r>
              <w:t>Standard WS-N subscribe()</w:t>
            </w:r>
          </w:p>
        </w:tc>
      </w:tr>
      <w:tr w:rsidR="00BB180C" w14:paraId="74C7E93F" w14:textId="77777777" w:rsidTr="00BB180C">
        <w:trPr>
          <w:trHeight w:val="465"/>
        </w:trPr>
        <w:tc>
          <w:tcPr>
            <w:tcW w:w="2660" w:type="dxa"/>
            <w:vMerge/>
            <w:vAlign w:val="center"/>
          </w:tcPr>
          <w:p w14:paraId="0AD18279" w14:textId="77777777" w:rsidR="00BB180C" w:rsidRPr="00591161" w:rsidRDefault="00BB180C" w:rsidP="00BB180C">
            <w:pPr>
              <w:pStyle w:val="Table"/>
            </w:pPr>
          </w:p>
        </w:tc>
        <w:tc>
          <w:tcPr>
            <w:tcW w:w="2551" w:type="dxa"/>
            <w:vAlign w:val="center"/>
          </w:tcPr>
          <w:p w14:paraId="228706BE" w14:textId="77777777" w:rsidR="00BB180C" w:rsidRPr="00591161" w:rsidRDefault="00BB180C" w:rsidP="00BB180C">
            <w:pPr>
              <w:pStyle w:val="Table"/>
            </w:pPr>
            <w:r w:rsidRPr="00591161">
              <w:t>unsubscribeFrom</w:t>
            </w:r>
            <w:r>
              <w:t>AddressChangeForPerson</w:t>
            </w:r>
          </w:p>
        </w:tc>
        <w:tc>
          <w:tcPr>
            <w:tcW w:w="2694" w:type="dxa"/>
            <w:vMerge/>
            <w:vAlign w:val="center"/>
          </w:tcPr>
          <w:p w14:paraId="311A7600" w14:textId="77777777" w:rsidR="00BB180C" w:rsidRPr="00591161" w:rsidRDefault="00BB180C" w:rsidP="00BB180C">
            <w:pPr>
              <w:pStyle w:val="Table"/>
            </w:pPr>
          </w:p>
        </w:tc>
        <w:tc>
          <w:tcPr>
            <w:tcW w:w="2551" w:type="dxa"/>
            <w:vAlign w:val="center"/>
          </w:tcPr>
          <w:p w14:paraId="5F2DA2B5" w14:textId="77777777" w:rsidR="00BB180C" w:rsidRPr="00591161" w:rsidRDefault="00BB180C" w:rsidP="00BB180C">
            <w:pPr>
              <w:pStyle w:val="Table"/>
            </w:pPr>
            <w:r>
              <w:t>Standard WS-N unsubscribe()</w:t>
            </w:r>
          </w:p>
        </w:tc>
      </w:tr>
      <w:tr w:rsidR="00BB180C" w14:paraId="61CC50F6" w14:textId="77777777" w:rsidTr="00BB180C">
        <w:trPr>
          <w:trHeight w:val="465"/>
        </w:trPr>
        <w:tc>
          <w:tcPr>
            <w:tcW w:w="2660" w:type="dxa"/>
            <w:vAlign w:val="center"/>
          </w:tcPr>
          <w:p w14:paraId="344BFA84" w14:textId="77777777" w:rsidR="00BB180C" w:rsidRPr="00591161" w:rsidRDefault="00BB180C" w:rsidP="00BB180C">
            <w:pPr>
              <w:pStyle w:val="Table"/>
            </w:pPr>
            <w:r>
              <w:t>Address</w:t>
            </w:r>
            <w:r w:rsidRPr="00591161">
              <w:t>PublicationInterface</w:t>
            </w:r>
          </w:p>
        </w:tc>
        <w:tc>
          <w:tcPr>
            <w:tcW w:w="2551" w:type="dxa"/>
            <w:vAlign w:val="center"/>
          </w:tcPr>
          <w:p w14:paraId="61D671B1" w14:textId="77777777" w:rsidR="00BB180C" w:rsidRPr="00591161" w:rsidRDefault="00BB180C" w:rsidP="00BB180C">
            <w:pPr>
              <w:pStyle w:val="Table"/>
            </w:pPr>
            <w:r>
              <w:t>notifyAddressChange</w:t>
            </w:r>
          </w:p>
        </w:tc>
        <w:tc>
          <w:tcPr>
            <w:tcW w:w="2694" w:type="dxa"/>
            <w:vAlign w:val="center"/>
          </w:tcPr>
          <w:p w14:paraId="7AD48809" w14:textId="77777777" w:rsidR="00BB180C" w:rsidRPr="00591161" w:rsidRDefault="00BB180C" w:rsidP="00BB180C">
            <w:pPr>
              <w:pStyle w:val="Table"/>
            </w:pPr>
            <w:r>
              <w:t>WebService Notification interface specified by WSDL file [y]</w:t>
            </w:r>
          </w:p>
        </w:tc>
        <w:tc>
          <w:tcPr>
            <w:tcW w:w="2551" w:type="dxa"/>
            <w:vAlign w:val="center"/>
          </w:tcPr>
          <w:p w14:paraId="4673C152" w14:textId="77777777" w:rsidR="00BB180C" w:rsidRDefault="00BB180C" w:rsidP="00BB180C">
            <w:pPr>
              <w:pStyle w:val="Table"/>
            </w:pPr>
            <w:r>
              <w:t>Standard WS-N notify()</w:t>
            </w:r>
          </w:p>
        </w:tc>
      </w:tr>
    </w:tbl>
    <w:p w14:paraId="764AD5F7" w14:textId="77777777" w:rsidR="00BB180C" w:rsidRDefault="00BB180C" w:rsidP="00BB180C"/>
    <w:p w14:paraId="2FFF5473" w14:textId="77777777" w:rsidR="00BB180C" w:rsidRPr="004D2D47" w:rsidRDefault="00BB180C" w:rsidP="00BB180C">
      <w:pPr>
        <w:rPr>
          <w:i/>
          <w:color w:val="7F7F7F" w:themeColor="text1" w:themeTint="80"/>
        </w:rPr>
      </w:pPr>
      <w:r>
        <w:rPr>
          <w:i/>
          <w:color w:val="7F7F7F" w:themeColor="text1" w:themeTint="80"/>
        </w:rPr>
        <w:t xml:space="preserve">The table above (in this example for service design using SOAP) shall provide the mapping of service design to service specification, as well as references to the formal descriptions of the service interfaces and operations (these references are symbolised by [x], [y] in the table above). These may be references to external documents (e.g., standards) or to other sections in this document (e.g., to subsection of section </w:t>
      </w:r>
      <w:r>
        <w:rPr>
          <w:i/>
          <w:color w:val="7F7F7F" w:themeColor="text1" w:themeTint="80"/>
        </w:rPr>
        <w:fldChar w:fldCharType="begin"/>
      </w:r>
      <w:r>
        <w:rPr>
          <w:i/>
          <w:color w:val="7F7F7F" w:themeColor="text1" w:themeTint="80"/>
        </w:rPr>
        <w:instrText xml:space="preserve"> REF _Ref458686626 \r \h </w:instrText>
      </w:r>
      <w:r>
        <w:rPr>
          <w:i/>
          <w:color w:val="7F7F7F" w:themeColor="text1" w:themeTint="80"/>
        </w:rPr>
      </w:r>
      <w:r>
        <w:rPr>
          <w:i/>
          <w:color w:val="7F7F7F" w:themeColor="text1" w:themeTint="80"/>
        </w:rPr>
        <w:fldChar w:fldCharType="separate"/>
      </w:r>
      <w:r>
        <w:rPr>
          <w:i/>
          <w:color w:val="7F7F7F" w:themeColor="text1" w:themeTint="80"/>
        </w:rPr>
        <w:t>6</w:t>
      </w:r>
      <w:r>
        <w:rPr>
          <w:i/>
          <w:color w:val="7F7F7F" w:themeColor="text1" w:themeTint="80"/>
        </w:rPr>
        <w:fldChar w:fldCharType="end"/>
      </w:r>
      <w:r>
        <w:rPr>
          <w:i/>
          <w:color w:val="7F7F7F" w:themeColor="text1" w:themeTint="80"/>
        </w:rPr>
        <w:t>).</w:t>
      </w:r>
    </w:p>
    <w:p w14:paraId="71579305"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59" w:name="_Toc459370118"/>
      <w:r>
        <w:lastRenderedPageBreak/>
        <w:t>Physical Data Model</w:t>
      </w:r>
      <w:bookmarkEnd w:id="159"/>
    </w:p>
    <w:p w14:paraId="47B01F73" w14:textId="77777777" w:rsidR="00BB180C" w:rsidRDefault="00BB180C" w:rsidP="00BB180C">
      <w:r>
        <w:t>This section describes in detail the data structures to be exchanged between providers and consumers of the</w:t>
      </w:r>
      <w:r w:rsidRPr="00D54249">
        <w:t xml:space="preserve"> service. </w:t>
      </w:r>
    </w:p>
    <w:p w14:paraId="4AB369B3" w14:textId="77777777" w:rsidR="00BB180C" w:rsidRPr="00D82C40" w:rsidRDefault="00BB180C" w:rsidP="00BB180C">
      <w:pPr>
        <w:rPr>
          <w:i/>
          <w:color w:val="7F7F7F" w:themeColor="text1" w:themeTint="80"/>
        </w:rPr>
      </w:pPr>
      <w:r w:rsidRPr="00D82C40">
        <w:rPr>
          <w:i/>
          <w:color w:val="7F7F7F" w:themeColor="text1" w:themeTint="80"/>
        </w:rPr>
        <w:t>This chapter provides a detailed description of the data structures exchanged between service provider and service consumer. This description shall also include a mapping of the data structures to the service data model provided in the service specification.</w:t>
      </w:r>
    </w:p>
    <w:p w14:paraId="5FEAD995" w14:textId="77777777" w:rsidR="00BB180C" w:rsidRPr="00D82C40" w:rsidRDefault="00BB180C" w:rsidP="00BB180C">
      <w:pPr>
        <w:rPr>
          <w:i/>
          <w:color w:val="7F7F7F" w:themeColor="text1" w:themeTint="80"/>
        </w:rPr>
      </w:pPr>
      <w:r w:rsidRPr="00D82C40">
        <w:rPr>
          <w:i/>
          <w:color w:val="7F7F7F" w:themeColor="text1" w:themeTint="80"/>
        </w:rPr>
        <w:t xml:space="preserve">The service design description template does not prescribe a detailed </w:t>
      </w:r>
      <w:r>
        <w:rPr>
          <w:i/>
          <w:color w:val="7F7F7F" w:themeColor="text1" w:themeTint="80"/>
        </w:rPr>
        <w:t>format</w:t>
      </w:r>
      <w:r w:rsidRPr="00D82C40">
        <w:rPr>
          <w:i/>
          <w:color w:val="7F7F7F" w:themeColor="text1" w:themeTint="80"/>
        </w:rPr>
        <w:t xml:space="preserve"> for this section. Allowed presentations of the physical data model include</w:t>
      </w:r>
    </w:p>
    <w:p w14:paraId="4FAA1600" w14:textId="77777777" w:rsidR="00BB180C" w:rsidRPr="005158BE" w:rsidRDefault="00BB180C" w:rsidP="00762A4D">
      <w:pPr>
        <w:pStyle w:val="ListParagraph"/>
        <w:numPr>
          <w:ilvl w:val="0"/>
          <w:numId w:val="46"/>
        </w:numPr>
        <w:spacing w:after="200" w:line="276" w:lineRule="auto"/>
        <w:rPr>
          <w:i/>
          <w:color w:val="7F7F7F" w:themeColor="text1" w:themeTint="80"/>
        </w:rPr>
      </w:pPr>
      <w:r w:rsidRPr="005158BE">
        <w:rPr>
          <w:i/>
          <w:color w:val="7F7F7F" w:themeColor="text1" w:themeTint="80"/>
        </w:rPr>
        <w:t>UML diagrams representing the data structures including detailed physical data type descriptions at attribute level;</w:t>
      </w:r>
    </w:p>
    <w:p w14:paraId="4B1AD4EB" w14:textId="77777777" w:rsidR="00BB180C" w:rsidRPr="005158BE" w:rsidRDefault="00BB180C" w:rsidP="00762A4D">
      <w:pPr>
        <w:pStyle w:val="ListParagraph"/>
        <w:numPr>
          <w:ilvl w:val="0"/>
          <w:numId w:val="46"/>
        </w:numPr>
        <w:spacing w:after="200" w:line="276" w:lineRule="auto"/>
        <w:rPr>
          <w:i/>
          <w:color w:val="7F7F7F" w:themeColor="text1" w:themeTint="80"/>
        </w:rPr>
      </w:pPr>
      <w:r w:rsidRPr="005158BE">
        <w:rPr>
          <w:i/>
          <w:color w:val="7F7F7F" w:themeColor="text1" w:themeTint="80"/>
        </w:rPr>
        <w:t>XML/XSD files describing the data structures;</w:t>
      </w:r>
    </w:p>
    <w:p w14:paraId="5F6709D2" w14:textId="77777777" w:rsidR="00BB180C" w:rsidRPr="005158BE" w:rsidRDefault="00BB180C" w:rsidP="00762A4D">
      <w:pPr>
        <w:pStyle w:val="ListParagraph"/>
        <w:numPr>
          <w:ilvl w:val="0"/>
          <w:numId w:val="46"/>
        </w:numPr>
        <w:spacing w:after="200" w:line="276" w:lineRule="auto"/>
        <w:rPr>
          <w:i/>
          <w:color w:val="7F7F7F" w:themeColor="text1" w:themeTint="80"/>
        </w:rPr>
      </w:pPr>
      <w:r w:rsidRPr="005158BE">
        <w:rPr>
          <w:i/>
          <w:color w:val="7F7F7F" w:themeColor="text1" w:themeTint="80"/>
        </w:rPr>
        <w:t>Tabular presentations.</w:t>
      </w:r>
    </w:p>
    <w:p w14:paraId="0EF09DF3" w14:textId="77777777" w:rsidR="00BB180C" w:rsidRDefault="00BB180C" w:rsidP="00BB180C">
      <w:pPr>
        <w:rPr>
          <w:i/>
          <w:color w:val="7F7F7F" w:themeColor="text1" w:themeTint="80"/>
        </w:rPr>
      </w:pPr>
      <w:r w:rsidRPr="00D82C40">
        <w:rPr>
          <w:i/>
          <w:color w:val="7F7F7F" w:themeColor="text1" w:themeTint="80"/>
        </w:rPr>
        <w:t>Any mixture of the above formats is allowed.</w:t>
      </w:r>
    </w:p>
    <w:p w14:paraId="3FE832E4" w14:textId="77777777" w:rsidR="00BB180C" w:rsidRPr="000F5AE9" w:rsidRDefault="00BB180C" w:rsidP="00BB180C">
      <w:pPr>
        <w:rPr>
          <w:i/>
          <w:color w:val="7F7F7F" w:themeColor="text1" w:themeTint="80"/>
        </w:rPr>
      </w:pPr>
      <w:r>
        <w:rPr>
          <w:i/>
          <w:color w:val="7F7F7F" w:themeColor="text1" w:themeTint="80"/>
        </w:rPr>
        <w:t>Example of an UML diagram:</w:t>
      </w:r>
    </w:p>
    <w:p w14:paraId="49F536D6" w14:textId="77777777" w:rsidR="00BB180C" w:rsidRPr="008A713A" w:rsidRDefault="00BB180C" w:rsidP="00BB180C">
      <w:pPr>
        <w:pStyle w:val="Graphic"/>
      </w:pPr>
      <w:r>
        <w:drawing>
          <wp:inline distT="0" distB="0" distL="0" distR="0" wp14:anchorId="50DB7582" wp14:editId="0E37EE6C">
            <wp:extent cx="3752850" cy="1374692"/>
            <wp:effectExtent l="0" t="0" r="0" b="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3754784" cy="1375401"/>
                    </a:xfrm>
                    <a:prstGeom prst="rect">
                      <a:avLst/>
                    </a:prstGeom>
                  </pic:spPr>
                </pic:pic>
              </a:graphicData>
            </a:graphic>
          </wp:inline>
        </w:drawing>
      </w:r>
    </w:p>
    <w:p w14:paraId="5F4579B2" w14:textId="77777777" w:rsidR="00BB180C" w:rsidRPr="00D200FF" w:rsidRDefault="00BB180C" w:rsidP="00BB180C">
      <w:pPr>
        <w:pStyle w:val="Caption"/>
      </w:pPr>
      <w:bookmarkStart w:id="160" w:name="_Toc459370134"/>
      <w:r w:rsidRPr="00D200FF">
        <w:t xml:space="preserve">Figure </w:t>
      </w:r>
      <w:r w:rsidRPr="00D200FF">
        <w:fldChar w:fldCharType="begin"/>
      </w:r>
      <w:r w:rsidRPr="00D200FF">
        <w:instrText xml:space="preserve"> SEQ Figure \* ARABIC </w:instrText>
      </w:r>
      <w:r w:rsidRPr="00D200FF">
        <w:fldChar w:fldCharType="separate"/>
      </w:r>
      <w:r>
        <w:rPr>
          <w:noProof/>
        </w:rPr>
        <w:t>2</w:t>
      </w:r>
      <w:r w:rsidRPr="00D200FF">
        <w:fldChar w:fldCharType="end"/>
      </w:r>
      <w:r>
        <w:t>:</w:t>
      </w:r>
      <w:r w:rsidRPr="00D200FF">
        <w:t xml:space="preserve"> </w:t>
      </w:r>
      <w:fldSimple w:instr=" DOCPROPERTY  &quot;Service Name&quot;  \* MERGEFORMAT ">
        <w:r>
          <w:t>&lt;Service Name&gt;</w:t>
        </w:r>
      </w:fldSimple>
      <w:r>
        <w:t xml:space="preserve"> Service Data Model diagram</w:t>
      </w:r>
      <w:bookmarkEnd w:id="160"/>
    </w:p>
    <w:p w14:paraId="075A8639" w14:textId="77777777" w:rsidR="00BB180C" w:rsidRDefault="00BB180C" w:rsidP="00BB180C">
      <w:pPr>
        <w:rPr>
          <w:i/>
          <w:color w:val="7F7F7F" w:themeColor="text1" w:themeTint="80"/>
        </w:rPr>
      </w:pPr>
    </w:p>
    <w:p w14:paraId="36DBE30B" w14:textId="77777777" w:rsidR="00BB180C" w:rsidRPr="0062788F" w:rsidRDefault="00BB180C" w:rsidP="00BB180C">
      <w:pPr>
        <w:rPr>
          <w:i/>
          <w:color w:val="7F7F7F" w:themeColor="text1" w:themeTint="80"/>
        </w:rPr>
      </w:pPr>
      <w:r w:rsidRPr="0062788F">
        <w:rPr>
          <w:i/>
          <w:color w:val="7F7F7F" w:themeColor="text1" w:themeTint="80"/>
        </w:rPr>
        <w:t>It is mandatory to give a description of each entity item (class)</w:t>
      </w:r>
      <w:r>
        <w:rPr>
          <w:i/>
          <w:color w:val="7F7F7F" w:themeColor="text1" w:themeTint="80"/>
        </w:rPr>
        <w:t>,</w:t>
      </w:r>
      <w:r w:rsidRPr="0062788F">
        <w:rPr>
          <w:i/>
          <w:color w:val="7F7F7F" w:themeColor="text1" w:themeTint="80"/>
        </w:rPr>
        <w:t xml:space="preserve"> its attributes</w:t>
      </w:r>
      <w:r>
        <w:rPr>
          <w:i/>
          <w:color w:val="7F7F7F" w:themeColor="text1" w:themeTint="80"/>
        </w:rPr>
        <w:t xml:space="preserve"> and the associations between entity items</w:t>
      </w:r>
      <w:r w:rsidRPr="0062788F">
        <w:rPr>
          <w:i/>
          <w:color w:val="7F7F7F" w:themeColor="text1" w:themeTint="80"/>
        </w:rPr>
        <w:t>.</w:t>
      </w:r>
      <w:r>
        <w:rPr>
          <w:i/>
          <w:color w:val="7F7F7F" w:themeColor="text1" w:themeTint="80"/>
        </w:rPr>
        <w:t xml:space="preserve"> The data type of each attribute must be provided, appropriate to the chosen technology.</w:t>
      </w:r>
    </w:p>
    <w:p w14:paraId="2CA1E886" w14:textId="77777777" w:rsidR="00BB180C" w:rsidRDefault="00BB180C" w:rsidP="00BB180C">
      <w:pPr>
        <w:rPr>
          <w:i/>
          <w:color w:val="7F7F7F" w:themeColor="text1" w:themeTint="80"/>
        </w:rPr>
      </w:pPr>
      <w:r w:rsidRPr="00990C10">
        <w:rPr>
          <w:i/>
          <w:color w:val="7F7F7F" w:themeColor="text1" w:themeTint="80"/>
        </w:rPr>
        <w:t xml:space="preserve">If the </w:t>
      </w:r>
      <w:r>
        <w:rPr>
          <w:i/>
          <w:color w:val="7F7F7F" w:themeColor="text1" w:themeTint="80"/>
        </w:rPr>
        <w:t xml:space="preserve">physical </w:t>
      </w:r>
      <w:r w:rsidRPr="00990C10">
        <w:rPr>
          <w:i/>
          <w:color w:val="7F7F7F" w:themeColor="text1" w:themeTint="80"/>
        </w:rPr>
        <w:t>service data model is related to an external data model (e.g., being a subset of a standard data model</w:t>
      </w:r>
      <w:r w:rsidRPr="00771619">
        <w:rPr>
          <w:i/>
          <w:color w:val="7F7F7F" w:themeColor="text1" w:themeTint="80"/>
        </w:rPr>
        <w:t>, e.g. based on an S-100 specification</w:t>
      </w:r>
      <w:r w:rsidRPr="00990C10">
        <w:rPr>
          <w:i/>
          <w:color w:val="7F7F7F" w:themeColor="text1" w:themeTint="80"/>
        </w:rPr>
        <w:t xml:space="preserve">), then </w:t>
      </w:r>
      <w:r>
        <w:rPr>
          <w:i/>
          <w:color w:val="7F7F7F" w:themeColor="text1" w:themeTint="80"/>
        </w:rPr>
        <w:t>this section</w:t>
      </w:r>
      <w:r w:rsidRPr="00990C10">
        <w:rPr>
          <w:i/>
          <w:color w:val="7F7F7F" w:themeColor="text1" w:themeTint="80"/>
        </w:rPr>
        <w:t xml:space="preserve"> shall refer to it: each data item of the </w:t>
      </w:r>
      <w:r>
        <w:rPr>
          <w:i/>
          <w:color w:val="7F7F7F" w:themeColor="text1" w:themeTint="80"/>
        </w:rPr>
        <w:t>physical</w:t>
      </w:r>
      <w:r w:rsidRPr="00990C10">
        <w:rPr>
          <w:i/>
          <w:color w:val="7F7F7F" w:themeColor="text1" w:themeTint="80"/>
        </w:rPr>
        <w:t xml:space="preserve"> data model shall be mapped to a data item defined in the external data model. This mapping may be added in the same table that describes the data items and their attributes</w:t>
      </w:r>
      <w:r>
        <w:rPr>
          <w:i/>
          <w:color w:val="7F7F7F" w:themeColor="text1" w:themeTint="80"/>
        </w:rPr>
        <w:t xml:space="preserve"> and associations.</w:t>
      </w:r>
    </w:p>
    <w:p w14:paraId="5A623A1D" w14:textId="77777777" w:rsidR="00BB180C" w:rsidRPr="00990C10" w:rsidRDefault="00BB180C" w:rsidP="00BB180C">
      <w:pPr>
        <w:rPr>
          <w:i/>
          <w:color w:val="7F7F7F" w:themeColor="text1" w:themeTint="80"/>
        </w:rPr>
      </w:pPr>
      <w:r w:rsidRPr="00C457F8">
        <w:rPr>
          <w:i/>
          <w:color w:val="7F7F7F" w:themeColor="text1" w:themeTint="80"/>
        </w:rPr>
        <w:t xml:space="preserve">The table below is an example </w:t>
      </w:r>
      <w:r>
        <w:rPr>
          <w:i/>
          <w:color w:val="7F7F7F" w:themeColor="text1" w:themeTint="80"/>
        </w:rPr>
        <w:t>for describing a service data model including traces to an external model.</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453"/>
        <w:gridCol w:w="1842"/>
        <w:gridCol w:w="709"/>
        <w:gridCol w:w="992"/>
        <w:gridCol w:w="5245"/>
      </w:tblGrid>
      <w:tr w:rsidR="00BB180C" w:rsidRPr="00EA6502" w14:paraId="1E9E3DEF" w14:textId="77777777" w:rsidTr="00BB180C">
        <w:trPr>
          <w:trHeight w:val="242"/>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55C57C9" w14:textId="77777777" w:rsidR="00BB180C" w:rsidRPr="00EA6502" w:rsidRDefault="00BB180C" w:rsidP="00BB180C">
            <w:pPr>
              <w:pStyle w:val="TableHeader"/>
              <w:rPr>
                <w:sz w:val="20"/>
                <w:szCs w:val="20"/>
              </w:rPr>
            </w:pPr>
            <w:r w:rsidRPr="00EA6502">
              <w:rPr>
                <w:sz w:val="20"/>
                <w:szCs w:val="20"/>
              </w:rPr>
              <w:t>Element 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2A0670D" w14:textId="77777777" w:rsidR="00BB180C" w:rsidRPr="00EA6502" w:rsidRDefault="00BB180C" w:rsidP="00BB180C">
            <w:pPr>
              <w:pStyle w:val="TableHeader"/>
              <w:rPr>
                <w:sz w:val="20"/>
                <w:szCs w:val="20"/>
              </w:rPr>
            </w:pPr>
            <w:r w:rsidRPr="00EA6502">
              <w:rPr>
                <w:sz w:val="20"/>
                <w:szCs w:val="20"/>
              </w:rPr>
              <w:t>Description</w:t>
            </w:r>
          </w:p>
        </w:tc>
      </w:tr>
      <w:tr w:rsidR="00BB180C" w14:paraId="2EB372A6" w14:textId="77777777" w:rsidTr="00BB180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37BAB5FE" w14:textId="77777777" w:rsidR="00BB180C" w:rsidRPr="001775A9" w:rsidRDefault="00BB180C" w:rsidP="00BB180C">
            <w:pPr>
              <w:pStyle w:val="Table"/>
              <w:rPr>
                <w:i/>
                <w:color w:val="7F7F7F" w:themeColor="text1" w:themeTint="80"/>
                <w:lang w:val="en-US"/>
              </w:rPr>
            </w:pPr>
            <w:r>
              <w:rPr>
                <w:i/>
                <w:color w:val="7F7F7F" w:themeColor="text1" w:themeTint="80"/>
                <w:lang w:val="en-US"/>
              </w:rPr>
              <w:t>Person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10E4A5A5" w14:textId="77777777" w:rsidR="00BB180C" w:rsidRPr="008D4447" w:rsidRDefault="00BB180C" w:rsidP="00BB180C">
            <w:pPr>
              <w:pStyle w:val="Table"/>
              <w:rPr>
                <w:i/>
              </w:rPr>
            </w:pPr>
            <w:r w:rsidRPr="008D4447">
              <w:rPr>
                <w:i/>
                <w:color w:val="7F7F7F" w:themeColor="text1" w:themeTint="80"/>
                <w:lang w:val="en-US"/>
              </w:rPr>
              <w:t xml:space="preserve">Describe here the </w:t>
            </w:r>
            <w:r>
              <w:rPr>
                <w:i/>
                <w:color w:val="7F7F7F" w:themeColor="text1" w:themeTint="80"/>
                <w:lang w:val="en-US"/>
              </w:rPr>
              <w:t>“Person”</w:t>
            </w:r>
            <w:r w:rsidRPr="008D4447">
              <w:rPr>
                <w:i/>
                <w:color w:val="7F7F7F" w:themeColor="text1" w:themeTint="80"/>
                <w:lang w:val="en-US"/>
              </w:rPr>
              <w:t xml:space="preserve"> structure.</w:t>
            </w:r>
            <w:r>
              <w:rPr>
                <w:i/>
                <w:color w:val="7F7F7F" w:themeColor="text1" w:themeTint="80"/>
                <w:lang w:val="en-US"/>
              </w:rPr>
              <w:t xml:space="preserve"> </w:t>
            </w:r>
          </w:p>
        </w:tc>
      </w:tr>
      <w:tr w:rsidR="00BB180C" w:rsidRPr="00EA6502" w14:paraId="065582CE"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35421DA0"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4775C5D" w14:textId="77777777" w:rsidR="00BB180C" w:rsidRPr="00EA6502" w:rsidRDefault="00BB180C" w:rsidP="00BB180C">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21F4270" w14:textId="77777777" w:rsidR="00BB180C" w:rsidRPr="00EA6502" w:rsidRDefault="00BB180C" w:rsidP="00BB180C">
            <w:pPr>
              <w:pStyle w:val="TableHeader"/>
              <w:rPr>
                <w:sz w:val="20"/>
                <w:szCs w:val="20"/>
              </w:rPr>
            </w:pPr>
            <w:r w:rsidRPr="00EA6502">
              <w:rPr>
                <w:sz w:val="20"/>
                <w:szCs w:val="20"/>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44496AE" w14:textId="77777777" w:rsidR="00BB180C" w:rsidRPr="00EA6502" w:rsidRDefault="00BB180C" w:rsidP="00BB180C">
            <w:pPr>
              <w:pStyle w:val="TableHeader"/>
              <w:rPr>
                <w:sz w:val="20"/>
                <w:szCs w:val="20"/>
              </w:rPr>
            </w:pPr>
            <w:r w:rsidRPr="00EA6502">
              <w:rPr>
                <w:sz w:val="20"/>
                <w:szCs w:val="20"/>
              </w:rPr>
              <w:t>Description</w:t>
            </w:r>
          </w:p>
        </w:tc>
      </w:tr>
      <w:tr w:rsidR="00BB180C" w14:paraId="2B847562"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987DA67"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0BD2526D" w14:textId="77777777" w:rsidR="00BB180C" w:rsidRPr="001775A9" w:rsidRDefault="00BB180C" w:rsidP="00BB180C">
            <w:pPr>
              <w:pStyle w:val="Table"/>
              <w:rPr>
                <w:i/>
                <w:color w:val="7F7F7F" w:themeColor="text1" w:themeTint="80"/>
                <w:lang w:val="en-US"/>
              </w:rPr>
            </w:pPr>
            <w:r>
              <w:rPr>
                <w:i/>
                <w:color w:val="7F7F7F" w:themeColor="text1" w:themeTint="80"/>
                <w:lang w:val="en-US"/>
              </w:rPr>
              <w:t>firstName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1EB0CB22" w14:textId="77777777" w:rsidR="00BB180C" w:rsidRPr="001775A9" w:rsidRDefault="00BB180C" w:rsidP="00BB180C">
            <w:pPr>
              <w:pStyle w:val="Table"/>
              <w:rPr>
                <w:i/>
                <w:color w:val="7F7F7F" w:themeColor="text1" w:themeTint="80"/>
                <w:lang w:val="en-US"/>
              </w:rPr>
            </w:pPr>
            <w:r w:rsidRPr="001775A9">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7F6D9F47" w14:textId="77777777" w:rsidR="00BB180C" w:rsidRPr="008D4447" w:rsidRDefault="00BB180C" w:rsidP="00BB180C">
            <w:pPr>
              <w:pStyle w:val="Table"/>
              <w:rPr>
                <w:i/>
              </w:rPr>
            </w:pPr>
            <w:r w:rsidRPr="008D4447">
              <w:rPr>
                <w:i/>
                <w:color w:val="7F7F7F" w:themeColor="text1" w:themeTint="80"/>
                <w:lang w:val="en-US"/>
              </w:rPr>
              <w:t xml:space="preserve">Description of </w:t>
            </w:r>
            <w:r>
              <w:rPr>
                <w:i/>
                <w:color w:val="7F7F7F" w:themeColor="text1" w:themeTint="80"/>
                <w:lang w:val="en-US"/>
              </w:rPr>
              <w:t>firstName</w:t>
            </w:r>
            <w:r w:rsidRPr="00AF1DE0">
              <w:rPr>
                <w:i/>
                <w:color w:val="7F7F7F" w:themeColor="text1" w:themeTint="80"/>
                <w:lang w:val="en-US"/>
              </w:rPr>
              <w:t xml:space="preserve"> </w:t>
            </w:r>
            <w:r w:rsidRPr="008D4447">
              <w:rPr>
                <w:i/>
                <w:color w:val="7F7F7F" w:themeColor="text1" w:themeTint="80"/>
                <w:lang w:val="en-US"/>
              </w:rPr>
              <w:t>goes here.</w:t>
            </w:r>
          </w:p>
        </w:tc>
      </w:tr>
      <w:tr w:rsidR="00BB180C" w:rsidRPr="00EA6502" w14:paraId="302AD4EF"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397FD8E" w14:textId="77777777" w:rsidR="00BB180C" w:rsidRPr="00EA6502" w:rsidRDefault="00BB180C" w:rsidP="00BB180C">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8E6F8F7" w14:textId="77777777" w:rsidR="00BB180C" w:rsidRPr="00EA6502" w:rsidRDefault="00BB180C" w:rsidP="00BB180C">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FEA0767" w14:textId="77777777" w:rsidR="00BB180C" w:rsidRPr="00EA6502" w:rsidRDefault="00BB180C" w:rsidP="00BB180C">
            <w:pPr>
              <w:pStyle w:val="TableHeader"/>
              <w:rPr>
                <w:sz w:val="20"/>
                <w:szCs w:val="20"/>
                <w:lang w:val="nb-NO"/>
              </w:rPr>
            </w:pPr>
            <w:r w:rsidRPr="00EA6502">
              <w:rPr>
                <w:sz w:val="20"/>
                <w:szCs w:val="20"/>
                <w:lang w:val="nb-NO"/>
              </w:rPr>
              <w:t>Value</w:t>
            </w:r>
          </w:p>
        </w:tc>
      </w:tr>
      <w:tr w:rsidR="00BB180C" w14:paraId="439F78A5"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637987B"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4DE1A7B6" w14:textId="77777777" w:rsidR="00BB180C" w:rsidRPr="00094425" w:rsidRDefault="00BB180C" w:rsidP="00BB180C">
            <w:pPr>
              <w:pStyle w:val="Table"/>
              <w:rPr>
                <w:i/>
              </w:rPr>
            </w:pPr>
            <w:r>
              <w:rPr>
                <w:i/>
                <w:color w:val="7F7F7F"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4EBC2DD" w14:textId="77777777" w:rsidR="00BB180C" w:rsidRPr="008D4447" w:rsidRDefault="00BB180C" w:rsidP="00BB180C">
            <w:pPr>
              <w:pStyle w:val="Table"/>
              <w:rPr>
                <w:i/>
              </w:rPr>
            </w:pPr>
            <w:r w:rsidRPr="008D4447">
              <w:rPr>
                <w:i/>
                <w:color w:val="7F7F7F" w:themeColor="text1" w:themeTint="80"/>
                <w:lang w:val="en-US"/>
              </w:rPr>
              <w:t xml:space="preserve">Trace into the </w:t>
            </w:r>
            <w:r>
              <w:rPr>
                <w:i/>
                <w:color w:val="7F7F7F" w:themeColor="text1" w:themeTint="80"/>
                <w:lang w:val="en-US"/>
              </w:rPr>
              <w:t>service specification data model</w:t>
            </w:r>
            <w:r w:rsidRPr="008D4447">
              <w:rPr>
                <w:i/>
                <w:color w:val="7F7F7F" w:themeColor="text1" w:themeTint="80"/>
                <w:lang w:val="en-US"/>
              </w:rPr>
              <w:t xml:space="preserve"> for </w:t>
            </w:r>
            <w:r>
              <w:rPr>
                <w:i/>
                <w:color w:val="7F7F7F" w:themeColor="text1" w:themeTint="80"/>
                <w:lang w:val="en-US"/>
              </w:rPr>
              <w:t>firstName</w:t>
            </w:r>
          </w:p>
        </w:tc>
      </w:tr>
      <w:tr w:rsidR="00BB180C" w14:paraId="11148BEE"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7E41C0B"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514C47C" w14:textId="77777777" w:rsidR="00BB180C" w:rsidRDefault="00BB180C" w:rsidP="00BB180C">
            <w:pPr>
              <w:pStyle w:val="Table"/>
              <w:rPr>
                <w:i/>
                <w:color w:val="7F7F7F" w:themeColor="text1" w:themeTint="80"/>
                <w:lang w:val="nb-NO"/>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8C2B7DD" w14:textId="77777777" w:rsidR="00BB180C" w:rsidRPr="008D4447" w:rsidRDefault="00BB180C" w:rsidP="00BB180C">
            <w:pPr>
              <w:pStyle w:val="Table"/>
              <w:rPr>
                <w:i/>
                <w:color w:val="7F7F7F" w:themeColor="text1" w:themeTint="80"/>
                <w:lang w:val="en-US"/>
              </w:rPr>
            </w:pPr>
            <w:r w:rsidRPr="008D4447">
              <w:rPr>
                <w:i/>
                <w:color w:val="7F7F7F" w:themeColor="text1" w:themeTint="80"/>
                <w:lang w:val="en-US"/>
              </w:rPr>
              <w:t xml:space="preserve">Trace into the </w:t>
            </w:r>
            <w:r>
              <w:rPr>
                <w:i/>
                <w:color w:val="7F7F7F" w:themeColor="text1" w:themeTint="80"/>
                <w:lang w:val="en-US"/>
              </w:rPr>
              <w:t>external data</w:t>
            </w:r>
            <w:r w:rsidRPr="008D4447">
              <w:rPr>
                <w:i/>
                <w:color w:val="7F7F7F" w:themeColor="text1" w:themeTint="80"/>
                <w:lang w:val="en-US"/>
              </w:rPr>
              <w:t xml:space="preserve"> model for </w:t>
            </w:r>
            <w:r>
              <w:rPr>
                <w:i/>
                <w:color w:val="7F7F7F" w:themeColor="text1" w:themeTint="80"/>
                <w:lang w:val="en-US"/>
              </w:rPr>
              <w:t>firstName</w:t>
            </w:r>
          </w:p>
        </w:tc>
      </w:tr>
      <w:tr w:rsidR="00BB180C" w:rsidRPr="00EA6502" w14:paraId="2DD16B89"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C48D97D"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1CC7ACE" w14:textId="77777777" w:rsidR="00BB180C" w:rsidRPr="00EA6502" w:rsidRDefault="00BB180C" w:rsidP="00BB180C">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C902E57" w14:textId="77777777" w:rsidR="00BB180C" w:rsidRPr="00EA6502" w:rsidRDefault="00BB180C" w:rsidP="00BB180C">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24EA309" w14:textId="77777777" w:rsidR="00BB180C" w:rsidRPr="00EA6502" w:rsidRDefault="00BB180C" w:rsidP="00BB180C">
            <w:pPr>
              <w:pStyle w:val="TableHeader"/>
              <w:rPr>
                <w:sz w:val="20"/>
                <w:szCs w:val="20"/>
              </w:rPr>
            </w:pPr>
            <w:r w:rsidRPr="00EA6502">
              <w:rPr>
                <w:sz w:val="20"/>
                <w:szCs w:val="20"/>
              </w:rPr>
              <w:t>Description</w:t>
            </w:r>
          </w:p>
        </w:tc>
      </w:tr>
      <w:tr w:rsidR="00BB180C" w14:paraId="2CC6B826"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6172363"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50B564C8" w14:textId="77777777" w:rsidR="00BB180C" w:rsidRPr="001775A9" w:rsidRDefault="00BB180C" w:rsidP="00BB180C">
            <w:pPr>
              <w:pStyle w:val="Table"/>
              <w:rPr>
                <w:i/>
                <w:color w:val="7F7F7F" w:themeColor="text1" w:themeTint="80"/>
                <w:lang w:val="en-US"/>
              </w:rPr>
            </w:pPr>
            <w:r>
              <w:rPr>
                <w:i/>
                <w:color w:val="7F7F7F" w:themeColor="text1" w:themeTint="80"/>
                <w:lang w:val="en-US"/>
              </w:rPr>
              <w:t>lastName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59E82200" w14:textId="77777777" w:rsidR="00BB180C" w:rsidRPr="001775A9" w:rsidRDefault="00BB180C" w:rsidP="00BB180C">
            <w:pPr>
              <w:pStyle w:val="Table"/>
              <w:rPr>
                <w:i/>
                <w:color w:val="7F7F7F" w:themeColor="text1" w:themeTint="80"/>
                <w:lang w:val="en-US"/>
              </w:rPr>
            </w:pPr>
            <w:r w:rsidRPr="001775A9">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396D2F92" w14:textId="77777777" w:rsidR="00BB180C" w:rsidRPr="008D4447" w:rsidRDefault="00BB180C" w:rsidP="00BB180C">
            <w:pPr>
              <w:pStyle w:val="Table"/>
              <w:rPr>
                <w:i/>
                <w:lang w:val="en-US"/>
              </w:rPr>
            </w:pPr>
            <w:r w:rsidRPr="008D4447">
              <w:rPr>
                <w:i/>
                <w:color w:val="7F7F7F" w:themeColor="text1" w:themeTint="80"/>
                <w:lang w:val="en-US"/>
              </w:rPr>
              <w:t xml:space="preserve">Description of </w:t>
            </w:r>
            <w:r>
              <w:rPr>
                <w:i/>
                <w:color w:val="7F7F7F" w:themeColor="text1" w:themeTint="80"/>
                <w:lang w:val="en-US"/>
              </w:rPr>
              <w:t>lastName</w:t>
            </w:r>
            <w:r w:rsidRPr="00AF1DE0">
              <w:rPr>
                <w:i/>
                <w:color w:val="7F7F7F" w:themeColor="text1" w:themeTint="80"/>
                <w:lang w:val="en-US"/>
              </w:rPr>
              <w:t xml:space="preserve"> </w:t>
            </w:r>
            <w:r w:rsidRPr="008D4447">
              <w:rPr>
                <w:i/>
                <w:color w:val="7F7F7F" w:themeColor="text1" w:themeTint="80"/>
                <w:lang w:val="en-US"/>
              </w:rPr>
              <w:t>goes here.</w:t>
            </w:r>
          </w:p>
        </w:tc>
      </w:tr>
      <w:tr w:rsidR="00BB180C" w:rsidRPr="00094425" w14:paraId="6DE3F161"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E9367EA" w14:textId="77777777" w:rsidR="00BB180C" w:rsidRPr="00094425" w:rsidRDefault="00BB180C" w:rsidP="00BB180C">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8065B3E" w14:textId="77777777" w:rsidR="00BB180C" w:rsidRPr="00094425" w:rsidRDefault="00BB180C" w:rsidP="00BB180C">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6E72E32" w14:textId="77777777" w:rsidR="00BB180C" w:rsidRPr="00094425" w:rsidRDefault="00BB180C" w:rsidP="00BB180C">
            <w:pPr>
              <w:pStyle w:val="TableHeader"/>
              <w:rPr>
                <w:sz w:val="20"/>
                <w:lang w:val="nb-NO"/>
              </w:rPr>
            </w:pPr>
            <w:r w:rsidRPr="00094425">
              <w:rPr>
                <w:sz w:val="20"/>
                <w:lang w:val="nb-NO"/>
              </w:rPr>
              <w:t>Value</w:t>
            </w:r>
          </w:p>
        </w:tc>
      </w:tr>
      <w:tr w:rsidR="00BB180C" w14:paraId="0DC4C590"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CAFFF70"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6E7466C" w14:textId="77777777" w:rsidR="00BB180C" w:rsidRDefault="00BB180C" w:rsidP="00BB180C">
            <w:pPr>
              <w:pStyle w:val="Table"/>
              <w:rPr>
                <w:i/>
                <w:color w:val="7F7F7F" w:themeColor="text1" w:themeTint="80"/>
                <w:lang w:val="nb-NO"/>
              </w:rPr>
            </w:pPr>
            <w:r>
              <w:rPr>
                <w:i/>
                <w:color w:val="7F7F7F"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1859C2A" w14:textId="77777777" w:rsidR="00BB180C" w:rsidRPr="008D4447" w:rsidRDefault="00BB180C" w:rsidP="00BB180C">
            <w:pPr>
              <w:pStyle w:val="Table"/>
              <w:rPr>
                <w:i/>
                <w:color w:val="7F7F7F" w:themeColor="text1" w:themeTint="80"/>
                <w:lang w:val="en-US"/>
              </w:rPr>
            </w:pPr>
            <w:r w:rsidRPr="008D4447">
              <w:rPr>
                <w:i/>
                <w:color w:val="7F7F7F" w:themeColor="text1" w:themeTint="80"/>
                <w:lang w:val="en-US"/>
              </w:rPr>
              <w:t xml:space="preserve">Trace into the </w:t>
            </w:r>
            <w:r>
              <w:rPr>
                <w:i/>
                <w:color w:val="7F7F7F" w:themeColor="text1" w:themeTint="80"/>
                <w:lang w:val="en-US"/>
              </w:rPr>
              <w:t>service specification data model</w:t>
            </w:r>
            <w:r w:rsidRPr="008D4447">
              <w:rPr>
                <w:i/>
                <w:color w:val="7F7F7F" w:themeColor="text1" w:themeTint="80"/>
                <w:lang w:val="en-US"/>
              </w:rPr>
              <w:t xml:space="preserve"> for </w:t>
            </w:r>
            <w:r>
              <w:rPr>
                <w:i/>
                <w:color w:val="7F7F7F" w:themeColor="text1" w:themeTint="80"/>
                <w:lang w:val="en-US"/>
              </w:rPr>
              <w:t>lastName</w:t>
            </w:r>
          </w:p>
        </w:tc>
      </w:tr>
      <w:tr w:rsidR="00BB180C" w14:paraId="19028449"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50DBD1AB"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1C077B58" w14:textId="77777777" w:rsidR="00BB180C" w:rsidRPr="00094425" w:rsidRDefault="00BB180C" w:rsidP="00BB180C">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61399DC" w14:textId="77777777" w:rsidR="00BB180C" w:rsidRPr="008D4447" w:rsidRDefault="00BB180C" w:rsidP="00BB180C">
            <w:pPr>
              <w:pStyle w:val="Table"/>
              <w:rPr>
                <w:i/>
              </w:rPr>
            </w:pPr>
            <w:r w:rsidRPr="008D4447">
              <w:rPr>
                <w:i/>
                <w:color w:val="7F7F7F" w:themeColor="text1" w:themeTint="80"/>
                <w:lang w:val="en-US"/>
              </w:rPr>
              <w:t xml:space="preserve">Trace into the logical or physical model for the </w:t>
            </w:r>
            <w:r>
              <w:rPr>
                <w:i/>
                <w:color w:val="7F7F7F" w:themeColor="text1" w:themeTint="80"/>
                <w:lang w:val="en-US"/>
              </w:rPr>
              <w:t>lastName</w:t>
            </w:r>
          </w:p>
        </w:tc>
      </w:tr>
      <w:tr w:rsidR="00BB180C" w:rsidRPr="00EA6502" w14:paraId="10FF046A"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1099A58F"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71712BE6" w14:textId="77777777" w:rsidR="00BB180C" w:rsidRPr="00EA6502" w:rsidRDefault="00BB180C" w:rsidP="00BB180C">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DAE054D" w14:textId="77777777" w:rsidR="00BB180C" w:rsidRPr="00EA6502" w:rsidRDefault="00BB180C" w:rsidP="00BB180C">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80E206F" w14:textId="77777777" w:rsidR="00BB180C" w:rsidRPr="00EA6502" w:rsidRDefault="00BB180C" w:rsidP="00BB180C">
            <w:pPr>
              <w:pStyle w:val="TableHeader"/>
              <w:rPr>
                <w:sz w:val="20"/>
                <w:szCs w:val="20"/>
              </w:rPr>
            </w:pPr>
            <w:r w:rsidRPr="00EA6502">
              <w:rPr>
                <w:sz w:val="20"/>
                <w:szCs w:val="20"/>
              </w:rPr>
              <w:t>Description</w:t>
            </w:r>
          </w:p>
        </w:tc>
      </w:tr>
      <w:tr w:rsidR="00BB180C" w14:paraId="1A23068C"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225911EE"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4E118C82" w14:textId="77777777" w:rsidR="00BB180C" w:rsidRPr="001775A9" w:rsidRDefault="00BB180C" w:rsidP="00BB180C">
            <w:pPr>
              <w:pStyle w:val="Table"/>
              <w:rPr>
                <w:i/>
                <w:color w:val="7F7F7F" w:themeColor="text1" w:themeTint="80"/>
                <w:lang w:val="en-US"/>
              </w:rPr>
            </w:pPr>
            <w:r>
              <w:rPr>
                <w:i/>
                <w:color w:val="7F7F7F" w:themeColor="text1" w:themeTint="80"/>
                <w:lang w:val="en-US"/>
              </w:rPr>
              <w:t>homeAddress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12484826" w14:textId="77777777" w:rsidR="00BB180C" w:rsidRPr="001775A9" w:rsidRDefault="00BB180C" w:rsidP="00BB180C">
            <w:pPr>
              <w:pStyle w:val="Table"/>
              <w:rPr>
                <w:i/>
                <w:color w:val="7F7F7F" w:themeColor="text1" w:themeTint="80"/>
                <w:lang w:val="en-US"/>
              </w:rPr>
            </w:pPr>
            <w:r>
              <w:rPr>
                <w:i/>
                <w:color w:val="7F7F7F"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7A048303" w14:textId="77777777" w:rsidR="00BB180C" w:rsidRPr="008D4447" w:rsidRDefault="00BB180C" w:rsidP="00BB180C">
            <w:pPr>
              <w:pStyle w:val="Table"/>
              <w:rPr>
                <w:i/>
                <w:lang w:val="en-US"/>
              </w:rPr>
            </w:pPr>
            <w:r>
              <w:rPr>
                <w:i/>
                <w:color w:val="7F7F7F" w:themeColor="text1" w:themeTint="80"/>
                <w:lang w:val="en-US"/>
              </w:rPr>
              <w:t>The main home address of Person</w:t>
            </w:r>
          </w:p>
        </w:tc>
      </w:tr>
      <w:tr w:rsidR="00BB180C" w:rsidRPr="00094425" w14:paraId="3ED622AF"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CBEF775" w14:textId="77777777" w:rsidR="00BB180C" w:rsidRPr="00094425" w:rsidRDefault="00BB180C" w:rsidP="00BB180C">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5283219" w14:textId="77777777" w:rsidR="00BB180C" w:rsidRPr="00094425" w:rsidRDefault="00BB180C" w:rsidP="00BB180C">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216C6D2" w14:textId="77777777" w:rsidR="00BB180C" w:rsidRPr="00094425" w:rsidRDefault="00BB180C" w:rsidP="00BB180C">
            <w:pPr>
              <w:pStyle w:val="TableHeader"/>
              <w:rPr>
                <w:sz w:val="20"/>
                <w:lang w:val="nb-NO"/>
              </w:rPr>
            </w:pPr>
            <w:r w:rsidRPr="00094425">
              <w:rPr>
                <w:sz w:val="20"/>
                <w:lang w:val="nb-NO"/>
              </w:rPr>
              <w:t>Value</w:t>
            </w:r>
          </w:p>
        </w:tc>
      </w:tr>
      <w:tr w:rsidR="00BB180C" w14:paraId="5F324D0E"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37FD567D"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CEBCBC3" w14:textId="77777777" w:rsidR="00BB180C" w:rsidRDefault="00BB180C" w:rsidP="00BB180C">
            <w:pPr>
              <w:pStyle w:val="Table"/>
              <w:rPr>
                <w:i/>
                <w:color w:val="7F7F7F" w:themeColor="text1" w:themeTint="80"/>
                <w:lang w:val="nb-NO"/>
              </w:rPr>
            </w:pPr>
            <w:r>
              <w:rPr>
                <w:i/>
                <w:color w:val="7F7F7F"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4CF49CDB" w14:textId="77777777" w:rsidR="00BB180C" w:rsidRPr="008D4447" w:rsidRDefault="00BB180C" w:rsidP="00BB180C">
            <w:pPr>
              <w:pStyle w:val="Table"/>
              <w:rPr>
                <w:i/>
                <w:color w:val="7F7F7F" w:themeColor="text1" w:themeTint="80"/>
                <w:lang w:val="en-US"/>
              </w:rPr>
            </w:pPr>
            <w:r w:rsidRPr="008D4447">
              <w:rPr>
                <w:i/>
                <w:color w:val="7F7F7F" w:themeColor="text1" w:themeTint="80"/>
                <w:lang w:val="en-US"/>
              </w:rPr>
              <w:t xml:space="preserve">Trace into the </w:t>
            </w:r>
            <w:r>
              <w:rPr>
                <w:i/>
                <w:color w:val="7F7F7F" w:themeColor="text1" w:themeTint="80"/>
                <w:lang w:val="en-US"/>
              </w:rPr>
              <w:t>service specification data model</w:t>
            </w:r>
            <w:r w:rsidRPr="008D4447">
              <w:rPr>
                <w:i/>
                <w:color w:val="7F7F7F" w:themeColor="text1" w:themeTint="80"/>
                <w:lang w:val="en-US"/>
              </w:rPr>
              <w:t xml:space="preserve"> for </w:t>
            </w:r>
            <w:r>
              <w:rPr>
                <w:i/>
                <w:color w:val="7F7F7F" w:themeColor="text1" w:themeTint="80"/>
                <w:lang w:val="en-US"/>
              </w:rPr>
              <w:t>homeAdd</w:t>
            </w:r>
          </w:p>
        </w:tc>
      </w:tr>
      <w:tr w:rsidR="00BB180C" w14:paraId="36A39A0D"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27C30793"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006650D" w14:textId="77777777" w:rsidR="00BB180C" w:rsidRPr="00094425" w:rsidRDefault="00BB180C" w:rsidP="00BB180C">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105F649D" w14:textId="77777777" w:rsidR="00BB180C" w:rsidRPr="008D4447" w:rsidRDefault="00BB180C" w:rsidP="00BB180C">
            <w:pPr>
              <w:pStyle w:val="Table"/>
              <w:ind w:right="0"/>
              <w:rPr>
                <w:i/>
              </w:rPr>
            </w:pPr>
            <w:r w:rsidRPr="008D4447">
              <w:rPr>
                <w:i/>
                <w:color w:val="7F7F7F" w:themeColor="text1" w:themeTint="80"/>
                <w:lang w:val="en-US"/>
              </w:rPr>
              <w:t xml:space="preserve">Trace into the logical or physical model for the </w:t>
            </w:r>
            <w:r>
              <w:rPr>
                <w:i/>
                <w:color w:val="7F7F7F" w:themeColor="text1" w:themeTint="80"/>
                <w:lang w:val="en-US"/>
              </w:rPr>
              <w:t>homeAddress</w:t>
            </w:r>
          </w:p>
        </w:tc>
      </w:tr>
      <w:tr w:rsidR="00BB180C" w:rsidRPr="00EA6502" w14:paraId="142B96D3"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3D59C300"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79ABC4E" w14:textId="77777777" w:rsidR="00BB180C" w:rsidRPr="00EA6502" w:rsidRDefault="00BB180C" w:rsidP="00BB180C">
            <w:pPr>
              <w:pStyle w:val="TableHeader"/>
              <w:rPr>
                <w:sz w:val="20"/>
                <w:szCs w:val="20"/>
              </w:rPr>
            </w:pPr>
            <w:r w:rsidRPr="00EA6502">
              <w:rPr>
                <w:sz w:val="20"/>
                <w:szCs w:val="20"/>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636C5FE" w14:textId="77777777" w:rsidR="00BB180C" w:rsidRPr="00EA6502" w:rsidRDefault="00BB180C" w:rsidP="00BB180C">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5669F4" w14:textId="77777777" w:rsidR="00BB180C" w:rsidRPr="00EA6502" w:rsidRDefault="00BB180C" w:rsidP="00BB180C">
            <w:pPr>
              <w:pStyle w:val="TableHeader"/>
              <w:rPr>
                <w:sz w:val="20"/>
                <w:szCs w:val="20"/>
              </w:rPr>
            </w:pPr>
            <w:r w:rsidRPr="00EA6502">
              <w:rPr>
                <w:sz w:val="20"/>
                <w:szCs w:val="20"/>
              </w:rPr>
              <w:t>Description</w:t>
            </w:r>
          </w:p>
        </w:tc>
      </w:tr>
      <w:tr w:rsidR="00BB180C" w14:paraId="7ED37A72"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6745E6AE"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7FAF8CBB" w14:textId="77777777" w:rsidR="00BB180C" w:rsidRPr="001775A9" w:rsidRDefault="00BB180C" w:rsidP="00BB180C">
            <w:pPr>
              <w:pStyle w:val="Table"/>
              <w:rPr>
                <w:i/>
                <w:color w:val="7F7F7F" w:themeColor="text1" w:themeTint="80"/>
                <w:lang w:val="en-US"/>
              </w:rPr>
            </w:pPr>
            <w:r>
              <w:rPr>
                <w:i/>
                <w:color w:val="7F7F7F" w:themeColor="text1" w:themeTint="80"/>
                <w:lang w:val="en-US"/>
              </w:rPr>
              <w:t>2ndAddress</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0CB6D4E1" w14:textId="77777777" w:rsidR="00BB180C" w:rsidRPr="001775A9" w:rsidRDefault="00BB180C" w:rsidP="00BB180C">
            <w:pPr>
              <w:pStyle w:val="Table"/>
              <w:rPr>
                <w:i/>
                <w:color w:val="7F7F7F" w:themeColor="text1" w:themeTint="80"/>
                <w:lang w:val="en-US"/>
              </w:rPr>
            </w:pPr>
            <w:r>
              <w:rPr>
                <w:i/>
                <w:color w:val="7F7F7F" w:themeColor="text1" w:themeTint="80"/>
                <w:lang w:val="en-US"/>
              </w:rPr>
              <w:t>Address</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5D11616D" w14:textId="77777777" w:rsidR="00BB180C" w:rsidRPr="008D4447" w:rsidRDefault="00BB180C" w:rsidP="00BB180C">
            <w:pPr>
              <w:pStyle w:val="Table"/>
              <w:rPr>
                <w:i/>
                <w:lang w:val="en-US"/>
              </w:rPr>
            </w:pPr>
            <w:r>
              <w:rPr>
                <w:i/>
                <w:color w:val="7F7F7F" w:themeColor="text1" w:themeTint="80"/>
                <w:lang w:val="en-US"/>
              </w:rPr>
              <w:t>Any second address of Person (optional)</w:t>
            </w:r>
          </w:p>
        </w:tc>
      </w:tr>
      <w:tr w:rsidR="00BB180C" w:rsidRPr="00094425" w14:paraId="4754A207"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20D5E2E" w14:textId="77777777" w:rsidR="00BB180C" w:rsidRPr="00094425" w:rsidRDefault="00BB180C" w:rsidP="00BB180C">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5E2BA71" w14:textId="77777777" w:rsidR="00BB180C" w:rsidRPr="00094425" w:rsidRDefault="00BB180C" w:rsidP="00BB180C">
            <w:pPr>
              <w:pStyle w:val="TableHeader"/>
              <w:rPr>
                <w:sz w:val="20"/>
              </w:rPr>
            </w:pPr>
            <w:r w:rsidRPr="00094425">
              <w:rPr>
                <w:sz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6174F94" w14:textId="77777777" w:rsidR="00BB180C" w:rsidRPr="00094425" w:rsidRDefault="00BB180C" w:rsidP="00BB180C">
            <w:pPr>
              <w:pStyle w:val="TableHeader"/>
              <w:rPr>
                <w:sz w:val="20"/>
                <w:lang w:val="nb-NO"/>
              </w:rPr>
            </w:pPr>
            <w:r w:rsidRPr="00094425">
              <w:rPr>
                <w:sz w:val="20"/>
                <w:lang w:val="nb-NO"/>
              </w:rPr>
              <w:t>Value</w:t>
            </w:r>
          </w:p>
        </w:tc>
      </w:tr>
      <w:tr w:rsidR="00BB180C" w14:paraId="1E611336"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4D8C867"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5B8CD36F" w14:textId="77777777" w:rsidR="00BB180C" w:rsidRPr="00094425" w:rsidRDefault="00BB180C" w:rsidP="00BB180C">
            <w:pPr>
              <w:pStyle w:val="Table"/>
              <w:rPr>
                <w:i/>
              </w:rPr>
            </w:pPr>
            <w:r>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4498361F" w14:textId="77777777" w:rsidR="00BB180C" w:rsidRPr="008D4447" w:rsidRDefault="00BB180C" w:rsidP="00BB180C">
            <w:pPr>
              <w:pStyle w:val="Table"/>
              <w:rPr>
                <w:i/>
              </w:rPr>
            </w:pPr>
            <w:r w:rsidRPr="008D4447">
              <w:rPr>
                <w:i/>
                <w:color w:val="7F7F7F" w:themeColor="text1" w:themeTint="80"/>
                <w:lang w:val="en-US"/>
              </w:rPr>
              <w:t xml:space="preserve">Trace into the logical or physical model for the </w:t>
            </w:r>
            <w:r>
              <w:rPr>
                <w:i/>
                <w:color w:val="7F7F7F" w:themeColor="text1" w:themeTint="80"/>
                <w:lang w:val="en-US"/>
              </w:rPr>
              <w:t>2ndAddress</w:t>
            </w:r>
          </w:p>
        </w:tc>
      </w:tr>
      <w:tr w:rsidR="00BB180C" w:rsidRPr="00EA6502" w14:paraId="4DE3C258" w14:textId="77777777" w:rsidTr="00BB180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D2AD131" w14:textId="77777777" w:rsidR="00BB180C" w:rsidRPr="00EA6502" w:rsidRDefault="00BB180C" w:rsidP="00BB180C">
            <w:pPr>
              <w:pStyle w:val="TableHeader"/>
              <w:rPr>
                <w:sz w:val="20"/>
                <w:szCs w:val="20"/>
              </w:rPr>
            </w:pPr>
            <w:r w:rsidRPr="00EA6502">
              <w:rPr>
                <w:sz w:val="20"/>
                <w:szCs w:val="20"/>
                <w:lang w:val="nb-NO"/>
              </w:rPr>
              <w:t xml:space="preserve">Element </w:t>
            </w:r>
            <w:r w:rsidRPr="00EA6502">
              <w:rPr>
                <w:sz w:val="20"/>
                <w:szCs w:val="20"/>
              </w:rPr>
              <w:t>Name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EA7FEB9" w14:textId="77777777" w:rsidR="00BB180C" w:rsidRPr="00EA6502" w:rsidRDefault="00BB180C" w:rsidP="00BB180C">
            <w:pPr>
              <w:pStyle w:val="TableHeader"/>
              <w:rPr>
                <w:sz w:val="20"/>
                <w:szCs w:val="20"/>
                <w:lang w:val="nb-NO"/>
              </w:rPr>
            </w:pPr>
            <w:r w:rsidRPr="00EA6502">
              <w:rPr>
                <w:sz w:val="20"/>
                <w:szCs w:val="20"/>
              </w:rPr>
              <w:t>Description</w:t>
            </w:r>
          </w:p>
        </w:tc>
      </w:tr>
      <w:tr w:rsidR="00BB180C" w14:paraId="6AC2EB65" w14:textId="77777777" w:rsidTr="00BB180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35A37A38" w14:textId="77777777" w:rsidR="00BB180C" w:rsidRPr="001775A9" w:rsidRDefault="00BB180C" w:rsidP="00BB180C">
            <w:pPr>
              <w:pStyle w:val="Table"/>
              <w:rPr>
                <w:i/>
                <w:color w:val="7F7F7F" w:themeColor="text1" w:themeTint="80"/>
                <w:lang w:val="en-US"/>
              </w:rPr>
            </w:pPr>
            <w:r>
              <w:rPr>
                <w:i/>
                <w:color w:val="7F7F7F" w:themeColor="text1" w:themeTint="80"/>
                <w:lang w:val="en-US"/>
              </w:rPr>
              <w:t>Address</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B947E6C" w14:textId="77777777" w:rsidR="00BB180C" w:rsidRDefault="00BB180C" w:rsidP="00BB180C">
            <w:pPr>
              <w:pStyle w:val="Table"/>
            </w:pPr>
            <w:r w:rsidRPr="008D4447">
              <w:rPr>
                <w:i/>
                <w:color w:val="7F7F7F" w:themeColor="text1" w:themeTint="80"/>
                <w:lang w:val="en-US"/>
              </w:rPr>
              <w:t xml:space="preserve">Describe here the </w:t>
            </w:r>
            <w:r>
              <w:rPr>
                <w:i/>
                <w:color w:val="7F7F7F" w:themeColor="text1" w:themeTint="80"/>
                <w:lang w:val="en-US"/>
              </w:rPr>
              <w:t>Address</w:t>
            </w:r>
            <w:r w:rsidRPr="008D4447">
              <w:rPr>
                <w:i/>
                <w:color w:val="7F7F7F" w:themeColor="text1" w:themeTint="80"/>
                <w:lang w:val="en-US"/>
              </w:rPr>
              <w:t xml:space="preserve"> structure.</w:t>
            </w:r>
          </w:p>
        </w:tc>
      </w:tr>
      <w:tr w:rsidR="00BB180C" w:rsidRPr="00EA6502" w14:paraId="3CB0683B"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2CD6CB0"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DCF8477" w14:textId="77777777" w:rsidR="00BB180C" w:rsidRPr="00EA6502" w:rsidRDefault="00BB180C" w:rsidP="00BB180C">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D198B9F" w14:textId="77777777" w:rsidR="00BB180C" w:rsidRPr="00EA6502" w:rsidRDefault="00BB180C" w:rsidP="00BB180C">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80E03B1" w14:textId="77777777" w:rsidR="00BB180C" w:rsidRPr="00EA6502" w:rsidRDefault="00BB180C" w:rsidP="00BB180C">
            <w:pPr>
              <w:pStyle w:val="TableHeader"/>
              <w:rPr>
                <w:sz w:val="20"/>
                <w:szCs w:val="20"/>
              </w:rPr>
            </w:pPr>
            <w:r w:rsidRPr="00EA6502">
              <w:rPr>
                <w:sz w:val="20"/>
                <w:szCs w:val="20"/>
              </w:rPr>
              <w:t>Description</w:t>
            </w:r>
          </w:p>
        </w:tc>
      </w:tr>
      <w:tr w:rsidR="00BB180C" w14:paraId="7B32AEF3"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569B6B7C"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23775BE6" w14:textId="77777777" w:rsidR="00BB180C" w:rsidRPr="001775A9" w:rsidRDefault="00BB180C" w:rsidP="00BB180C">
            <w:pPr>
              <w:pStyle w:val="Table"/>
              <w:rPr>
                <w:i/>
                <w:color w:val="7F7F7F" w:themeColor="text1" w:themeTint="80"/>
                <w:lang w:val="en-US"/>
              </w:rPr>
            </w:pPr>
            <w:r>
              <w:rPr>
                <w:i/>
                <w:color w:val="7F7F7F" w:themeColor="text1" w:themeTint="80"/>
                <w:lang w:val="en-US"/>
              </w:rPr>
              <w:t>number</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350D56F4" w14:textId="77777777" w:rsidR="00BB180C" w:rsidRPr="001775A9" w:rsidRDefault="00BB180C" w:rsidP="00BB180C">
            <w:pPr>
              <w:pStyle w:val="Table"/>
              <w:rPr>
                <w:i/>
                <w:color w:val="7F7F7F" w:themeColor="text1" w:themeTint="80"/>
                <w:lang w:val="en-US"/>
              </w:rPr>
            </w:pPr>
            <w:r>
              <w:rPr>
                <w:i/>
                <w:color w:val="7F7F7F" w:themeColor="text1" w:themeTint="80"/>
                <w:lang w:val="en-US"/>
              </w:rPr>
              <w:t>String</w:t>
            </w: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5BCDA4A8" w14:textId="77777777" w:rsidR="00BB180C" w:rsidRPr="008D4447" w:rsidRDefault="00BB180C" w:rsidP="00BB180C">
            <w:pPr>
              <w:pStyle w:val="Table"/>
              <w:rPr>
                <w:i/>
              </w:rPr>
            </w:pPr>
            <w:r w:rsidRPr="008D4447">
              <w:rPr>
                <w:i/>
                <w:color w:val="7F7F7F" w:themeColor="text1" w:themeTint="80"/>
                <w:lang w:val="en-US"/>
              </w:rPr>
              <w:t xml:space="preserve">Description of </w:t>
            </w:r>
            <w:r>
              <w:rPr>
                <w:i/>
                <w:color w:val="7F7F7F" w:themeColor="text1" w:themeTint="80"/>
                <w:lang w:val="en-US"/>
              </w:rPr>
              <w:t>number</w:t>
            </w:r>
            <w:r w:rsidRPr="008D4447">
              <w:rPr>
                <w:i/>
                <w:color w:val="7F7F7F" w:themeColor="text1" w:themeTint="80"/>
                <w:lang w:val="en-US"/>
              </w:rPr>
              <w:t xml:space="preserve"> goes here.</w:t>
            </w:r>
          </w:p>
        </w:tc>
      </w:tr>
      <w:tr w:rsidR="00BB180C" w:rsidRPr="00EA6502" w14:paraId="1142C26F"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626E8C06" w14:textId="77777777" w:rsidR="00BB180C" w:rsidRPr="00EA6502" w:rsidRDefault="00BB180C" w:rsidP="00BB180C">
            <w:pPr>
              <w:pStyle w:val="TableHeader"/>
              <w:rPr>
                <w:sz w:val="20"/>
                <w:szCs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45FEA3D0" w14:textId="77777777" w:rsidR="00BB180C" w:rsidRPr="00EA6502" w:rsidRDefault="00BB180C" w:rsidP="00BB180C">
            <w:pPr>
              <w:pStyle w:val="TableHeader"/>
              <w:rPr>
                <w:sz w:val="20"/>
                <w:szCs w:val="20"/>
              </w:rPr>
            </w:pPr>
            <w:r w:rsidRPr="00EA6502">
              <w:rPr>
                <w:sz w:val="20"/>
                <w:szCs w:val="20"/>
                <w:lang w:val="nb-NO"/>
              </w:rPr>
              <w:t>Tracing Information</w:t>
            </w: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4DF300A" w14:textId="77777777" w:rsidR="00BB180C" w:rsidRPr="00EA6502" w:rsidRDefault="00BB180C" w:rsidP="00BB180C">
            <w:pPr>
              <w:pStyle w:val="TableHeader"/>
              <w:rPr>
                <w:sz w:val="20"/>
                <w:szCs w:val="20"/>
                <w:lang w:val="nb-NO"/>
              </w:rPr>
            </w:pPr>
            <w:r w:rsidRPr="00EA6502">
              <w:rPr>
                <w:sz w:val="20"/>
                <w:szCs w:val="20"/>
                <w:lang w:val="nb-NO"/>
              </w:rPr>
              <w:t>Value</w:t>
            </w:r>
          </w:p>
        </w:tc>
      </w:tr>
      <w:tr w:rsidR="00BB180C" w14:paraId="6B7B64CC"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929C4C9"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626F3027" w14:textId="77777777" w:rsidR="00BB180C" w:rsidRDefault="00BB180C" w:rsidP="00BB180C">
            <w:pPr>
              <w:pStyle w:val="Table"/>
              <w:rPr>
                <w:i/>
                <w:color w:val="7F7F7F" w:themeColor="text1" w:themeTint="80"/>
                <w:lang w:val="nb-NO"/>
              </w:rPr>
            </w:pPr>
            <w:r>
              <w:rPr>
                <w:i/>
                <w:color w:val="7F7F7F" w:themeColor="text1" w:themeTint="80"/>
                <w:lang w:val="nb-NO"/>
              </w:rPr>
              <w:t>Spec.data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5E973FE7" w14:textId="77777777" w:rsidR="00BB180C" w:rsidRPr="008D4447" w:rsidRDefault="00BB180C" w:rsidP="00BB180C">
            <w:pPr>
              <w:pStyle w:val="Table"/>
              <w:rPr>
                <w:i/>
                <w:color w:val="7F7F7F" w:themeColor="text1" w:themeTint="80"/>
                <w:lang w:val="en-US"/>
              </w:rPr>
            </w:pPr>
            <w:r w:rsidRPr="008D4447">
              <w:rPr>
                <w:i/>
                <w:color w:val="7F7F7F" w:themeColor="text1" w:themeTint="80"/>
                <w:lang w:val="en-US"/>
              </w:rPr>
              <w:t xml:space="preserve">Trace into the </w:t>
            </w:r>
            <w:r>
              <w:rPr>
                <w:i/>
                <w:color w:val="7F7F7F" w:themeColor="text1" w:themeTint="80"/>
                <w:lang w:val="en-US"/>
              </w:rPr>
              <w:t>service specification data model</w:t>
            </w:r>
            <w:r w:rsidRPr="008D4447">
              <w:rPr>
                <w:i/>
                <w:color w:val="7F7F7F" w:themeColor="text1" w:themeTint="80"/>
                <w:lang w:val="en-US"/>
              </w:rPr>
              <w:t xml:space="preserve"> for </w:t>
            </w:r>
            <w:r>
              <w:rPr>
                <w:i/>
                <w:color w:val="7F7F7F" w:themeColor="text1" w:themeTint="80"/>
                <w:lang w:val="en-US"/>
              </w:rPr>
              <w:t>the number attribute</w:t>
            </w:r>
          </w:p>
        </w:tc>
      </w:tr>
      <w:tr w:rsidR="00BB180C" w:rsidRPr="000151DA" w14:paraId="63011065"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77D6C4D1" w14:textId="77777777" w:rsidR="00BB180C" w:rsidRPr="000151DA" w:rsidRDefault="00BB180C" w:rsidP="00BB180C">
            <w:pPr>
              <w:pStyle w:val="Table"/>
              <w:rPr>
                <w:b/>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0549768C" w14:textId="77777777" w:rsidR="00BB180C" w:rsidRPr="00C72624" w:rsidRDefault="00BB180C" w:rsidP="00BB180C">
            <w:pPr>
              <w:pStyle w:val="Table"/>
              <w:rPr>
                <w:i/>
              </w:rPr>
            </w:pPr>
            <w:r w:rsidRPr="00C72624">
              <w:rPr>
                <w:i/>
                <w:color w:val="7F7F7F" w:themeColor="text1" w:themeTint="80"/>
                <w:lang w:val="nb-NO"/>
              </w:rPr>
              <w:t>External model trace</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6E558CA2" w14:textId="77777777" w:rsidR="00BB180C" w:rsidRPr="00C72624" w:rsidRDefault="00BB180C" w:rsidP="00BB180C">
            <w:pPr>
              <w:pStyle w:val="Table"/>
              <w:rPr>
                <w:i/>
              </w:rPr>
            </w:pPr>
            <w:r w:rsidRPr="00C72624">
              <w:rPr>
                <w:i/>
                <w:color w:val="7F7F7F" w:themeColor="text1" w:themeTint="80"/>
                <w:lang w:val="en-US"/>
              </w:rPr>
              <w:t xml:space="preserve">Trace into the logical or physical model for </w:t>
            </w:r>
            <w:r>
              <w:rPr>
                <w:i/>
                <w:color w:val="7F7F7F" w:themeColor="text1" w:themeTint="80"/>
                <w:lang w:val="en-US"/>
              </w:rPr>
              <w:t xml:space="preserve">the number </w:t>
            </w:r>
            <w:r w:rsidRPr="00C72624">
              <w:rPr>
                <w:i/>
                <w:color w:val="7F7F7F" w:themeColor="text1" w:themeTint="80"/>
                <w:lang w:val="en-US"/>
              </w:rPr>
              <w:t xml:space="preserve">attribute </w:t>
            </w:r>
          </w:p>
        </w:tc>
      </w:tr>
      <w:tr w:rsidR="00BB180C" w:rsidRPr="00EA6502" w14:paraId="5E764C00" w14:textId="77777777" w:rsidTr="00BB180C">
        <w:trPr>
          <w:trHeight w:val="230"/>
          <w:tblHeader/>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3ADEE21C" w14:textId="77777777" w:rsidR="00BB180C" w:rsidRPr="00EA6502" w:rsidRDefault="00BB180C" w:rsidP="00BB180C">
            <w:pPr>
              <w:pStyle w:val="TableHeader"/>
              <w:rPr>
                <w:sz w:val="20"/>
                <w:szCs w:val="20"/>
              </w:rPr>
            </w:pPr>
          </w:p>
        </w:tc>
        <w:tc>
          <w:tcPr>
            <w:tcW w:w="2295"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139529D6" w14:textId="77777777" w:rsidR="00BB180C" w:rsidRPr="00EA6502" w:rsidRDefault="00BB180C" w:rsidP="00BB180C">
            <w:pPr>
              <w:pStyle w:val="TableHeader"/>
              <w:rPr>
                <w:sz w:val="20"/>
                <w:szCs w:val="20"/>
              </w:rPr>
            </w:pPr>
            <w:r w:rsidRPr="00EA6502">
              <w:rPr>
                <w:sz w:val="20"/>
                <w:szCs w:val="20"/>
                <w:lang w:val="nb-NO"/>
              </w:rPr>
              <w:t>Attribute Name</w:t>
            </w:r>
          </w:p>
        </w:tc>
        <w:tc>
          <w:tcPr>
            <w:tcW w:w="170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5C72AC2A" w14:textId="77777777" w:rsidR="00BB180C" w:rsidRPr="00EA6502" w:rsidRDefault="00BB180C" w:rsidP="00BB180C">
            <w:pPr>
              <w:pStyle w:val="TableHeader"/>
              <w:rPr>
                <w:sz w:val="20"/>
                <w:szCs w:val="20"/>
              </w:rPr>
            </w:pPr>
            <w:r w:rsidRPr="00EA6502">
              <w:rPr>
                <w:sz w:val="20"/>
                <w:szCs w:val="20"/>
                <w:lang w:val="nb-NO"/>
              </w:rPr>
              <w:t>Type</w:t>
            </w:r>
          </w:p>
        </w:tc>
        <w:tc>
          <w:tcPr>
            <w:tcW w:w="5245" w:type="dxa"/>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3643B4A7" w14:textId="77777777" w:rsidR="00BB180C" w:rsidRPr="00EA6502" w:rsidRDefault="00BB180C" w:rsidP="00BB180C">
            <w:pPr>
              <w:pStyle w:val="TableHeader"/>
              <w:rPr>
                <w:sz w:val="20"/>
                <w:szCs w:val="20"/>
              </w:rPr>
            </w:pPr>
            <w:r w:rsidRPr="00EA6502">
              <w:rPr>
                <w:sz w:val="20"/>
                <w:szCs w:val="20"/>
              </w:rPr>
              <w:t>Description</w:t>
            </w:r>
          </w:p>
        </w:tc>
      </w:tr>
      <w:tr w:rsidR="00BB180C" w14:paraId="73BD65E3" w14:textId="77777777" w:rsidTr="00BB180C">
        <w:trPr>
          <w:trHeight w:val="2"/>
        </w:trPr>
        <w:tc>
          <w:tcPr>
            <w:tcW w:w="540" w:type="dxa"/>
            <w:tcBorders>
              <w:top w:val="single" w:sz="2" w:space="0" w:color="auto"/>
              <w:left w:val="single" w:sz="2" w:space="0" w:color="auto"/>
              <w:bottom w:val="single" w:sz="2" w:space="0" w:color="auto"/>
              <w:right w:val="single" w:sz="2" w:space="0" w:color="auto"/>
            </w:tcBorders>
            <w:shd w:val="clear" w:color="auto" w:fill="FFFFFF"/>
          </w:tcPr>
          <w:p w14:paraId="7B4E73F6" w14:textId="77777777" w:rsidR="00BB180C" w:rsidRDefault="00BB180C" w:rsidP="00BB180C">
            <w:pPr>
              <w:pStyle w:val="Table"/>
            </w:pPr>
          </w:p>
        </w:tc>
        <w:tc>
          <w:tcPr>
            <w:tcW w:w="2295" w:type="dxa"/>
            <w:gridSpan w:val="2"/>
            <w:tcBorders>
              <w:top w:val="single" w:sz="2" w:space="0" w:color="auto"/>
              <w:left w:val="single" w:sz="2" w:space="0" w:color="auto"/>
              <w:bottom w:val="single" w:sz="2" w:space="0" w:color="auto"/>
              <w:right w:val="single" w:sz="2" w:space="0" w:color="auto"/>
            </w:tcBorders>
            <w:shd w:val="clear" w:color="auto" w:fill="FFFFFF"/>
          </w:tcPr>
          <w:p w14:paraId="0BC3AE04" w14:textId="77777777" w:rsidR="00BB180C" w:rsidRPr="001775A9" w:rsidRDefault="00BB180C" w:rsidP="00BB180C">
            <w:pPr>
              <w:pStyle w:val="Table"/>
              <w:ind w:left="0"/>
              <w:rPr>
                <w:i/>
                <w:color w:val="7F7F7F" w:themeColor="text1" w:themeTint="80"/>
                <w:lang w:val="en-US"/>
              </w:rPr>
            </w:pPr>
            <w:r>
              <w:rPr>
                <w:i/>
                <w:color w:val="7F7F7F" w:themeColor="text1" w:themeTint="80"/>
                <w:lang w:val="en-US"/>
              </w:rPr>
              <w:t>…</w:t>
            </w:r>
          </w:p>
        </w:tc>
        <w:tc>
          <w:tcPr>
            <w:tcW w:w="1701" w:type="dxa"/>
            <w:gridSpan w:val="2"/>
            <w:tcBorders>
              <w:top w:val="single" w:sz="2" w:space="0" w:color="auto"/>
              <w:left w:val="single" w:sz="2" w:space="0" w:color="auto"/>
              <w:bottom w:val="single" w:sz="2" w:space="0" w:color="auto"/>
              <w:right w:val="single" w:sz="2" w:space="0" w:color="auto"/>
            </w:tcBorders>
            <w:shd w:val="clear" w:color="auto" w:fill="FFFFFF"/>
          </w:tcPr>
          <w:p w14:paraId="6CF7767D" w14:textId="77777777" w:rsidR="00BB180C" w:rsidRPr="001775A9" w:rsidRDefault="00BB180C" w:rsidP="00BB180C">
            <w:pPr>
              <w:pStyle w:val="Table"/>
              <w:rPr>
                <w:i/>
                <w:color w:val="7F7F7F" w:themeColor="text1" w:themeTint="80"/>
                <w:lang w:val="en-US"/>
              </w:rPr>
            </w:pPr>
          </w:p>
        </w:tc>
        <w:tc>
          <w:tcPr>
            <w:tcW w:w="5245" w:type="dxa"/>
            <w:tcBorders>
              <w:top w:val="single" w:sz="2" w:space="0" w:color="auto"/>
              <w:left w:val="single" w:sz="2" w:space="0" w:color="auto"/>
              <w:bottom w:val="single" w:sz="2" w:space="0" w:color="auto"/>
              <w:right w:val="single" w:sz="2" w:space="0" w:color="auto"/>
            </w:tcBorders>
            <w:shd w:val="clear" w:color="auto" w:fill="FFFFFF"/>
          </w:tcPr>
          <w:p w14:paraId="6C898B99" w14:textId="77777777" w:rsidR="00BB180C" w:rsidRPr="008D4447" w:rsidRDefault="00BB180C" w:rsidP="00BB180C">
            <w:pPr>
              <w:pStyle w:val="Table"/>
              <w:rPr>
                <w:i/>
                <w:lang w:val="en-US"/>
              </w:rPr>
            </w:pPr>
          </w:p>
        </w:tc>
      </w:tr>
      <w:tr w:rsidR="00BB180C" w:rsidRPr="00094425" w14:paraId="3A2451F1"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43FAB8AA" w14:textId="77777777" w:rsidR="00BB180C" w:rsidRPr="00094425" w:rsidRDefault="00BB180C" w:rsidP="00BB180C">
            <w:pPr>
              <w:pStyle w:val="TableHeader"/>
              <w:rPr>
                <w:sz w:val="20"/>
              </w:rPr>
            </w:pPr>
          </w:p>
        </w:tc>
        <w:tc>
          <w:tcPr>
            <w:tcW w:w="2551"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48B2DB3" w14:textId="77777777" w:rsidR="00BB180C" w:rsidRPr="00094425" w:rsidRDefault="00BB180C" w:rsidP="00BB180C">
            <w:pPr>
              <w:pStyle w:val="TableHeader"/>
              <w:rPr>
                <w:sz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6A64DAA1" w14:textId="77777777" w:rsidR="00BB180C" w:rsidRPr="00094425" w:rsidRDefault="00BB180C" w:rsidP="00BB180C">
            <w:pPr>
              <w:pStyle w:val="TableHeader"/>
              <w:rPr>
                <w:sz w:val="20"/>
                <w:lang w:val="nb-NO"/>
              </w:rPr>
            </w:pPr>
          </w:p>
        </w:tc>
      </w:tr>
      <w:tr w:rsidR="00BB180C" w14:paraId="39989E83" w14:textId="77777777" w:rsidTr="00BB180C">
        <w:trPr>
          <w:trHeight w:val="2"/>
        </w:trPr>
        <w:tc>
          <w:tcPr>
            <w:tcW w:w="993" w:type="dxa"/>
            <w:gridSpan w:val="2"/>
            <w:tcBorders>
              <w:top w:val="single" w:sz="2" w:space="0" w:color="auto"/>
              <w:left w:val="single" w:sz="2" w:space="0" w:color="auto"/>
              <w:bottom w:val="single" w:sz="2" w:space="0" w:color="auto"/>
              <w:right w:val="single" w:sz="2" w:space="0" w:color="auto"/>
            </w:tcBorders>
            <w:shd w:val="clear" w:color="auto" w:fill="FFFFFF"/>
          </w:tcPr>
          <w:p w14:paraId="1E686345" w14:textId="77777777" w:rsidR="00BB180C" w:rsidRDefault="00BB180C" w:rsidP="00BB180C">
            <w:pPr>
              <w:pStyle w:val="Table"/>
            </w:pPr>
          </w:p>
        </w:tc>
        <w:tc>
          <w:tcPr>
            <w:tcW w:w="2551" w:type="dxa"/>
            <w:gridSpan w:val="2"/>
            <w:tcBorders>
              <w:top w:val="single" w:sz="2" w:space="0" w:color="auto"/>
              <w:left w:val="single" w:sz="2" w:space="0" w:color="auto"/>
              <w:bottom w:val="single" w:sz="2" w:space="0" w:color="auto"/>
              <w:right w:val="single" w:sz="2" w:space="0" w:color="auto"/>
            </w:tcBorders>
            <w:shd w:val="clear" w:color="auto" w:fill="FFFFFF"/>
          </w:tcPr>
          <w:p w14:paraId="25B503F1" w14:textId="77777777" w:rsidR="00BB180C" w:rsidRPr="00094425" w:rsidRDefault="00BB180C" w:rsidP="00BB180C">
            <w:pPr>
              <w:pStyle w:val="Table"/>
              <w:rPr>
                <w:i/>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2C64FF08" w14:textId="77777777" w:rsidR="00BB180C" w:rsidRPr="008D4447" w:rsidRDefault="00BB180C" w:rsidP="00BB180C">
            <w:pPr>
              <w:pStyle w:val="Table"/>
              <w:rPr>
                <w:i/>
              </w:rPr>
            </w:pPr>
          </w:p>
        </w:tc>
      </w:tr>
      <w:tr w:rsidR="00BB180C" w:rsidRPr="00EA6502" w14:paraId="1752D3B2" w14:textId="77777777" w:rsidTr="00BB180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2F05E1CE" w14:textId="77777777" w:rsidR="00BB180C" w:rsidRPr="00EA6502" w:rsidRDefault="00BB180C" w:rsidP="00BB180C">
            <w:pPr>
              <w:pStyle w:val="TableHeader"/>
              <w:rPr>
                <w:sz w:val="20"/>
                <w:szCs w:val="20"/>
              </w:rPr>
            </w:pPr>
          </w:p>
        </w:tc>
        <w:tc>
          <w:tcPr>
            <w:tcW w:w="6237" w:type="dxa"/>
            <w:gridSpan w:val="2"/>
            <w:tcBorders>
              <w:top w:val="single" w:sz="2" w:space="0" w:color="auto"/>
              <w:left w:val="single" w:sz="2" w:space="0" w:color="auto"/>
              <w:bottom w:val="single" w:sz="2" w:space="0" w:color="auto"/>
              <w:right w:val="single" w:sz="2" w:space="0" w:color="auto"/>
            </w:tcBorders>
            <w:shd w:val="clear" w:color="auto" w:fill="36FFF6" w:themeFill="accent3" w:themeFillTint="99"/>
          </w:tcPr>
          <w:p w14:paraId="0FB469FD" w14:textId="77777777" w:rsidR="00BB180C" w:rsidRPr="00EA6502" w:rsidRDefault="00BB180C" w:rsidP="00BB180C">
            <w:pPr>
              <w:pStyle w:val="TableHeader"/>
              <w:rPr>
                <w:sz w:val="20"/>
                <w:szCs w:val="20"/>
                <w:lang w:val="nb-NO"/>
              </w:rPr>
            </w:pPr>
          </w:p>
        </w:tc>
      </w:tr>
      <w:tr w:rsidR="00BB180C" w14:paraId="481DBE5F" w14:textId="77777777" w:rsidTr="00BB180C">
        <w:trPr>
          <w:trHeight w:val="242"/>
          <w:tblHeader/>
        </w:trPr>
        <w:tc>
          <w:tcPr>
            <w:tcW w:w="3544" w:type="dxa"/>
            <w:gridSpan w:val="4"/>
            <w:tcBorders>
              <w:top w:val="single" w:sz="2" w:space="0" w:color="auto"/>
              <w:left w:val="single" w:sz="2" w:space="0" w:color="auto"/>
              <w:bottom w:val="single" w:sz="2" w:space="0" w:color="auto"/>
              <w:right w:val="single" w:sz="2" w:space="0" w:color="auto"/>
            </w:tcBorders>
            <w:shd w:val="clear" w:color="auto" w:fill="FFFFFF"/>
          </w:tcPr>
          <w:p w14:paraId="5F9023C3" w14:textId="77777777" w:rsidR="00BB180C" w:rsidRDefault="00BB180C" w:rsidP="00BB180C">
            <w:pPr>
              <w:pStyle w:val="Table"/>
            </w:pPr>
          </w:p>
        </w:tc>
        <w:tc>
          <w:tcPr>
            <w:tcW w:w="6237" w:type="dxa"/>
            <w:gridSpan w:val="2"/>
            <w:tcBorders>
              <w:top w:val="single" w:sz="2" w:space="0" w:color="auto"/>
              <w:left w:val="single" w:sz="2" w:space="0" w:color="auto"/>
              <w:bottom w:val="single" w:sz="2" w:space="0" w:color="auto"/>
              <w:right w:val="single" w:sz="2" w:space="0" w:color="auto"/>
            </w:tcBorders>
            <w:shd w:val="clear" w:color="auto" w:fill="FFFFFF"/>
          </w:tcPr>
          <w:p w14:paraId="37B8D059" w14:textId="77777777" w:rsidR="00BB180C" w:rsidRDefault="00BB180C" w:rsidP="00BB180C">
            <w:pPr>
              <w:pStyle w:val="Table"/>
            </w:pPr>
          </w:p>
        </w:tc>
      </w:tr>
    </w:tbl>
    <w:p w14:paraId="381D2CC3" w14:textId="77777777" w:rsidR="00BB180C" w:rsidRDefault="00BB180C" w:rsidP="00BB180C"/>
    <w:p w14:paraId="524AFE0B" w14:textId="77777777" w:rsidR="00BB180C" w:rsidRDefault="00BB180C" w:rsidP="00BB180C">
      <w:r>
        <w:t xml:space="preserve">An XML schema for this data model is included in the formal service design xml file attached in </w:t>
      </w:r>
      <w:r>
        <w:fldChar w:fldCharType="begin"/>
      </w:r>
      <w:r>
        <w:instrText xml:space="preserve"> REF _Ref449427555 \r \h </w:instrText>
      </w:r>
      <w:r>
        <w:fldChar w:fldCharType="separate"/>
      </w:r>
      <w:r>
        <w:t>Appendix A</w:t>
      </w:r>
      <w:r>
        <w:fldChar w:fldCharType="end"/>
      </w:r>
      <w:r>
        <w:t>.</w:t>
      </w:r>
    </w:p>
    <w:p w14:paraId="2200D798" w14:textId="77777777" w:rsidR="00BB180C" w:rsidRDefault="00BB180C" w:rsidP="00762A4D">
      <w:pPr>
        <w:pStyle w:val="Heading2"/>
        <w:numPr>
          <w:ilvl w:val="1"/>
          <w:numId w:val="39"/>
        </w:numPr>
        <w:tabs>
          <w:tab w:val="left" w:pos="709"/>
        </w:tabs>
        <w:spacing w:before="200" w:line="276" w:lineRule="auto"/>
        <w:ind w:right="0"/>
      </w:pPr>
      <w:bookmarkStart w:id="161" w:name="_Toc459370119"/>
      <w:r>
        <w:t>Service Internal Data Model (optional)</w:t>
      </w:r>
      <w:bookmarkEnd w:id="161"/>
    </w:p>
    <w:p w14:paraId="155BB5C4" w14:textId="77777777" w:rsidR="00BB180C" w:rsidRPr="00990C10" w:rsidRDefault="00BB180C" w:rsidP="00BB180C">
      <w:pPr>
        <w:rPr>
          <w:i/>
          <w:color w:val="7F7F7F" w:themeColor="text1" w:themeTint="80"/>
        </w:rPr>
      </w:pPr>
      <w:r>
        <w:rPr>
          <w:i/>
          <w:color w:val="7F7F7F" w:themeColor="text1" w:themeTint="80"/>
        </w:rPr>
        <w:t>Optionally, this section may provide a description of the internal data model, as it seems appropriate to the service provider and/or the service consumer side. Such description might be helpful for the understanding as it provides additional information of how the service might be built. However, it has to be seen as exemplary only – it is not an authoritative part of the service design description.</w:t>
      </w:r>
    </w:p>
    <w:p w14:paraId="7A58E7FB" w14:textId="77777777" w:rsidR="00BB180C" w:rsidRPr="00652A71" w:rsidRDefault="00BB180C" w:rsidP="00762A4D">
      <w:pPr>
        <w:pStyle w:val="Heading1"/>
        <w:pageBreakBefore/>
        <w:numPr>
          <w:ilvl w:val="0"/>
          <w:numId w:val="39"/>
        </w:numPr>
        <w:tabs>
          <w:tab w:val="num" w:pos="432"/>
        </w:tabs>
        <w:spacing w:before="480" w:line="276" w:lineRule="auto"/>
        <w:ind w:left="493" w:hanging="493"/>
      </w:pPr>
      <w:bookmarkStart w:id="162" w:name="_Ref458686626"/>
      <w:bookmarkStart w:id="163" w:name="_Toc459370120"/>
      <w:r w:rsidRPr="00652A71">
        <w:lastRenderedPageBreak/>
        <w:t xml:space="preserve">Service </w:t>
      </w:r>
      <w:r>
        <w:t>I</w:t>
      </w:r>
      <w:r w:rsidRPr="00652A71">
        <w:t xml:space="preserve">nterface </w:t>
      </w:r>
      <w:r>
        <w:t>Design</w:t>
      </w:r>
      <w:bookmarkEnd w:id="162"/>
      <w:bookmarkEnd w:id="163"/>
    </w:p>
    <w:p w14:paraId="3FC888D6" w14:textId="77777777" w:rsidR="00BB180C" w:rsidRDefault="00BB180C" w:rsidP="00BB180C">
      <w:r>
        <w:t>This chapter describes the details of each service interface. One sub-chapter is provided for each Service Interface.</w:t>
      </w:r>
    </w:p>
    <w:p w14:paraId="0B364EF0" w14:textId="77777777" w:rsidR="00BB180C" w:rsidRDefault="00BB180C" w:rsidP="00BB180C">
      <w:r>
        <w:t xml:space="preserve">The Service Interface design covers the static design description while the dynamic design (behaviour) is described in chapter </w:t>
      </w:r>
      <w:r>
        <w:fldChar w:fldCharType="begin"/>
      </w:r>
      <w:r>
        <w:instrText xml:space="preserve"> REF _Ref444681126 \r \h </w:instrText>
      </w:r>
      <w:r>
        <w:fldChar w:fldCharType="separate"/>
      </w:r>
      <w:r>
        <w:t>7</w:t>
      </w:r>
      <w:r>
        <w:fldChar w:fldCharType="end"/>
      </w:r>
      <w:r>
        <w:t>.</w:t>
      </w:r>
    </w:p>
    <w:p w14:paraId="3D7F14D2" w14:textId="77777777" w:rsidR="00BB180C" w:rsidRDefault="00BB180C" w:rsidP="00BB180C">
      <w:pPr>
        <w:rPr>
          <w:i/>
          <w:color w:val="7F7F7F" w:themeColor="text1" w:themeTint="80"/>
        </w:rPr>
      </w:pPr>
      <w:r w:rsidRPr="00C95380">
        <w:rPr>
          <w:i/>
          <w:color w:val="7F7F7F" w:themeColor="text1" w:themeTint="80"/>
        </w:rPr>
        <w:t>The static interface description is vital since it describes how the interfaces shall be constructed.</w:t>
      </w:r>
      <w:r>
        <w:rPr>
          <w:i/>
          <w:color w:val="7F7F7F" w:themeColor="text1" w:themeTint="80"/>
        </w:rPr>
        <w:t xml:space="preserve"> The structure of this section is identical to the structure of the Service Interface Specifications section in the service specification document. This section may be limited to references to the service specification document, if all of the following conditions are fulfilled:</w:t>
      </w:r>
    </w:p>
    <w:p w14:paraId="4F4E88A4" w14:textId="77777777" w:rsidR="00BB180C" w:rsidRDefault="00BB180C" w:rsidP="00762A4D">
      <w:pPr>
        <w:pStyle w:val="ListParagraph"/>
        <w:numPr>
          <w:ilvl w:val="0"/>
          <w:numId w:val="45"/>
        </w:numPr>
        <w:spacing w:after="200" w:line="276" w:lineRule="auto"/>
        <w:rPr>
          <w:i/>
          <w:color w:val="7F7F7F" w:themeColor="text1" w:themeTint="80"/>
        </w:rPr>
      </w:pPr>
      <w:r w:rsidRPr="000B4DC5">
        <w:rPr>
          <w:i/>
          <w:color w:val="7F7F7F" w:themeColor="text1" w:themeTint="80"/>
        </w:rPr>
        <w:t>the service design reflects the service interfaces in a 1:1 manner</w:t>
      </w:r>
      <w:r>
        <w:rPr>
          <w:i/>
          <w:color w:val="7F7F7F" w:themeColor="text1" w:themeTint="80"/>
        </w:rPr>
        <w:t>,</w:t>
      </w:r>
    </w:p>
    <w:p w14:paraId="12DCD8F1" w14:textId="77777777" w:rsidR="00BB180C" w:rsidRDefault="00BB180C" w:rsidP="00762A4D">
      <w:pPr>
        <w:pStyle w:val="ListParagraph"/>
        <w:numPr>
          <w:ilvl w:val="0"/>
          <w:numId w:val="45"/>
        </w:numPr>
        <w:spacing w:after="200" w:line="276" w:lineRule="auto"/>
        <w:rPr>
          <w:i/>
          <w:color w:val="7F7F7F" w:themeColor="text1" w:themeTint="80"/>
        </w:rPr>
      </w:pPr>
      <w:r w:rsidRPr="000B4DC5">
        <w:rPr>
          <w:i/>
          <w:color w:val="7F7F7F" w:themeColor="text1" w:themeTint="80"/>
        </w:rPr>
        <w:t xml:space="preserve">the service interfaces are sufficiently </w:t>
      </w:r>
      <w:r>
        <w:rPr>
          <w:i/>
          <w:color w:val="7F7F7F" w:themeColor="text1" w:themeTint="80"/>
        </w:rPr>
        <w:t>described in the service specification,</w:t>
      </w:r>
    </w:p>
    <w:p w14:paraId="3D7B5577" w14:textId="77777777" w:rsidR="00BB180C" w:rsidRPr="000B4DC5" w:rsidRDefault="00BB180C" w:rsidP="00762A4D">
      <w:pPr>
        <w:pStyle w:val="ListParagraph"/>
        <w:numPr>
          <w:ilvl w:val="0"/>
          <w:numId w:val="45"/>
        </w:numPr>
        <w:spacing w:after="200" w:line="276" w:lineRule="auto"/>
        <w:rPr>
          <w:i/>
          <w:color w:val="7F7F7F" w:themeColor="text1" w:themeTint="80"/>
        </w:rPr>
      </w:pPr>
      <w:r>
        <w:rPr>
          <w:i/>
          <w:color w:val="7F7F7F" w:themeColor="text1" w:themeTint="80"/>
        </w:rPr>
        <w:t xml:space="preserve">the physical data model (section </w:t>
      </w:r>
      <w:r>
        <w:rPr>
          <w:i/>
          <w:color w:val="7F7F7F" w:themeColor="text1" w:themeTint="80"/>
        </w:rPr>
        <w:fldChar w:fldCharType="begin"/>
      </w:r>
      <w:r>
        <w:rPr>
          <w:i/>
          <w:color w:val="7F7F7F" w:themeColor="text1" w:themeTint="80"/>
        </w:rPr>
        <w:instrText xml:space="preserve"> REF _Ref447880650 \r \h </w:instrText>
      </w:r>
      <w:r>
        <w:rPr>
          <w:i/>
          <w:color w:val="7F7F7F" w:themeColor="text1" w:themeTint="80"/>
        </w:rPr>
      </w:r>
      <w:r>
        <w:rPr>
          <w:i/>
          <w:color w:val="7F7F7F" w:themeColor="text1" w:themeTint="80"/>
        </w:rPr>
        <w:fldChar w:fldCharType="separate"/>
      </w:r>
      <w:r>
        <w:rPr>
          <w:i/>
          <w:color w:val="7F7F7F" w:themeColor="text1" w:themeTint="80"/>
        </w:rPr>
        <w:t>5</w:t>
      </w:r>
      <w:r>
        <w:rPr>
          <w:i/>
          <w:color w:val="7F7F7F" w:themeColor="text1" w:themeTint="80"/>
        </w:rPr>
        <w:fldChar w:fldCharType="end"/>
      </w:r>
      <w:r>
        <w:rPr>
          <w:i/>
          <w:color w:val="7F7F7F" w:themeColor="text1" w:themeTint="80"/>
        </w:rPr>
        <w:t>) contains an unambiguous mapping of all payload data items of the service specification to the detailed physical data items.</w:t>
      </w:r>
    </w:p>
    <w:p w14:paraId="3F8A8DBF" w14:textId="77777777" w:rsidR="00BB180C" w:rsidRPr="00C95380" w:rsidRDefault="00BB180C" w:rsidP="00BB180C">
      <w:pPr>
        <w:rPr>
          <w:i/>
          <w:color w:val="7F7F7F" w:themeColor="text1" w:themeTint="80"/>
        </w:rPr>
      </w:pPr>
      <w:r w:rsidRPr="00C95380">
        <w:rPr>
          <w:i/>
          <w:color w:val="7F7F7F" w:themeColor="text1" w:themeTint="80"/>
        </w:rPr>
        <w:t>Architectural elements applicable for this description are:</w:t>
      </w:r>
    </w:p>
    <w:p w14:paraId="416CB838" w14:textId="77777777" w:rsidR="00BB180C" w:rsidRPr="00C95380" w:rsidRDefault="00BB180C" w:rsidP="00BB180C">
      <w:pPr>
        <w:pStyle w:val="BulletList1"/>
        <w:ind w:left="714" w:hanging="357"/>
        <w:rPr>
          <w:i/>
          <w:color w:val="7F7F7F" w:themeColor="text1" w:themeTint="80"/>
        </w:rPr>
      </w:pPr>
      <w:r w:rsidRPr="00C95380">
        <w:rPr>
          <w:i/>
          <w:color w:val="7F7F7F" w:themeColor="text1" w:themeTint="80"/>
        </w:rPr>
        <w:t>Service Interfaces</w:t>
      </w:r>
    </w:p>
    <w:p w14:paraId="02E42266" w14:textId="77777777" w:rsidR="00BB180C" w:rsidRPr="00C95380" w:rsidRDefault="00BB180C" w:rsidP="00BB180C">
      <w:pPr>
        <w:pStyle w:val="BulletList1"/>
        <w:ind w:left="714" w:hanging="357"/>
        <w:rPr>
          <w:i/>
          <w:color w:val="7F7F7F" w:themeColor="text1" w:themeTint="80"/>
        </w:rPr>
      </w:pPr>
      <w:r w:rsidRPr="00C95380">
        <w:rPr>
          <w:i/>
          <w:color w:val="7F7F7F" w:themeColor="text1" w:themeTint="80"/>
        </w:rPr>
        <w:t>Operations</w:t>
      </w:r>
      <w:r w:rsidRPr="00C95380">
        <w:rPr>
          <w:i/>
          <w:color w:val="7F7F7F" w:themeColor="text1" w:themeTint="80"/>
        </w:rPr>
        <w:br/>
        <w:t xml:space="preserve">Function or procedures which enable programmatic communication with a </w:t>
      </w:r>
      <w:r>
        <w:rPr>
          <w:i/>
          <w:color w:val="7F7F7F" w:themeColor="text1" w:themeTint="80"/>
        </w:rPr>
        <w:t>s</w:t>
      </w:r>
      <w:r w:rsidRPr="00C95380">
        <w:rPr>
          <w:i/>
          <w:color w:val="7F7F7F" w:themeColor="text1" w:themeTint="80"/>
        </w:rPr>
        <w:t xml:space="preserve">ervice via a </w:t>
      </w:r>
      <w:r>
        <w:rPr>
          <w:i/>
          <w:color w:val="7F7F7F" w:themeColor="text1" w:themeTint="80"/>
        </w:rPr>
        <w:t>s</w:t>
      </w:r>
      <w:r w:rsidRPr="00C95380">
        <w:rPr>
          <w:i/>
          <w:color w:val="7F7F7F" w:themeColor="text1" w:themeTint="80"/>
        </w:rPr>
        <w:t>ervice interface.</w:t>
      </w:r>
    </w:p>
    <w:p w14:paraId="050865AB" w14:textId="77777777" w:rsidR="00BB180C" w:rsidRPr="00C95380" w:rsidRDefault="00BB180C" w:rsidP="00BB180C">
      <w:pPr>
        <w:pStyle w:val="BulletList1"/>
        <w:spacing w:after="120"/>
        <w:ind w:left="714" w:hanging="357"/>
        <w:rPr>
          <w:i/>
          <w:color w:val="7F7F7F" w:themeColor="text1" w:themeTint="80"/>
        </w:rPr>
      </w:pPr>
      <w:r w:rsidRPr="00C95380">
        <w:rPr>
          <w:i/>
          <w:color w:val="7F7F7F" w:themeColor="text1" w:themeTint="80"/>
        </w:rPr>
        <w:t>Parameters</w:t>
      </w:r>
      <w:r w:rsidRPr="00C95380">
        <w:rPr>
          <w:i/>
          <w:color w:val="7F7F7F" w:themeColor="text1" w:themeTint="80"/>
        </w:rPr>
        <w:br/>
        <w:t xml:space="preserve">Constants or variables passed into or out of a </w:t>
      </w:r>
      <w:r>
        <w:rPr>
          <w:i/>
          <w:color w:val="7F7F7F" w:themeColor="text1" w:themeTint="80"/>
        </w:rPr>
        <w:t>s</w:t>
      </w:r>
      <w:r w:rsidRPr="00C95380">
        <w:rPr>
          <w:i/>
          <w:color w:val="7F7F7F" w:themeColor="text1" w:themeTint="80"/>
        </w:rPr>
        <w:t xml:space="preserve">ervice interface as part of the execution of an </w:t>
      </w:r>
      <w:r>
        <w:rPr>
          <w:i/>
          <w:color w:val="7F7F7F" w:themeColor="text1" w:themeTint="80"/>
        </w:rPr>
        <w:t>o</w:t>
      </w:r>
      <w:r w:rsidRPr="00C95380">
        <w:rPr>
          <w:i/>
          <w:color w:val="7F7F7F" w:themeColor="text1" w:themeTint="80"/>
        </w:rPr>
        <w:t>peration</w:t>
      </w:r>
    </w:p>
    <w:p w14:paraId="2E3116F5" w14:textId="77777777" w:rsidR="00BB180C" w:rsidRDefault="00BB180C" w:rsidP="00BB180C">
      <w:r w:rsidRPr="00C95380">
        <w:rPr>
          <w:i/>
          <w:color w:val="7F7F7F" w:themeColor="text1" w:themeTint="80"/>
        </w:rPr>
        <w:t xml:space="preserve">A Service may have one or more </w:t>
      </w:r>
      <w:r>
        <w:rPr>
          <w:i/>
          <w:color w:val="7F7F7F" w:themeColor="text1" w:themeTint="80"/>
        </w:rPr>
        <w:t>s</w:t>
      </w:r>
      <w:r w:rsidRPr="00C95380">
        <w:rPr>
          <w:i/>
          <w:color w:val="7F7F7F" w:themeColor="text1" w:themeTint="80"/>
        </w:rPr>
        <w:t>ervice Interfaces. Please describe each in separate sections below.</w:t>
      </w:r>
    </w:p>
    <w:p w14:paraId="2C4A8A90" w14:textId="77777777" w:rsidR="00BB180C" w:rsidRDefault="00BB180C" w:rsidP="00762A4D">
      <w:pPr>
        <w:pStyle w:val="Heading2"/>
        <w:numPr>
          <w:ilvl w:val="1"/>
          <w:numId w:val="39"/>
        </w:numPr>
        <w:tabs>
          <w:tab w:val="left" w:pos="709"/>
        </w:tabs>
        <w:spacing w:before="200" w:line="276" w:lineRule="auto"/>
        <w:ind w:right="0"/>
      </w:pPr>
      <w:bookmarkStart w:id="164" w:name="_Toc459370121"/>
      <w:r>
        <w:t xml:space="preserve">Service Interface </w:t>
      </w:r>
      <w:r w:rsidRPr="00FD75B9">
        <w:t>&lt;Interface Name&gt;</w:t>
      </w:r>
      <w:bookmarkEnd w:id="164"/>
    </w:p>
    <w:p w14:paraId="42B2918A" w14:textId="77777777" w:rsidR="00BB180C" w:rsidRPr="00C95380" w:rsidRDefault="00BB180C" w:rsidP="00BB180C">
      <w:pPr>
        <w:rPr>
          <w:i/>
          <w:color w:val="7F7F7F" w:themeColor="text1" w:themeTint="80"/>
        </w:rPr>
      </w:pPr>
      <w:r w:rsidRPr="00C95380">
        <w:rPr>
          <w:i/>
          <w:color w:val="7F7F7F" w:themeColor="text1" w:themeTint="80"/>
        </w:rPr>
        <w:t xml:space="preserve">Please explain the purpose, messaging pattern and architecture of the Interface. </w:t>
      </w:r>
    </w:p>
    <w:p w14:paraId="57862772" w14:textId="77777777" w:rsidR="00BB180C" w:rsidRPr="004F02B0" w:rsidRDefault="00BB180C" w:rsidP="00BB180C">
      <w:pPr>
        <w:rPr>
          <w:i/>
          <w:color w:val="7F7F7F" w:themeColor="text1" w:themeTint="80"/>
        </w:rPr>
      </w:pPr>
      <w:r w:rsidRPr="004F02B0">
        <w:rPr>
          <w:i/>
          <w:color w:val="7F7F7F" w:themeColor="text1" w:themeTint="80"/>
        </w:rPr>
        <w:t xml:space="preserve">A Service Interface supports one or several service operations. Each operation in the service interface </w:t>
      </w:r>
      <w:r>
        <w:rPr>
          <w:i/>
          <w:color w:val="7F7F7F" w:themeColor="text1" w:themeTint="80"/>
        </w:rPr>
        <w:t>shall</w:t>
      </w:r>
      <w:r w:rsidRPr="004F02B0">
        <w:rPr>
          <w:i/>
          <w:color w:val="7F7F7F" w:themeColor="text1" w:themeTint="80"/>
        </w:rPr>
        <w:t xml:space="preserve"> be described in the following sections.</w:t>
      </w:r>
    </w:p>
    <w:p w14:paraId="50A42D82" w14:textId="77777777" w:rsidR="00BB180C" w:rsidRDefault="00BB180C" w:rsidP="00762A4D">
      <w:pPr>
        <w:pStyle w:val="Heading3"/>
        <w:keepNext w:val="0"/>
        <w:keepLines w:val="0"/>
        <w:numPr>
          <w:ilvl w:val="2"/>
          <w:numId w:val="39"/>
        </w:numPr>
        <w:spacing w:before="0" w:after="200" w:line="276" w:lineRule="auto"/>
        <w:ind w:right="0"/>
        <w:contextualSpacing/>
      </w:pPr>
      <w:bookmarkStart w:id="165" w:name="_Toc459370122"/>
      <w:r>
        <w:t>Operation &lt;Operation Name&gt;</w:t>
      </w:r>
      <w:bookmarkEnd w:id="165"/>
    </w:p>
    <w:p w14:paraId="4572C00C" w14:textId="77777777" w:rsidR="00BB180C" w:rsidRPr="0095029F" w:rsidRDefault="00BB180C" w:rsidP="00BB180C">
      <w:pPr>
        <w:rPr>
          <w:i/>
          <w:color w:val="7F7F7F" w:themeColor="text1" w:themeTint="80"/>
        </w:rPr>
      </w:pPr>
      <w:r w:rsidRPr="0095029F">
        <w:rPr>
          <w:i/>
          <w:color w:val="7F7F7F" w:themeColor="text1" w:themeTint="80"/>
        </w:rPr>
        <w:t>Give an overview of the operation: Include here a textual description of the operation functionality. In most instances this will be the same as the operation description taken from the UML modelling tool.</w:t>
      </w:r>
    </w:p>
    <w:p w14:paraId="5E3E74CF" w14:textId="77777777" w:rsidR="00BB180C" w:rsidRDefault="00BB180C" w:rsidP="00BB180C">
      <w:pPr>
        <w:pStyle w:val="Heading4"/>
      </w:pPr>
      <w:r>
        <w:t>Operation Functionality</w:t>
      </w:r>
    </w:p>
    <w:p w14:paraId="1D140AFC" w14:textId="77777777" w:rsidR="00BB180C" w:rsidRPr="005E60EF" w:rsidRDefault="00BB180C" w:rsidP="00BB180C">
      <w:pPr>
        <w:rPr>
          <w:i/>
          <w:color w:val="7F7F7F" w:themeColor="text1" w:themeTint="80"/>
        </w:rPr>
      </w:pPr>
      <w:r w:rsidRPr="0095029F">
        <w:rPr>
          <w:i/>
          <w:color w:val="7F7F7F" w:themeColor="text1" w:themeTint="80"/>
        </w:rPr>
        <w:t>Describe here the functionality of the operation, i.e., how does it produce the output from the input payload.</w:t>
      </w:r>
    </w:p>
    <w:p w14:paraId="24F61A99" w14:textId="77777777" w:rsidR="00BB180C" w:rsidRDefault="00BB180C" w:rsidP="00BB180C">
      <w:pPr>
        <w:pStyle w:val="Heading4"/>
      </w:pPr>
      <w:r>
        <w:t>Operation Parameters</w:t>
      </w:r>
    </w:p>
    <w:p w14:paraId="10672A24" w14:textId="77777777" w:rsidR="00BB180C" w:rsidRDefault="00BB180C" w:rsidP="00BB180C">
      <w:pPr>
        <w:rPr>
          <w:i/>
          <w:color w:val="7F7F7F" w:themeColor="text1" w:themeTint="80"/>
        </w:rPr>
      </w:pPr>
      <w:r>
        <w:rPr>
          <w:i/>
          <w:color w:val="7F7F7F" w:themeColor="text1" w:themeTint="80"/>
        </w:rPr>
        <w:t>D</w:t>
      </w:r>
      <w:r w:rsidRPr="000F5AE9">
        <w:rPr>
          <w:i/>
          <w:color w:val="7F7F7F" w:themeColor="text1" w:themeTint="80"/>
        </w:rPr>
        <w:t xml:space="preserve">escribe the logical </w:t>
      </w:r>
      <w:r>
        <w:rPr>
          <w:i/>
          <w:color w:val="7F7F7F" w:themeColor="text1" w:themeTint="80"/>
        </w:rPr>
        <w:t xml:space="preserve">data </w:t>
      </w:r>
      <w:r w:rsidRPr="000F5AE9">
        <w:rPr>
          <w:i/>
          <w:color w:val="7F7F7F" w:themeColor="text1" w:themeTint="80"/>
        </w:rPr>
        <w:t>structure</w:t>
      </w:r>
      <w:r>
        <w:rPr>
          <w:i/>
          <w:color w:val="7F7F7F" w:themeColor="text1" w:themeTint="80"/>
        </w:rPr>
        <w:t xml:space="preserve"> of</w:t>
      </w:r>
      <w:r w:rsidRPr="000F5AE9">
        <w:rPr>
          <w:i/>
          <w:color w:val="7F7F7F" w:themeColor="text1" w:themeTint="80"/>
        </w:rPr>
        <w:t xml:space="preserve"> input and output parameters of the operation (payload) </w:t>
      </w:r>
      <w:r>
        <w:rPr>
          <w:i/>
          <w:color w:val="7F7F7F" w:themeColor="text1" w:themeTint="80"/>
        </w:rPr>
        <w:t xml:space="preserve">by </w:t>
      </w:r>
      <w:r w:rsidRPr="000F5AE9">
        <w:rPr>
          <w:i/>
          <w:color w:val="7F7F7F" w:themeColor="text1" w:themeTint="80"/>
        </w:rPr>
        <w:t xml:space="preserve">using </w:t>
      </w:r>
      <w:r>
        <w:rPr>
          <w:i/>
          <w:color w:val="7F7F7F" w:themeColor="text1" w:themeTint="80"/>
        </w:rPr>
        <w:t xml:space="preserve">an explanatory table (see below) and optionally </w:t>
      </w:r>
      <w:r w:rsidRPr="000F5AE9">
        <w:rPr>
          <w:i/>
          <w:color w:val="7F7F7F" w:themeColor="text1" w:themeTint="80"/>
        </w:rPr>
        <w:t>UML diagram</w:t>
      </w:r>
      <w:r>
        <w:rPr>
          <w:i/>
          <w:color w:val="7F7F7F" w:themeColor="text1" w:themeTint="80"/>
        </w:rPr>
        <w:t>s (which are usually sub-sets of the service data model described in previous section above).</w:t>
      </w:r>
      <w:r w:rsidRPr="000F5AE9">
        <w:rPr>
          <w:i/>
          <w:color w:val="7F7F7F" w:themeColor="text1" w:themeTint="80"/>
        </w:rPr>
        <w:t xml:space="preserve"> </w:t>
      </w:r>
    </w:p>
    <w:p w14:paraId="60C85049" w14:textId="77777777" w:rsidR="00BB180C" w:rsidRPr="000F5AE9" w:rsidRDefault="00BB180C" w:rsidP="00BB180C">
      <w:pPr>
        <w:rPr>
          <w:i/>
          <w:color w:val="7F7F7F" w:themeColor="text1" w:themeTint="80"/>
        </w:rPr>
      </w:pPr>
      <w:r>
        <w:rPr>
          <w:i/>
          <w:color w:val="7F7F7F" w:themeColor="text1" w:themeTint="80"/>
        </w:rPr>
        <w:t>Below is an example of a UML diagram (subset of the service data model, related to one operation):</w:t>
      </w:r>
    </w:p>
    <w:p w14:paraId="7FBCFCF9" w14:textId="77777777" w:rsidR="00BB180C" w:rsidRPr="008A713A" w:rsidRDefault="00BB180C" w:rsidP="00BB180C">
      <w:pPr>
        <w:pStyle w:val="Graphic"/>
      </w:pPr>
      <w:r>
        <w:drawing>
          <wp:inline distT="0" distB="0" distL="0" distR="0" wp14:anchorId="12C251D2" wp14:editId="43C99BB0">
            <wp:extent cx="3102429" cy="687679"/>
            <wp:effectExtent l="0" t="0" r="3175"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3100181" cy="687181"/>
                    </a:xfrm>
                    <a:prstGeom prst="rect">
                      <a:avLst/>
                    </a:prstGeom>
                  </pic:spPr>
                </pic:pic>
              </a:graphicData>
            </a:graphic>
          </wp:inline>
        </w:drawing>
      </w:r>
    </w:p>
    <w:p w14:paraId="1041D159" w14:textId="77777777" w:rsidR="00BB180C" w:rsidRDefault="00BB180C" w:rsidP="00BB180C">
      <w:pPr>
        <w:pStyle w:val="Caption"/>
      </w:pPr>
      <w:bookmarkStart w:id="166" w:name="_Toc459370135"/>
      <w:r w:rsidRPr="00D200FF">
        <w:t xml:space="preserve">Figure </w:t>
      </w:r>
      <w:r w:rsidRPr="00D200FF">
        <w:fldChar w:fldCharType="begin"/>
      </w:r>
      <w:r w:rsidRPr="00D200FF">
        <w:instrText xml:space="preserve"> SEQ Figure \* ARABIC </w:instrText>
      </w:r>
      <w:r w:rsidRPr="00D200FF">
        <w:fldChar w:fldCharType="separate"/>
      </w:r>
      <w:r>
        <w:rPr>
          <w:noProof/>
        </w:rPr>
        <w:t>3</w:t>
      </w:r>
      <w:r w:rsidRPr="00D200FF">
        <w:fldChar w:fldCharType="end"/>
      </w:r>
      <w:r>
        <w:t>:</w:t>
      </w:r>
      <w:r w:rsidRPr="00D200FF">
        <w:t xml:space="preserve"> </w:t>
      </w:r>
      <w:fldSimple w:instr=" DOCPROPERTY  &quot;Service Name&quot;  \* MERGEFORMAT ">
        <w:r>
          <w:t>&lt;Service Name&gt;</w:t>
        </w:r>
      </w:fldSimple>
      <w:r>
        <w:t xml:space="preserve"> Interface Parameter Definition diagram for &lt;operation name&gt;</w:t>
      </w:r>
      <w:bookmarkEnd w:id="166"/>
    </w:p>
    <w:p w14:paraId="48090498" w14:textId="77777777" w:rsidR="00BB180C" w:rsidRDefault="00BB180C" w:rsidP="00BB180C">
      <w:pPr>
        <w:rPr>
          <w:i/>
          <w:color w:val="7F7F7F" w:themeColor="text1" w:themeTint="80"/>
        </w:rPr>
      </w:pPr>
      <w:r w:rsidRPr="00E731AA">
        <w:rPr>
          <w:i/>
          <w:color w:val="7F7F7F" w:themeColor="text1" w:themeTint="80"/>
        </w:rPr>
        <w:t xml:space="preserve">It is mandatory to provide </w:t>
      </w:r>
      <w:r w:rsidRPr="00C86F5A">
        <w:rPr>
          <w:i/>
          <w:color w:val="7F7F7F" w:themeColor="text1" w:themeTint="80"/>
        </w:rPr>
        <w:t xml:space="preserve">a table with a clear description of each service operation parameter </w:t>
      </w:r>
      <w:r>
        <w:rPr>
          <w:i/>
          <w:color w:val="7F7F7F" w:themeColor="text1" w:themeTint="80"/>
        </w:rPr>
        <w:t>and</w:t>
      </w:r>
      <w:r w:rsidRPr="00E731AA">
        <w:rPr>
          <w:i/>
          <w:color w:val="7F7F7F" w:themeColor="text1" w:themeTint="80"/>
        </w:rPr>
        <w:t xml:space="preserve"> the information about which data types defined in the service data mode are used by the service operation in its input and output parameters.</w:t>
      </w:r>
    </w:p>
    <w:p w14:paraId="1D021D14" w14:textId="77777777" w:rsidR="00BB180C" w:rsidRDefault="00BB180C" w:rsidP="00BB180C">
      <w:pPr>
        <w:rPr>
          <w:i/>
          <w:color w:val="7F7F7F" w:themeColor="text1" w:themeTint="80"/>
        </w:rPr>
      </w:pPr>
      <w:r w:rsidRPr="006948B4">
        <w:rPr>
          <w:i/>
          <w:color w:val="7F7F7F" w:themeColor="text1" w:themeTint="80"/>
        </w:rPr>
        <w:t xml:space="preserve">Note: While the descriptions provided in the </w:t>
      </w:r>
      <w:r>
        <w:rPr>
          <w:i/>
          <w:color w:val="7F7F7F" w:themeColor="text1" w:themeTint="80"/>
        </w:rPr>
        <w:t>physical</w:t>
      </w:r>
      <w:r w:rsidRPr="006948B4">
        <w:rPr>
          <w:i/>
          <w:color w:val="7F7F7F" w:themeColor="text1" w:themeTint="80"/>
        </w:rPr>
        <w:t xml:space="preserve"> data model shall explain the data types in a neutral format, the descriptions provided here shall explicitly explain the purpose of the parameters for the operation.</w:t>
      </w:r>
    </w:p>
    <w:p w14:paraId="75224448" w14:textId="77777777" w:rsidR="00BB180C" w:rsidRDefault="00BB180C" w:rsidP="00BB180C">
      <w:pPr>
        <w:rPr>
          <w:i/>
          <w:color w:val="7F7F7F" w:themeColor="text1" w:themeTint="80"/>
        </w:rPr>
      </w:pPr>
      <w:r>
        <w:rPr>
          <w:i/>
          <w:color w:val="7F7F7F" w:themeColor="text1" w:themeTint="80"/>
        </w:rPr>
        <w:t>Below is an example operation parameter description table.</w:t>
      </w:r>
    </w:p>
    <w:p w14:paraId="3EA26AF4" w14:textId="77777777" w:rsidR="00BB180C" w:rsidRDefault="00BB180C" w:rsidP="00BB180C">
      <w:pPr>
        <w:pStyle w:val="Caption"/>
      </w:pPr>
      <w:bookmarkStart w:id="167" w:name="_Toc459370138"/>
      <w:r>
        <w:t xml:space="preserve">Table </w:t>
      </w:r>
      <w:r>
        <w:fldChar w:fldCharType="begin"/>
      </w:r>
      <w:r>
        <w:instrText xml:space="preserve"> SEQ Table \* ARABIC </w:instrText>
      </w:r>
      <w:r>
        <w:fldChar w:fldCharType="separate"/>
      </w:r>
      <w:r>
        <w:rPr>
          <w:noProof/>
        </w:rPr>
        <w:t>2</w:t>
      </w:r>
      <w:r>
        <w:fldChar w:fldCharType="end"/>
      </w:r>
      <w:r>
        <w:t>: Payload description of &lt;operation name&gt; operation</w:t>
      </w:r>
      <w:bookmarkEnd w:id="167"/>
    </w:p>
    <w:tbl>
      <w:tblPr>
        <w:tblStyle w:val="TableGrid"/>
        <w:tblW w:w="9889" w:type="dxa"/>
        <w:tblLayout w:type="fixed"/>
        <w:tblLook w:val="04A0" w:firstRow="1" w:lastRow="0" w:firstColumn="1" w:lastColumn="0" w:noHBand="0" w:noVBand="1"/>
      </w:tblPr>
      <w:tblGrid>
        <w:gridCol w:w="1951"/>
        <w:gridCol w:w="1418"/>
        <w:gridCol w:w="1701"/>
        <w:gridCol w:w="4819"/>
      </w:tblGrid>
      <w:tr w:rsidR="00BB180C" w:rsidRPr="007328CF" w14:paraId="0A388310" w14:textId="77777777" w:rsidTr="00BB180C">
        <w:trPr>
          <w:trHeight w:val="465"/>
        </w:trPr>
        <w:tc>
          <w:tcPr>
            <w:tcW w:w="1951" w:type="dxa"/>
            <w:shd w:val="clear" w:color="auto" w:fill="36FFF6" w:themeFill="accent3" w:themeFillTint="99"/>
            <w:vAlign w:val="center"/>
          </w:tcPr>
          <w:p w14:paraId="77EDE296" w14:textId="77777777" w:rsidR="00BB180C" w:rsidRPr="007328CF" w:rsidRDefault="00BB180C" w:rsidP="00BB180C">
            <w:pPr>
              <w:pStyle w:val="TableHeader"/>
              <w:rPr>
                <w:sz w:val="20"/>
              </w:rPr>
            </w:pPr>
            <w:r w:rsidRPr="007328CF">
              <w:rPr>
                <w:sz w:val="20"/>
              </w:rPr>
              <w:t>Parameter Name</w:t>
            </w:r>
          </w:p>
        </w:tc>
        <w:tc>
          <w:tcPr>
            <w:tcW w:w="1418" w:type="dxa"/>
            <w:shd w:val="clear" w:color="auto" w:fill="36FFF6" w:themeFill="accent3" w:themeFillTint="99"/>
            <w:vAlign w:val="center"/>
          </w:tcPr>
          <w:p w14:paraId="7C1A8D6C" w14:textId="77777777" w:rsidR="00BB180C" w:rsidRPr="007328CF" w:rsidRDefault="00BB180C" w:rsidP="00BB180C">
            <w:pPr>
              <w:pStyle w:val="TableHeader"/>
              <w:rPr>
                <w:sz w:val="20"/>
              </w:rPr>
            </w:pPr>
            <w:r>
              <w:rPr>
                <w:sz w:val="20"/>
              </w:rPr>
              <w:t>Direction</w:t>
            </w:r>
          </w:p>
        </w:tc>
        <w:tc>
          <w:tcPr>
            <w:tcW w:w="1701" w:type="dxa"/>
            <w:shd w:val="clear" w:color="auto" w:fill="36FFF6" w:themeFill="accent3" w:themeFillTint="99"/>
            <w:vAlign w:val="center"/>
          </w:tcPr>
          <w:p w14:paraId="21B06F08" w14:textId="77777777" w:rsidR="00BB180C" w:rsidRPr="007328CF" w:rsidRDefault="00BB180C" w:rsidP="00BB180C">
            <w:pPr>
              <w:pStyle w:val="TableHeader"/>
              <w:rPr>
                <w:sz w:val="20"/>
              </w:rPr>
            </w:pPr>
            <w:r>
              <w:rPr>
                <w:sz w:val="20"/>
              </w:rPr>
              <w:t>Data Type</w:t>
            </w:r>
          </w:p>
        </w:tc>
        <w:tc>
          <w:tcPr>
            <w:tcW w:w="4819" w:type="dxa"/>
            <w:shd w:val="clear" w:color="auto" w:fill="36FFF6" w:themeFill="accent3" w:themeFillTint="99"/>
            <w:vAlign w:val="center"/>
          </w:tcPr>
          <w:p w14:paraId="08A0570F" w14:textId="77777777" w:rsidR="00BB180C" w:rsidRPr="007328CF" w:rsidRDefault="00BB180C" w:rsidP="00BB180C">
            <w:pPr>
              <w:pStyle w:val="TableHeader"/>
              <w:rPr>
                <w:sz w:val="20"/>
              </w:rPr>
            </w:pPr>
            <w:r w:rsidRPr="007328CF">
              <w:rPr>
                <w:sz w:val="20"/>
              </w:rPr>
              <w:t>Description</w:t>
            </w:r>
          </w:p>
        </w:tc>
      </w:tr>
      <w:tr w:rsidR="00BB180C" w:rsidRPr="00DE55AF" w14:paraId="7E1B8021" w14:textId="77777777" w:rsidTr="00BB180C">
        <w:trPr>
          <w:trHeight w:val="465"/>
        </w:trPr>
        <w:tc>
          <w:tcPr>
            <w:tcW w:w="1951" w:type="dxa"/>
            <w:vAlign w:val="center"/>
          </w:tcPr>
          <w:p w14:paraId="3508C186" w14:textId="77777777" w:rsidR="00BB180C" w:rsidRPr="00DE55AF" w:rsidRDefault="00BB180C" w:rsidP="00BB180C">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person</w:t>
            </w:r>
          </w:p>
        </w:tc>
        <w:tc>
          <w:tcPr>
            <w:tcW w:w="1418" w:type="dxa"/>
            <w:vAlign w:val="center"/>
          </w:tcPr>
          <w:p w14:paraId="2BF4FAD0" w14:textId="77777777" w:rsidR="00BB180C" w:rsidRPr="00DE55AF" w:rsidRDefault="00BB180C" w:rsidP="00BB180C">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Input</w:t>
            </w:r>
          </w:p>
        </w:tc>
        <w:tc>
          <w:tcPr>
            <w:tcW w:w="1701" w:type="dxa"/>
            <w:vAlign w:val="center"/>
          </w:tcPr>
          <w:p w14:paraId="7046BBD3" w14:textId="77777777" w:rsidR="00BB180C" w:rsidRPr="00DE55AF" w:rsidRDefault="00BB180C" w:rsidP="00BB180C">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Person</w:t>
            </w:r>
          </w:p>
        </w:tc>
        <w:tc>
          <w:tcPr>
            <w:tcW w:w="4819" w:type="dxa"/>
            <w:vAlign w:val="center"/>
          </w:tcPr>
          <w:p w14:paraId="64A08BAE" w14:textId="77777777" w:rsidR="00BB180C" w:rsidRPr="00DE55AF" w:rsidRDefault="00BB180C" w:rsidP="00BB180C">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The “</w:t>
            </w:r>
            <w:r>
              <w:rPr>
                <w:rFonts w:asciiTheme="minorHAnsi" w:hAnsiTheme="minorHAnsi"/>
                <w:i/>
                <w:color w:val="7F7F7F" w:themeColor="text1" w:themeTint="80"/>
                <w:sz w:val="20"/>
              </w:rPr>
              <w:t>person</w:t>
            </w:r>
            <w:r w:rsidRPr="00DE55AF">
              <w:rPr>
                <w:rFonts w:asciiTheme="minorHAnsi" w:hAnsiTheme="minorHAnsi"/>
                <w:i/>
                <w:color w:val="7F7F7F" w:themeColor="text1" w:themeTint="80"/>
                <w:sz w:val="20"/>
              </w:rPr>
              <w:t xml:space="preserve">” parameter </w:t>
            </w:r>
            <w:r>
              <w:rPr>
                <w:rFonts w:asciiTheme="minorHAnsi" w:hAnsiTheme="minorHAnsi"/>
                <w:i/>
                <w:color w:val="7F7F7F" w:themeColor="text1" w:themeTint="80"/>
                <w:sz w:val="20"/>
              </w:rPr>
              <w:t>specifies the person for which the address is being looked for.</w:t>
            </w:r>
            <w:r w:rsidRPr="00DE55AF">
              <w:rPr>
                <w:rFonts w:asciiTheme="minorHAnsi" w:hAnsiTheme="minorHAnsi"/>
                <w:i/>
                <w:color w:val="7F7F7F" w:themeColor="text1" w:themeTint="80"/>
                <w:sz w:val="20"/>
              </w:rPr>
              <w:t xml:space="preserve"> </w:t>
            </w:r>
          </w:p>
        </w:tc>
      </w:tr>
      <w:tr w:rsidR="00BB180C" w:rsidRPr="00DE55AF" w14:paraId="51A05CD5" w14:textId="77777777" w:rsidTr="00BB180C">
        <w:trPr>
          <w:trHeight w:val="940"/>
        </w:trPr>
        <w:tc>
          <w:tcPr>
            <w:tcW w:w="1951" w:type="dxa"/>
            <w:vAlign w:val="center"/>
          </w:tcPr>
          <w:p w14:paraId="000F5DBD" w14:textId="77777777" w:rsidR="00BB180C" w:rsidRPr="00DE55AF" w:rsidRDefault="00BB180C" w:rsidP="00BB180C">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lastRenderedPageBreak/>
              <w:t>&lt;none&gt;</w:t>
            </w:r>
          </w:p>
        </w:tc>
        <w:tc>
          <w:tcPr>
            <w:tcW w:w="1418" w:type="dxa"/>
            <w:vAlign w:val="center"/>
          </w:tcPr>
          <w:p w14:paraId="688BD6ED" w14:textId="77777777" w:rsidR="00BB180C" w:rsidRPr="00DE55AF" w:rsidRDefault="00BB180C" w:rsidP="00BB180C">
            <w:pPr>
              <w:pStyle w:val="Table"/>
              <w:rPr>
                <w:rFonts w:asciiTheme="minorHAnsi" w:hAnsiTheme="minorHAnsi"/>
                <w:i/>
                <w:color w:val="7F7F7F" w:themeColor="text1" w:themeTint="80"/>
                <w:sz w:val="20"/>
              </w:rPr>
            </w:pPr>
            <w:r w:rsidRPr="00DE55AF">
              <w:rPr>
                <w:rFonts w:asciiTheme="minorHAnsi" w:hAnsiTheme="minorHAnsi"/>
                <w:i/>
                <w:color w:val="7F7F7F" w:themeColor="text1" w:themeTint="80"/>
                <w:sz w:val="20"/>
              </w:rPr>
              <w:t>Return</w:t>
            </w:r>
          </w:p>
        </w:tc>
        <w:tc>
          <w:tcPr>
            <w:tcW w:w="1701" w:type="dxa"/>
            <w:vAlign w:val="center"/>
          </w:tcPr>
          <w:p w14:paraId="57C135F0" w14:textId="77777777" w:rsidR="00BB180C" w:rsidRPr="00DE55AF" w:rsidRDefault="00BB180C" w:rsidP="00BB180C">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Address</w:t>
            </w:r>
          </w:p>
        </w:tc>
        <w:tc>
          <w:tcPr>
            <w:tcW w:w="4819" w:type="dxa"/>
            <w:vAlign w:val="center"/>
          </w:tcPr>
          <w:p w14:paraId="2A3F189F" w14:textId="77777777" w:rsidR="00BB180C" w:rsidRPr="00DE55AF" w:rsidRDefault="00BB180C" w:rsidP="00BB180C">
            <w:pPr>
              <w:pStyle w:val="Table"/>
              <w:rPr>
                <w:rFonts w:asciiTheme="minorHAnsi" w:hAnsiTheme="minorHAnsi"/>
                <w:i/>
                <w:color w:val="7F7F7F" w:themeColor="text1" w:themeTint="80"/>
                <w:sz w:val="20"/>
              </w:rPr>
            </w:pPr>
            <w:r>
              <w:rPr>
                <w:rFonts w:asciiTheme="minorHAnsi" w:hAnsiTheme="minorHAnsi"/>
                <w:i/>
                <w:color w:val="7F7F7F" w:themeColor="text1" w:themeTint="80"/>
                <w:sz w:val="20"/>
              </w:rPr>
              <w:t>The return value provides the address of the person.</w:t>
            </w:r>
          </w:p>
        </w:tc>
      </w:tr>
    </w:tbl>
    <w:p w14:paraId="101645C0" w14:textId="77777777" w:rsidR="00BB180C" w:rsidRPr="00413DF5" w:rsidRDefault="00BB180C" w:rsidP="00BB180C"/>
    <w:p w14:paraId="417E9F95" w14:textId="77777777" w:rsidR="00BB180C" w:rsidRDefault="00BB180C" w:rsidP="00762A4D">
      <w:pPr>
        <w:pStyle w:val="Heading3"/>
        <w:keepNext w:val="0"/>
        <w:keepLines w:val="0"/>
        <w:numPr>
          <w:ilvl w:val="2"/>
          <w:numId w:val="39"/>
        </w:numPr>
        <w:spacing w:before="0" w:after="200" w:line="276" w:lineRule="auto"/>
        <w:ind w:right="0"/>
        <w:contextualSpacing/>
      </w:pPr>
      <w:bookmarkStart w:id="168" w:name="_Toc459370123"/>
      <w:r>
        <w:t>Operation &lt;Operation Name&gt;</w:t>
      </w:r>
      <w:bookmarkEnd w:id="168"/>
    </w:p>
    <w:p w14:paraId="31BCDFE3" w14:textId="77777777" w:rsidR="00BB180C" w:rsidRPr="00AB1BB2" w:rsidRDefault="00BB180C" w:rsidP="00BB180C">
      <w:pPr>
        <w:rPr>
          <w:i/>
        </w:rPr>
      </w:pPr>
      <w:r w:rsidRPr="00AB1BB2">
        <w:rPr>
          <w:i/>
          <w:color w:val="7F7F7F" w:themeColor="text1" w:themeTint="80"/>
        </w:rPr>
        <w:t>Repeat previous section for every operation defined in the service interface definition operation.</w:t>
      </w:r>
    </w:p>
    <w:p w14:paraId="35E5C941" w14:textId="77777777" w:rsidR="00BB180C" w:rsidRDefault="00BB180C" w:rsidP="00762A4D">
      <w:pPr>
        <w:pStyle w:val="Heading2"/>
        <w:numPr>
          <w:ilvl w:val="1"/>
          <w:numId w:val="39"/>
        </w:numPr>
        <w:tabs>
          <w:tab w:val="left" w:pos="709"/>
        </w:tabs>
        <w:spacing w:before="200" w:line="276" w:lineRule="auto"/>
        <w:ind w:right="0"/>
      </w:pPr>
      <w:bookmarkStart w:id="169" w:name="_Toc459370124"/>
      <w:r>
        <w:t>Service Interface &lt;Interface Name&gt;</w:t>
      </w:r>
      <w:bookmarkEnd w:id="169"/>
    </w:p>
    <w:p w14:paraId="4B668885" w14:textId="77777777" w:rsidR="00BB180C" w:rsidRPr="00AB1BB2" w:rsidRDefault="00BB180C" w:rsidP="00BB180C">
      <w:pPr>
        <w:keepNext/>
        <w:rPr>
          <w:i/>
          <w:color w:val="7F7F7F" w:themeColor="text1" w:themeTint="80"/>
        </w:rPr>
      </w:pPr>
      <w:r w:rsidRPr="00AB1BB2">
        <w:rPr>
          <w:i/>
          <w:color w:val="7F7F7F" w:themeColor="text1" w:themeTint="80"/>
        </w:rPr>
        <w:t>Repeat previous section for each interface</w:t>
      </w:r>
    </w:p>
    <w:p w14:paraId="37904237" w14:textId="77777777" w:rsidR="00BB180C" w:rsidRPr="00652A71" w:rsidRDefault="00BB180C" w:rsidP="00762A4D">
      <w:pPr>
        <w:pStyle w:val="Heading1"/>
        <w:pageBreakBefore/>
        <w:numPr>
          <w:ilvl w:val="0"/>
          <w:numId w:val="39"/>
        </w:numPr>
        <w:tabs>
          <w:tab w:val="num" w:pos="432"/>
        </w:tabs>
        <w:spacing w:before="480" w:line="276" w:lineRule="auto"/>
        <w:ind w:left="493" w:hanging="493"/>
      </w:pPr>
      <w:bookmarkStart w:id="170" w:name="_Toc459370125"/>
      <w:r w:rsidRPr="00652A71">
        <w:lastRenderedPageBreak/>
        <w:t xml:space="preserve">Service </w:t>
      </w:r>
      <w:r>
        <w:t>D</w:t>
      </w:r>
      <w:r w:rsidRPr="00652A71">
        <w:t xml:space="preserve">ynamic </w:t>
      </w:r>
      <w:r>
        <w:t>B</w:t>
      </w:r>
      <w:r w:rsidRPr="00652A71">
        <w:t>ehaviour</w:t>
      </w:r>
      <w:bookmarkEnd w:id="170"/>
    </w:p>
    <w:p w14:paraId="34490109" w14:textId="77777777" w:rsidR="00BB180C" w:rsidRPr="0075285D" w:rsidRDefault="00BB180C" w:rsidP="00BB180C">
      <w:pPr>
        <w:rPr>
          <w:i/>
          <w:color w:val="7F7F7F" w:themeColor="text1" w:themeTint="80"/>
        </w:rPr>
      </w:pPr>
      <w:r w:rsidRPr="008500C4">
        <w:rPr>
          <w:i/>
          <w:color w:val="7F7F7F" w:themeColor="text1" w:themeTint="80"/>
        </w:rPr>
        <w:t>This chapter describes the interactive behaviour between service interfaces (interaction specification) and, if required, between different services (orchestration).</w:t>
      </w:r>
      <w:r>
        <w:rPr>
          <w:i/>
          <w:color w:val="7F7F7F" w:themeColor="text1" w:themeTint="80"/>
        </w:rPr>
        <w:t xml:space="preserve"> </w:t>
      </w:r>
      <w:r w:rsidRPr="0075285D">
        <w:rPr>
          <w:i/>
          <w:color w:val="7F7F7F" w:themeColor="text1" w:themeTint="80"/>
        </w:rPr>
        <w:t>Architectural elements applicable for this description are:</w:t>
      </w:r>
    </w:p>
    <w:p w14:paraId="6FB993ED" w14:textId="77777777" w:rsidR="00BB180C" w:rsidRPr="0075285D" w:rsidRDefault="00BB180C" w:rsidP="00BB180C">
      <w:pPr>
        <w:pStyle w:val="BulletList1"/>
        <w:ind w:left="714" w:hanging="357"/>
        <w:rPr>
          <w:i/>
          <w:color w:val="7F7F7F" w:themeColor="text1" w:themeTint="80"/>
        </w:rPr>
      </w:pPr>
      <w:r w:rsidRPr="0075285D">
        <w:rPr>
          <w:i/>
          <w:color w:val="7F7F7F" w:themeColor="text1" w:themeTint="80"/>
        </w:rPr>
        <w:t>Service Interaction Specifications</w:t>
      </w:r>
    </w:p>
    <w:p w14:paraId="3D6CED40" w14:textId="77777777" w:rsidR="00BB180C" w:rsidRPr="0075285D" w:rsidRDefault="00BB180C" w:rsidP="00BB180C">
      <w:pPr>
        <w:pStyle w:val="BulletList1"/>
        <w:ind w:left="714" w:hanging="357"/>
        <w:rPr>
          <w:i/>
          <w:color w:val="7F7F7F" w:themeColor="text1" w:themeTint="80"/>
        </w:rPr>
      </w:pPr>
      <w:r w:rsidRPr="0075285D">
        <w:rPr>
          <w:i/>
          <w:color w:val="7F7F7F" w:themeColor="text1" w:themeTint="80"/>
        </w:rPr>
        <w:t>Service State machines</w:t>
      </w:r>
    </w:p>
    <w:p w14:paraId="16D6775C" w14:textId="77777777" w:rsidR="00BB180C" w:rsidRPr="0075285D" w:rsidRDefault="00BB180C" w:rsidP="00BB180C">
      <w:pPr>
        <w:pStyle w:val="BulletList1"/>
        <w:ind w:left="714" w:hanging="357"/>
        <w:rPr>
          <w:i/>
          <w:color w:val="7F7F7F" w:themeColor="text1" w:themeTint="80"/>
        </w:rPr>
      </w:pPr>
      <w:r w:rsidRPr="0075285D">
        <w:rPr>
          <w:i/>
          <w:color w:val="7F7F7F" w:themeColor="text1" w:themeTint="80"/>
        </w:rPr>
        <w:t>Service orchestration</w:t>
      </w:r>
    </w:p>
    <w:p w14:paraId="3CADC65C" w14:textId="77777777" w:rsidR="00BB180C" w:rsidRDefault="00BB180C" w:rsidP="00BB180C">
      <w:pPr>
        <w:rPr>
          <w:i/>
          <w:color w:val="7F7F7F" w:themeColor="text1" w:themeTint="80"/>
        </w:rPr>
      </w:pPr>
    </w:p>
    <w:p w14:paraId="719F8B44" w14:textId="77777777" w:rsidR="00BB180C" w:rsidRPr="00B86D71" w:rsidRDefault="00BB180C" w:rsidP="00BB180C">
      <w:pPr>
        <w:rPr>
          <w:i/>
          <w:color w:val="7F7F7F" w:themeColor="text1" w:themeTint="80"/>
        </w:rPr>
      </w:pPr>
      <w:r w:rsidRPr="00B86D71">
        <w:rPr>
          <w:i/>
          <w:color w:val="7F7F7F" w:themeColor="text1" w:themeTint="80"/>
        </w:rPr>
        <w:t xml:space="preserve">Following types of views and </w:t>
      </w:r>
      <w:r>
        <w:rPr>
          <w:i/>
          <w:color w:val="7F7F7F" w:themeColor="text1" w:themeTint="80"/>
        </w:rPr>
        <w:t xml:space="preserve">UML </w:t>
      </w:r>
      <w:r w:rsidRPr="00B86D71">
        <w:rPr>
          <w:i/>
          <w:color w:val="7F7F7F" w:themeColor="text1" w:themeTint="80"/>
        </w:rPr>
        <w:t>diagrams can be used to describe the dynamic behaviour</w:t>
      </w:r>
      <w:r>
        <w:rPr>
          <w:rStyle w:val="FootnoteReference"/>
          <w:i/>
          <w:color w:val="7F7F7F" w:themeColor="text1" w:themeTint="80"/>
        </w:rPr>
        <w:footnoteReference w:id="8"/>
      </w:r>
      <w:r w:rsidRPr="00B86D71">
        <w:rPr>
          <w:i/>
          <w:color w:val="7F7F7F" w:themeColor="text1" w:themeTint="80"/>
        </w:rPr>
        <w:t>:</w:t>
      </w:r>
    </w:p>
    <w:p w14:paraId="10AE935C" w14:textId="77777777" w:rsidR="00BB180C" w:rsidRDefault="00BB180C" w:rsidP="00BB180C">
      <w:pPr>
        <w:pStyle w:val="BulletList1"/>
        <w:ind w:left="714" w:hanging="357"/>
        <w:rPr>
          <w:i/>
          <w:color w:val="7F7F7F" w:themeColor="text1" w:themeTint="80"/>
        </w:rPr>
      </w:pPr>
      <w:r>
        <w:rPr>
          <w:i/>
          <w:color w:val="7F7F7F" w:themeColor="text1" w:themeTint="80"/>
        </w:rPr>
        <w:t>Sequence diagrams</w:t>
      </w:r>
    </w:p>
    <w:p w14:paraId="1457FA61" w14:textId="77777777" w:rsidR="00BB180C" w:rsidRDefault="00BB180C" w:rsidP="00BB180C">
      <w:pPr>
        <w:pStyle w:val="BulletList1"/>
        <w:ind w:left="714" w:hanging="357"/>
        <w:rPr>
          <w:i/>
          <w:color w:val="7F7F7F" w:themeColor="text1" w:themeTint="80"/>
        </w:rPr>
      </w:pPr>
      <w:r>
        <w:rPr>
          <w:i/>
          <w:color w:val="7F7F7F" w:themeColor="text1" w:themeTint="80"/>
        </w:rPr>
        <w:t>Interaction diagrams</w:t>
      </w:r>
    </w:p>
    <w:p w14:paraId="0E2D196F" w14:textId="77777777" w:rsidR="00BB180C" w:rsidRDefault="00BB180C" w:rsidP="00BB180C">
      <w:pPr>
        <w:pStyle w:val="BulletList1"/>
        <w:ind w:left="714" w:hanging="357"/>
        <w:rPr>
          <w:i/>
          <w:color w:val="7F7F7F" w:themeColor="text1" w:themeTint="80"/>
        </w:rPr>
      </w:pPr>
      <w:r>
        <w:rPr>
          <w:i/>
          <w:color w:val="7F7F7F" w:themeColor="text1" w:themeTint="80"/>
        </w:rPr>
        <w:t>State machine diagrams</w:t>
      </w:r>
    </w:p>
    <w:p w14:paraId="733561A8" w14:textId="77777777" w:rsidR="00BB180C" w:rsidRDefault="00BB180C" w:rsidP="00BB180C">
      <w:pPr>
        <w:rPr>
          <w:i/>
          <w:color w:val="7F7F7F" w:themeColor="text1" w:themeTint="80"/>
        </w:rPr>
      </w:pPr>
    </w:p>
    <w:p w14:paraId="61F05BEC" w14:textId="77777777" w:rsidR="00BB180C" w:rsidRPr="000B4DC5" w:rsidRDefault="00BB180C" w:rsidP="00BB180C">
      <w:pPr>
        <w:rPr>
          <w:i/>
          <w:color w:val="7F7F7F" w:themeColor="text1" w:themeTint="80"/>
        </w:rPr>
      </w:pPr>
      <w:r>
        <w:rPr>
          <w:i/>
          <w:color w:val="7F7F7F" w:themeColor="text1" w:themeTint="80"/>
        </w:rPr>
        <w:t xml:space="preserve">This section is especially relevant, if the service design structure (see section </w:t>
      </w:r>
      <w:r>
        <w:rPr>
          <w:i/>
          <w:color w:val="7F7F7F" w:themeColor="text1" w:themeTint="80"/>
        </w:rPr>
        <w:fldChar w:fldCharType="begin"/>
      </w:r>
      <w:r>
        <w:rPr>
          <w:i/>
          <w:color w:val="7F7F7F" w:themeColor="text1" w:themeTint="80"/>
        </w:rPr>
        <w:instrText xml:space="preserve"> REF _Ref458610594 \r \h </w:instrText>
      </w:r>
      <w:r>
        <w:rPr>
          <w:i/>
          <w:color w:val="7F7F7F" w:themeColor="text1" w:themeTint="80"/>
        </w:rPr>
      </w:r>
      <w:r>
        <w:rPr>
          <w:i/>
          <w:color w:val="7F7F7F" w:themeColor="text1" w:themeTint="80"/>
        </w:rPr>
        <w:fldChar w:fldCharType="separate"/>
      </w:r>
      <w:r>
        <w:rPr>
          <w:i/>
          <w:color w:val="7F7F7F" w:themeColor="text1" w:themeTint="80"/>
        </w:rPr>
        <w:t>4</w:t>
      </w:r>
      <w:r>
        <w:rPr>
          <w:i/>
          <w:color w:val="7F7F7F" w:themeColor="text1" w:themeTint="80"/>
        </w:rPr>
        <w:fldChar w:fldCharType="end"/>
      </w:r>
      <w:r>
        <w:rPr>
          <w:i/>
          <w:color w:val="7F7F7F" w:themeColor="text1" w:themeTint="80"/>
        </w:rPr>
        <w:t>) differs from the service structure introduced in the service specification. If designed service interfaces and operations are equivalent to those of the service specification, and if the dynamic behaviour is sufficiently described in the service specification, then this section may be limited to references to the service specification document.</w:t>
      </w:r>
    </w:p>
    <w:p w14:paraId="5D034A2B" w14:textId="77777777" w:rsidR="00BB180C" w:rsidRPr="00B86D71" w:rsidRDefault="00BB180C" w:rsidP="00BB180C">
      <w:pPr>
        <w:rPr>
          <w:i/>
          <w:color w:val="7F7F7F" w:themeColor="text1" w:themeTint="80"/>
        </w:rPr>
      </w:pPr>
    </w:p>
    <w:p w14:paraId="624140DD" w14:textId="77777777" w:rsidR="00BB180C" w:rsidRDefault="00BB180C" w:rsidP="00762A4D">
      <w:pPr>
        <w:pStyle w:val="Heading2"/>
        <w:numPr>
          <w:ilvl w:val="1"/>
          <w:numId w:val="39"/>
        </w:numPr>
        <w:tabs>
          <w:tab w:val="left" w:pos="709"/>
        </w:tabs>
        <w:spacing w:before="200" w:line="276" w:lineRule="auto"/>
        <w:ind w:right="0"/>
      </w:pPr>
      <w:bookmarkStart w:id="171" w:name="_Toc459370126"/>
      <w:r>
        <w:t>Service Interface &lt;Interface Name&gt;</w:t>
      </w:r>
      <w:bookmarkEnd w:id="171"/>
    </w:p>
    <w:p w14:paraId="7C62580A" w14:textId="77777777" w:rsidR="00BB180C" w:rsidRDefault="00BB180C" w:rsidP="00BB180C">
      <w:pPr>
        <w:rPr>
          <w:i/>
          <w:color w:val="7F7F7F" w:themeColor="text1" w:themeTint="80"/>
        </w:rPr>
      </w:pPr>
      <w:r w:rsidRPr="00B86D71">
        <w:rPr>
          <w:i/>
          <w:color w:val="7F7F7F" w:themeColor="text1" w:themeTint="80"/>
        </w:rPr>
        <w:t>Include some information about the dynamic aspects of the service interface; each operation should be exposed on at least one diagram.</w:t>
      </w:r>
    </w:p>
    <w:p w14:paraId="63D87E34" w14:textId="77777777" w:rsidR="00BB180C" w:rsidRPr="00B86D71" w:rsidRDefault="00BB180C" w:rsidP="00BB180C">
      <w:pPr>
        <w:rPr>
          <w:i/>
          <w:color w:val="7F7F7F" w:themeColor="text1" w:themeTint="80"/>
        </w:rPr>
      </w:pPr>
      <w:r>
        <w:rPr>
          <w:i/>
          <w:color w:val="7F7F7F" w:themeColor="text1" w:themeTint="80"/>
        </w:rPr>
        <w:t>An example sequence diagram is given below.</w:t>
      </w:r>
    </w:p>
    <w:p w14:paraId="036E736D" w14:textId="77777777" w:rsidR="00BB180C" w:rsidRDefault="00BB180C" w:rsidP="00BB180C">
      <w:pPr>
        <w:pStyle w:val="Graphic"/>
      </w:pPr>
      <w:r>
        <w:drawing>
          <wp:inline distT="0" distB="0" distL="0" distR="0" wp14:anchorId="286683D5" wp14:editId="7FDC547F">
            <wp:extent cx="5943600" cy="2606675"/>
            <wp:effectExtent l="0" t="0" r="0" b="3175"/>
            <wp:docPr id="2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943600" cy="2606675"/>
                    </a:xfrm>
                    <a:prstGeom prst="rect">
                      <a:avLst/>
                    </a:prstGeom>
                  </pic:spPr>
                </pic:pic>
              </a:graphicData>
            </a:graphic>
          </wp:inline>
        </w:drawing>
      </w:r>
    </w:p>
    <w:p w14:paraId="3F4ECA9B" w14:textId="77777777" w:rsidR="00BB180C" w:rsidRPr="006F6F5E" w:rsidRDefault="00BB180C" w:rsidP="00BB180C">
      <w:pPr>
        <w:pStyle w:val="Caption"/>
      </w:pPr>
      <w:bookmarkStart w:id="172" w:name="_Toc459370136"/>
      <w:r w:rsidRPr="006F6F5E">
        <w:t xml:space="preserve">Figure </w:t>
      </w:r>
      <w:r>
        <w:fldChar w:fldCharType="begin"/>
      </w:r>
      <w:r>
        <w:instrText xml:space="preserve"> SEQ Figure \* ARABIC </w:instrText>
      </w:r>
      <w:r>
        <w:fldChar w:fldCharType="separate"/>
      </w:r>
      <w:r>
        <w:rPr>
          <w:noProof/>
        </w:rPr>
        <w:t>4</w:t>
      </w:r>
      <w:r>
        <w:rPr>
          <w:noProof/>
        </w:rPr>
        <w:fldChar w:fldCharType="end"/>
      </w:r>
      <w:r w:rsidRPr="006F6F5E">
        <w:t xml:space="preserve">: </w:t>
      </w:r>
      <w:fldSimple w:instr=" DOCPROPERTY  &quot;Service Name&quot;  \* MERGEFORMAT ">
        <w:r>
          <w:t>&lt;Service Name&gt;</w:t>
        </w:r>
      </w:fldSimple>
      <w:r>
        <w:t xml:space="preserve"> Operation Sequence Diagram</w:t>
      </w:r>
      <w:bookmarkEnd w:id="172"/>
    </w:p>
    <w:p w14:paraId="4CBF6404" w14:textId="77777777" w:rsidR="00BB180C" w:rsidRDefault="00BB180C" w:rsidP="00762A4D">
      <w:pPr>
        <w:pStyle w:val="Heading2"/>
        <w:numPr>
          <w:ilvl w:val="1"/>
          <w:numId w:val="39"/>
        </w:numPr>
        <w:tabs>
          <w:tab w:val="left" w:pos="709"/>
        </w:tabs>
        <w:spacing w:before="200" w:line="276" w:lineRule="auto"/>
        <w:ind w:right="0"/>
      </w:pPr>
      <w:bookmarkStart w:id="173" w:name="_Toc459370127"/>
      <w:r>
        <w:t>Service Interface &lt;Interface Name&gt;</w:t>
      </w:r>
      <w:bookmarkEnd w:id="173"/>
    </w:p>
    <w:p w14:paraId="656CC0C5" w14:textId="77777777" w:rsidR="00BB180C" w:rsidRPr="00B86D71" w:rsidRDefault="00BB180C" w:rsidP="00BB180C">
      <w:pPr>
        <w:rPr>
          <w:i/>
          <w:color w:val="7F7F7F" w:themeColor="text1" w:themeTint="80"/>
        </w:rPr>
      </w:pPr>
      <w:r>
        <w:rPr>
          <w:i/>
          <w:color w:val="7F7F7F" w:themeColor="text1" w:themeTint="80"/>
        </w:rPr>
        <w:t>Replicate</w:t>
      </w:r>
      <w:r w:rsidRPr="00B86D71">
        <w:rPr>
          <w:i/>
          <w:color w:val="7F7F7F" w:themeColor="text1" w:themeTint="80"/>
        </w:rPr>
        <w:t xml:space="preserve"> previous section for each service interface </w:t>
      </w:r>
    </w:p>
    <w:p w14:paraId="182C452C"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74" w:name="_Toc459370128"/>
      <w:r>
        <w:lastRenderedPageBreak/>
        <w:t>References</w:t>
      </w:r>
      <w:bookmarkEnd w:id="174"/>
    </w:p>
    <w:p w14:paraId="75666945" w14:textId="77777777" w:rsidR="00BB180C" w:rsidRPr="006A56EA" w:rsidRDefault="00BB180C" w:rsidP="00BB180C">
      <w:pPr>
        <w:rPr>
          <w:i/>
          <w:color w:val="7F7F7F" w:themeColor="text1" w:themeTint="80"/>
        </w:rPr>
      </w:pPr>
      <w:r w:rsidRPr="006A56EA">
        <w:rPr>
          <w:i/>
          <w:color w:val="7F7F7F" w:themeColor="text1" w:themeTint="80"/>
        </w:rPr>
        <w:t xml:space="preserve">This chapter shall include all references used when designing the service. Specifically, the </w:t>
      </w:r>
      <w:r>
        <w:rPr>
          <w:i/>
          <w:color w:val="7F7F7F" w:themeColor="text1" w:themeTint="80"/>
        </w:rPr>
        <w:t>service specification document as well as standard documents describing the chosen technology and documents describing any external data models (if applicable)</w:t>
      </w:r>
      <w:r w:rsidRPr="006A56EA">
        <w:rPr>
          <w:i/>
          <w:color w:val="7F7F7F" w:themeColor="text1" w:themeTint="80"/>
        </w:rPr>
        <w:t xml:space="preserve"> shall 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BB180C" w:rsidRPr="003A640B" w14:paraId="5D926AE4" w14:textId="77777777" w:rsidTr="00BB180C">
        <w:trPr>
          <w:trHeight w:val="341"/>
          <w:tblHeader/>
        </w:trPr>
        <w:tc>
          <w:tcPr>
            <w:tcW w:w="3686" w:type="dxa"/>
            <w:shd w:val="clear" w:color="auto" w:fill="36FFF6" w:themeFill="accent3" w:themeFillTint="99"/>
            <w:vAlign w:val="center"/>
          </w:tcPr>
          <w:p w14:paraId="74E1766C" w14:textId="77777777" w:rsidR="00BB180C" w:rsidRPr="003A640B" w:rsidRDefault="00BB180C" w:rsidP="00BB180C">
            <w:pPr>
              <w:pStyle w:val="TableHeader"/>
            </w:pPr>
            <w:r w:rsidRPr="003A640B">
              <w:t>Nr.</w:t>
            </w:r>
          </w:p>
        </w:tc>
        <w:tc>
          <w:tcPr>
            <w:tcW w:w="1559" w:type="dxa"/>
            <w:shd w:val="clear" w:color="auto" w:fill="36FFF6" w:themeFill="accent3" w:themeFillTint="99"/>
            <w:vAlign w:val="center"/>
          </w:tcPr>
          <w:p w14:paraId="0888FEE8" w14:textId="77777777" w:rsidR="00BB180C" w:rsidRPr="003A640B" w:rsidRDefault="00BB180C" w:rsidP="00BB180C">
            <w:pPr>
              <w:pStyle w:val="TableHeader"/>
            </w:pPr>
            <w:r w:rsidRPr="003A640B">
              <w:t>Version</w:t>
            </w:r>
          </w:p>
        </w:tc>
        <w:tc>
          <w:tcPr>
            <w:tcW w:w="3993" w:type="dxa"/>
            <w:shd w:val="clear" w:color="auto" w:fill="36FFF6" w:themeFill="accent3" w:themeFillTint="99"/>
          </w:tcPr>
          <w:p w14:paraId="0AA7AC87" w14:textId="77777777" w:rsidR="00BB180C" w:rsidRPr="003A640B" w:rsidRDefault="00BB180C" w:rsidP="00BB180C">
            <w:pPr>
              <w:pStyle w:val="TableHeader"/>
            </w:pPr>
            <w:r>
              <w:t>Reference</w:t>
            </w:r>
          </w:p>
        </w:tc>
      </w:tr>
      <w:tr w:rsidR="00BB180C" w:rsidRPr="00456821" w14:paraId="19FCFD21" w14:textId="77777777" w:rsidTr="00BB180C">
        <w:trPr>
          <w:trHeight w:val="477"/>
        </w:trPr>
        <w:tc>
          <w:tcPr>
            <w:tcW w:w="3686" w:type="dxa"/>
          </w:tcPr>
          <w:p w14:paraId="551BA157" w14:textId="77777777" w:rsidR="00BB180C" w:rsidRDefault="00BB180C" w:rsidP="00762A4D">
            <w:pPr>
              <w:pStyle w:val="Table"/>
              <w:numPr>
                <w:ilvl w:val="0"/>
                <w:numId w:val="40"/>
              </w:numPr>
              <w:ind w:left="465" w:hanging="357"/>
            </w:pPr>
            <w:r>
              <w:t>Guide on specification of e-navigation Technical Services</w:t>
            </w:r>
          </w:p>
        </w:tc>
        <w:tc>
          <w:tcPr>
            <w:tcW w:w="1559" w:type="dxa"/>
          </w:tcPr>
          <w:p w14:paraId="200971C1" w14:textId="77777777" w:rsidR="00BB180C" w:rsidRDefault="00BB180C" w:rsidP="00BB180C">
            <w:pPr>
              <w:pStyle w:val="Table"/>
            </w:pPr>
          </w:p>
        </w:tc>
        <w:tc>
          <w:tcPr>
            <w:tcW w:w="3993" w:type="dxa"/>
          </w:tcPr>
          <w:p w14:paraId="255DC937" w14:textId="77777777" w:rsidR="00BB180C" w:rsidRPr="00456821" w:rsidRDefault="00BB180C" w:rsidP="00BB180C">
            <w:pPr>
              <w:pStyle w:val="Table"/>
            </w:pPr>
          </w:p>
        </w:tc>
      </w:tr>
      <w:tr w:rsidR="00BB180C" w:rsidRPr="00456821" w14:paraId="6E0D770F" w14:textId="77777777" w:rsidTr="00BB180C">
        <w:trPr>
          <w:trHeight w:val="477"/>
          <w:hidden/>
        </w:trPr>
        <w:tc>
          <w:tcPr>
            <w:tcW w:w="3686" w:type="dxa"/>
          </w:tcPr>
          <w:p w14:paraId="19878CAB" w14:textId="77777777" w:rsidR="00BB180C" w:rsidRPr="00F108DB" w:rsidRDefault="00BB180C" w:rsidP="00762A4D">
            <w:pPr>
              <w:pStyle w:val="Table"/>
              <w:numPr>
                <w:ilvl w:val="0"/>
                <w:numId w:val="40"/>
              </w:numPr>
              <w:ind w:left="465" w:hanging="357"/>
              <w:rPr>
                <w:vanish/>
              </w:rPr>
            </w:pPr>
            <w:r w:rsidRPr="00F108DB">
              <w:rPr>
                <w:vanish/>
              </w:rPr>
              <w:t>Document ID</w:t>
            </w:r>
          </w:p>
        </w:tc>
        <w:tc>
          <w:tcPr>
            <w:tcW w:w="1559" w:type="dxa"/>
          </w:tcPr>
          <w:p w14:paraId="002C4003" w14:textId="77777777" w:rsidR="00BB180C" w:rsidRPr="00F108DB" w:rsidRDefault="00BB180C" w:rsidP="00BB180C">
            <w:pPr>
              <w:pStyle w:val="Table"/>
              <w:rPr>
                <w:vanish/>
              </w:rPr>
            </w:pPr>
            <w:r w:rsidRPr="00F108DB">
              <w:rPr>
                <w:vanish/>
              </w:rPr>
              <w:t>xx.yy</w:t>
            </w:r>
          </w:p>
        </w:tc>
        <w:tc>
          <w:tcPr>
            <w:tcW w:w="3993" w:type="dxa"/>
          </w:tcPr>
          <w:p w14:paraId="3CA055EF" w14:textId="77777777" w:rsidR="00BB180C" w:rsidRPr="00F108DB" w:rsidRDefault="00BB180C" w:rsidP="00BB180C">
            <w:pPr>
              <w:pStyle w:val="Table"/>
              <w:rPr>
                <w:vanish/>
              </w:rPr>
            </w:pPr>
            <w:r w:rsidRPr="00F108DB">
              <w:rPr>
                <w:vanish/>
              </w:rPr>
              <w:t>Deliverable abc</w:t>
            </w:r>
          </w:p>
        </w:tc>
      </w:tr>
      <w:tr w:rsidR="00BB180C" w:rsidRPr="00456821" w14:paraId="6F8FF0D5" w14:textId="77777777" w:rsidTr="00BB180C">
        <w:trPr>
          <w:trHeight w:val="477"/>
        </w:trPr>
        <w:tc>
          <w:tcPr>
            <w:tcW w:w="3686" w:type="dxa"/>
          </w:tcPr>
          <w:p w14:paraId="159D5C62" w14:textId="77777777" w:rsidR="00BB180C" w:rsidRPr="000B4DC5" w:rsidRDefault="00BB180C" w:rsidP="00762A4D">
            <w:pPr>
              <w:pStyle w:val="Table"/>
              <w:numPr>
                <w:ilvl w:val="0"/>
                <w:numId w:val="40"/>
              </w:numPr>
              <w:ind w:left="465" w:hanging="357"/>
              <w:rPr>
                <w:rFonts w:asciiTheme="minorHAnsi" w:hAnsiTheme="minorHAnsi"/>
                <w:i/>
                <w:color w:val="7F7F7F" w:themeColor="text1" w:themeTint="80"/>
              </w:rPr>
            </w:pPr>
            <w:bookmarkStart w:id="175" w:name="_Ref459277048"/>
            <w:r w:rsidRPr="000B4DC5">
              <w:rPr>
                <w:rFonts w:asciiTheme="minorHAnsi" w:hAnsiTheme="minorHAnsi"/>
                <w:i/>
                <w:color w:val="7F7F7F" w:themeColor="text1" w:themeTint="80"/>
              </w:rPr>
              <w:t>XYZ Service Specification</w:t>
            </w:r>
            <w:bookmarkEnd w:id="175"/>
          </w:p>
        </w:tc>
        <w:tc>
          <w:tcPr>
            <w:tcW w:w="1559" w:type="dxa"/>
          </w:tcPr>
          <w:p w14:paraId="50EDDEA9"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xx.yy</w:t>
            </w:r>
          </w:p>
        </w:tc>
        <w:tc>
          <w:tcPr>
            <w:tcW w:w="3993" w:type="dxa"/>
          </w:tcPr>
          <w:p w14:paraId="5083E909"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Service Specification for the XYZ service.</w:t>
            </w:r>
          </w:p>
        </w:tc>
      </w:tr>
    </w:tbl>
    <w:p w14:paraId="0017112C" w14:textId="77777777" w:rsidR="00BB180C" w:rsidRPr="0052511D" w:rsidRDefault="00BB180C" w:rsidP="00762A4D">
      <w:pPr>
        <w:pStyle w:val="Heading1"/>
        <w:pageBreakBefore/>
        <w:numPr>
          <w:ilvl w:val="0"/>
          <w:numId w:val="39"/>
        </w:numPr>
        <w:tabs>
          <w:tab w:val="num" w:pos="432"/>
        </w:tabs>
        <w:spacing w:before="480" w:line="276" w:lineRule="auto"/>
        <w:ind w:left="493" w:hanging="493"/>
      </w:pPr>
      <w:bookmarkStart w:id="176" w:name="_Toc459370129"/>
      <w:r w:rsidRPr="0052511D">
        <w:lastRenderedPageBreak/>
        <w:t>Acronyms and Terminology</w:t>
      </w:r>
      <w:bookmarkEnd w:id="176"/>
    </w:p>
    <w:p w14:paraId="0FFA66C8" w14:textId="77777777" w:rsidR="00BB180C" w:rsidRPr="005B2AD6" w:rsidRDefault="00BB180C" w:rsidP="00762A4D">
      <w:pPr>
        <w:pStyle w:val="Heading2"/>
        <w:numPr>
          <w:ilvl w:val="1"/>
          <w:numId w:val="39"/>
        </w:numPr>
        <w:tabs>
          <w:tab w:val="left" w:pos="709"/>
        </w:tabs>
        <w:spacing w:before="200" w:line="276" w:lineRule="auto"/>
        <w:ind w:right="0"/>
      </w:pPr>
      <w:bookmarkStart w:id="177" w:name="_Toc459370130"/>
      <w:r w:rsidRPr="005B2AD6">
        <w:t>Acronyms</w:t>
      </w:r>
      <w:bookmarkEnd w:id="177"/>
    </w:p>
    <w:tbl>
      <w:tblPr>
        <w:tblStyle w:val="TableGrid"/>
        <w:tblW w:w="0" w:type="auto"/>
        <w:tblInd w:w="108" w:type="dxa"/>
        <w:tblLook w:val="04A0" w:firstRow="1" w:lastRow="0" w:firstColumn="1" w:lastColumn="0" w:noHBand="0" w:noVBand="1"/>
      </w:tblPr>
      <w:tblGrid>
        <w:gridCol w:w="1843"/>
        <w:gridCol w:w="7371"/>
      </w:tblGrid>
      <w:tr w:rsidR="00BB180C" w14:paraId="1D21B67C" w14:textId="77777777" w:rsidTr="00BB180C">
        <w:tc>
          <w:tcPr>
            <w:tcW w:w="1843" w:type="dxa"/>
          </w:tcPr>
          <w:p w14:paraId="1445B710" w14:textId="77777777" w:rsidR="00BB180C" w:rsidRPr="00E62042" w:rsidRDefault="00BB180C" w:rsidP="00BB180C">
            <w:pPr>
              <w:pStyle w:val="TableHeader"/>
            </w:pPr>
            <w:r w:rsidRPr="00E62042">
              <w:t>Term</w:t>
            </w:r>
          </w:p>
        </w:tc>
        <w:tc>
          <w:tcPr>
            <w:tcW w:w="7371" w:type="dxa"/>
          </w:tcPr>
          <w:p w14:paraId="518CAEFB" w14:textId="77777777" w:rsidR="00BB180C" w:rsidRDefault="00BB180C" w:rsidP="00BB180C">
            <w:pPr>
              <w:pStyle w:val="TableHeader"/>
              <w:rPr>
                <w:rFonts w:ascii="Helvetica 55 Roman" w:hAnsi="Helvetica 55 Roman"/>
              </w:rPr>
            </w:pPr>
            <w:r w:rsidRPr="00E62042">
              <w:t>Definition</w:t>
            </w:r>
          </w:p>
        </w:tc>
      </w:tr>
      <w:tr w:rsidR="00BB180C" w:rsidRPr="00EC53FF" w14:paraId="3FC53FD8" w14:textId="77777777" w:rsidTr="00BB180C">
        <w:tc>
          <w:tcPr>
            <w:tcW w:w="1843" w:type="dxa"/>
          </w:tcPr>
          <w:p w14:paraId="31627882" w14:textId="77777777" w:rsidR="00BB180C" w:rsidRPr="00945F64" w:rsidRDefault="00BB180C" w:rsidP="00BB180C">
            <w:pPr>
              <w:pStyle w:val="TableHeader"/>
              <w:rPr>
                <w:lang w:eastAsia="fr-FR"/>
              </w:rPr>
            </w:pPr>
            <w:r>
              <w:rPr>
                <w:lang w:eastAsia="fr-FR"/>
              </w:rPr>
              <w:t>API</w:t>
            </w:r>
          </w:p>
        </w:tc>
        <w:tc>
          <w:tcPr>
            <w:tcW w:w="7371" w:type="dxa"/>
          </w:tcPr>
          <w:p w14:paraId="29B5D551" w14:textId="77777777" w:rsidR="00BB180C" w:rsidRPr="00945F64" w:rsidRDefault="00BB180C" w:rsidP="00BB180C">
            <w:pPr>
              <w:pStyle w:val="Table"/>
              <w:rPr>
                <w:lang w:eastAsia="fr-FR"/>
              </w:rPr>
            </w:pPr>
            <w:r w:rsidRPr="00B14C30">
              <w:rPr>
                <w:lang w:eastAsia="fr-FR"/>
              </w:rPr>
              <w:t>Application Programming Interface</w:t>
            </w:r>
          </w:p>
        </w:tc>
      </w:tr>
      <w:tr w:rsidR="00BB180C" w:rsidRPr="00EC53FF" w14:paraId="6DB2009A" w14:textId="77777777" w:rsidTr="00BB180C">
        <w:tc>
          <w:tcPr>
            <w:tcW w:w="1843" w:type="dxa"/>
          </w:tcPr>
          <w:p w14:paraId="0D2F1CE2" w14:textId="77777777" w:rsidR="00BB180C" w:rsidRDefault="00BB180C" w:rsidP="00BB180C">
            <w:pPr>
              <w:pStyle w:val="TableHeader"/>
              <w:rPr>
                <w:lang w:eastAsia="fr-FR"/>
              </w:rPr>
            </w:pPr>
            <w:r>
              <w:rPr>
                <w:lang w:eastAsia="fr-FR"/>
              </w:rPr>
              <w:t>MC</w:t>
            </w:r>
          </w:p>
        </w:tc>
        <w:tc>
          <w:tcPr>
            <w:tcW w:w="7371" w:type="dxa"/>
          </w:tcPr>
          <w:p w14:paraId="6373D4A7" w14:textId="77777777" w:rsidR="00BB180C" w:rsidRDefault="00BB180C" w:rsidP="00BB180C">
            <w:pPr>
              <w:pStyle w:val="Table"/>
              <w:rPr>
                <w:lang w:eastAsia="fr-FR"/>
              </w:rPr>
            </w:pPr>
            <w:r>
              <w:rPr>
                <w:lang w:eastAsia="fr-FR"/>
              </w:rPr>
              <w:t>Maritime Cloud</w:t>
            </w:r>
          </w:p>
        </w:tc>
      </w:tr>
      <w:tr w:rsidR="00BB180C" w:rsidRPr="00EC53FF" w14:paraId="391E9E0C" w14:textId="77777777" w:rsidTr="00BB180C">
        <w:tc>
          <w:tcPr>
            <w:tcW w:w="1843" w:type="dxa"/>
          </w:tcPr>
          <w:p w14:paraId="60CE1066" w14:textId="77777777" w:rsidR="00BB180C" w:rsidRPr="00945F64" w:rsidRDefault="00BB180C" w:rsidP="00BB180C">
            <w:pPr>
              <w:pStyle w:val="TableHeader"/>
              <w:rPr>
                <w:lang w:eastAsia="fr-FR"/>
              </w:rPr>
            </w:pPr>
            <w:r>
              <w:rPr>
                <w:lang w:eastAsia="fr-FR"/>
              </w:rPr>
              <w:t>MEP</w:t>
            </w:r>
          </w:p>
        </w:tc>
        <w:tc>
          <w:tcPr>
            <w:tcW w:w="7371" w:type="dxa"/>
          </w:tcPr>
          <w:p w14:paraId="5C580E04" w14:textId="77777777" w:rsidR="00BB180C" w:rsidRPr="00945F64" w:rsidRDefault="00BB180C" w:rsidP="00BB180C">
            <w:pPr>
              <w:pStyle w:val="Table"/>
              <w:rPr>
                <w:lang w:eastAsia="fr-FR"/>
              </w:rPr>
            </w:pPr>
            <w:r>
              <w:rPr>
                <w:lang w:eastAsia="fr-FR"/>
              </w:rPr>
              <w:t>Message Exchange Pattern</w:t>
            </w:r>
          </w:p>
        </w:tc>
      </w:tr>
      <w:tr w:rsidR="00BB180C" w:rsidRPr="00EC53FF" w14:paraId="0D6C4A3C" w14:textId="77777777" w:rsidTr="00BB180C">
        <w:tc>
          <w:tcPr>
            <w:tcW w:w="1843" w:type="dxa"/>
          </w:tcPr>
          <w:p w14:paraId="66A21018" w14:textId="77777777" w:rsidR="00BB180C" w:rsidRPr="00945F64" w:rsidRDefault="00BB180C" w:rsidP="00BB180C">
            <w:pPr>
              <w:pStyle w:val="TableHeader"/>
              <w:rPr>
                <w:lang w:eastAsia="fr-FR"/>
              </w:rPr>
            </w:pPr>
            <w:r>
              <w:rPr>
                <w:lang w:eastAsia="fr-FR"/>
              </w:rPr>
              <w:t>NAF</w:t>
            </w:r>
          </w:p>
        </w:tc>
        <w:tc>
          <w:tcPr>
            <w:tcW w:w="7371" w:type="dxa"/>
          </w:tcPr>
          <w:p w14:paraId="72504B79" w14:textId="77777777" w:rsidR="00BB180C" w:rsidRPr="00945F64" w:rsidRDefault="00BB180C" w:rsidP="00BB180C">
            <w:pPr>
              <w:pStyle w:val="Table"/>
              <w:rPr>
                <w:lang w:eastAsia="fr-FR"/>
              </w:rPr>
            </w:pPr>
            <w:r w:rsidRPr="002C4DF4">
              <w:t>NA</w:t>
            </w:r>
            <w:r>
              <w:t>TO Architectural Framework</w:t>
            </w:r>
          </w:p>
        </w:tc>
      </w:tr>
      <w:tr w:rsidR="00BB180C" w:rsidRPr="00EC53FF" w14:paraId="430CB53F" w14:textId="77777777" w:rsidTr="00BB180C">
        <w:tc>
          <w:tcPr>
            <w:tcW w:w="1843" w:type="dxa"/>
          </w:tcPr>
          <w:p w14:paraId="0E689B38" w14:textId="77777777" w:rsidR="00BB180C" w:rsidRDefault="00BB180C" w:rsidP="00BB180C">
            <w:pPr>
              <w:pStyle w:val="TableHeader"/>
              <w:rPr>
                <w:lang w:eastAsia="fr-FR"/>
              </w:rPr>
            </w:pPr>
            <w:r>
              <w:rPr>
                <w:lang w:eastAsia="fr-FR"/>
              </w:rPr>
              <w:t>REST</w:t>
            </w:r>
          </w:p>
        </w:tc>
        <w:tc>
          <w:tcPr>
            <w:tcW w:w="7371" w:type="dxa"/>
          </w:tcPr>
          <w:p w14:paraId="5E176864" w14:textId="77777777" w:rsidR="00BB180C" w:rsidRDefault="00BB180C" w:rsidP="00BB180C">
            <w:pPr>
              <w:pStyle w:val="Table"/>
              <w:rPr>
                <w:lang w:eastAsia="fr-FR"/>
              </w:rPr>
            </w:pPr>
            <w:r w:rsidRPr="00797551">
              <w:rPr>
                <w:lang w:eastAsia="fr-FR"/>
              </w:rPr>
              <w:t>Representational</w:t>
            </w:r>
            <w:r>
              <w:rPr>
                <w:lang w:eastAsia="fr-FR"/>
              </w:rPr>
              <w:t xml:space="preserve"> State Transfer</w:t>
            </w:r>
          </w:p>
        </w:tc>
      </w:tr>
      <w:tr w:rsidR="00BB180C" w:rsidRPr="00EC53FF" w14:paraId="5A3F68E4" w14:textId="77777777" w:rsidTr="00BB180C">
        <w:tc>
          <w:tcPr>
            <w:tcW w:w="1843" w:type="dxa"/>
          </w:tcPr>
          <w:p w14:paraId="59920176" w14:textId="77777777" w:rsidR="00BB180C" w:rsidRPr="00945F64" w:rsidRDefault="00BB180C" w:rsidP="00BB180C">
            <w:pPr>
              <w:pStyle w:val="TableHeader"/>
              <w:rPr>
                <w:lang w:eastAsia="fr-FR"/>
              </w:rPr>
            </w:pPr>
            <w:r>
              <w:rPr>
                <w:lang w:eastAsia="fr-FR"/>
              </w:rPr>
              <w:t>SOAP</w:t>
            </w:r>
          </w:p>
        </w:tc>
        <w:tc>
          <w:tcPr>
            <w:tcW w:w="7371" w:type="dxa"/>
          </w:tcPr>
          <w:p w14:paraId="514EE1F6" w14:textId="77777777" w:rsidR="00BB180C" w:rsidRPr="00945F64" w:rsidRDefault="00BB180C" w:rsidP="00BB180C">
            <w:pPr>
              <w:pStyle w:val="Table"/>
              <w:rPr>
                <w:lang w:eastAsia="fr-FR"/>
              </w:rPr>
            </w:pPr>
            <w:r w:rsidRPr="002E6809">
              <w:rPr>
                <w:lang w:eastAsia="fr-FR"/>
              </w:rPr>
              <w:t>Simple Object Access Protocol</w:t>
            </w:r>
          </w:p>
        </w:tc>
      </w:tr>
      <w:tr w:rsidR="00BB180C" w:rsidRPr="00EC53FF" w14:paraId="7DDF9A04" w14:textId="77777777" w:rsidTr="00BB180C">
        <w:tc>
          <w:tcPr>
            <w:tcW w:w="1843" w:type="dxa"/>
          </w:tcPr>
          <w:p w14:paraId="4DA7DA74" w14:textId="77777777" w:rsidR="00BB180C" w:rsidRPr="00945F64" w:rsidRDefault="00BB180C" w:rsidP="00BB180C">
            <w:pPr>
              <w:pStyle w:val="TableHeader"/>
            </w:pPr>
            <w:r w:rsidRPr="00945F64">
              <w:rPr>
                <w:lang w:eastAsia="fr-FR"/>
              </w:rPr>
              <w:t>SSD</w:t>
            </w:r>
          </w:p>
        </w:tc>
        <w:tc>
          <w:tcPr>
            <w:tcW w:w="7371" w:type="dxa"/>
          </w:tcPr>
          <w:p w14:paraId="3B7475FF" w14:textId="77777777" w:rsidR="00BB180C" w:rsidRPr="00945F64" w:rsidRDefault="00BB180C" w:rsidP="00BB180C">
            <w:pPr>
              <w:pStyle w:val="Table"/>
            </w:pPr>
            <w:r w:rsidRPr="00945F64">
              <w:rPr>
                <w:lang w:eastAsia="fr-FR"/>
              </w:rPr>
              <w:t>Service Specification Document</w:t>
            </w:r>
          </w:p>
        </w:tc>
      </w:tr>
      <w:tr w:rsidR="00BB180C" w:rsidRPr="00EC53FF" w14:paraId="0CBC1A1A" w14:textId="77777777" w:rsidTr="00BB180C">
        <w:tc>
          <w:tcPr>
            <w:tcW w:w="1843" w:type="dxa"/>
          </w:tcPr>
          <w:p w14:paraId="06247841" w14:textId="77777777" w:rsidR="00BB180C" w:rsidRDefault="00BB180C" w:rsidP="00BB180C">
            <w:pPr>
              <w:pStyle w:val="TableHeader"/>
              <w:rPr>
                <w:lang w:eastAsia="fr-FR"/>
              </w:rPr>
            </w:pPr>
            <w:r>
              <w:rPr>
                <w:lang w:eastAsia="fr-FR"/>
              </w:rPr>
              <w:t>UML</w:t>
            </w:r>
          </w:p>
        </w:tc>
        <w:tc>
          <w:tcPr>
            <w:tcW w:w="7371" w:type="dxa"/>
          </w:tcPr>
          <w:p w14:paraId="4025FF33" w14:textId="77777777" w:rsidR="00BB180C" w:rsidRDefault="00BB180C" w:rsidP="00BB180C">
            <w:pPr>
              <w:pStyle w:val="Table"/>
              <w:rPr>
                <w:lang w:eastAsia="fr-FR"/>
              </w:rPr>
            </w:pPr>
            <w:r>
              <w:rPr>
                <w:lang w:eastAsia="fr-FR"/>
              </w:rPr>
              <w:t>Unified Modelling Language</w:t>
            </w:r>
          </w:p>
        </w:tc>
      </w:tr>
      <w:tr w:rsidR="00BB180C" w:rsidRPr="00EC53FF" w14:paraId="387AEEC5" w14:textId="77777777" w:rsidTr="00BB180C">
        <w:tc>
          <w:tcPr>
            <w:tcW w:w="1843" w:type="dxa"/>
          </w:tcPr>
          <w:p w14:paraId="2742115E" w14:textId="77777777" w:rsidR="00BB180C" w:rsidRPr="00945F64" w:rsidRDefault="00BB180C" w:rsidP="00BB180C">
            <w:pPr>
              <w:pStyle w:val="TableHeader"/>
              <w:rPr>
                <w:lang w:eastAsia="fr-FR"/>
              </w:rPr>
            </w:pPr>
            <w:r>
              <w:rPr>
                <w:lang w:eastAsia="fr-FR"/>
              </w:rPr>
              <w:t>URL</w:t>
            </w:r>
          </w:p>
        </w:tc>
        <w:tc>
          <w:tcPr>
            <w:tcW w:w="7371" w:type="dxa"/>
          </w:tcPr>
          <w:p w14:paraId="2CA10649" w14:textId="77777777" w:rsidR="00BB180C" w:rsidRPr="00945F64" w:rsidRDefault="00BB180C" w:rsidP="00BB180C">
            <w:pPr>
              <w:pStyle w:val="Table"/>
              <w:rPr>
                <w:lang w:eastAsia="fr-FR"/>
              </w:rPr>
            </w:pPr>
            <w:r>
              <w:rPr>
                <w:lang w:eastAsia="fr-FR"/>
              </w:rPr>
              <w:t>Uniform Resource Locator</w:t>
            </w:r>
          </w:p>
        </w:tc>
      </w:tr>
      <w:tr w:rsidR="00BB180C" w:rsidRPr="00EC53FF" w14:paraId="6047DB71" w14:textId="77777777" w:rsidTr="00BB180C">
        <w:tc>
          <w:tcPr>
            <w:tcW w:w="1843" w:type="dxa"/>
          </w:tcPr>
          <w:p w14:paraId="5F26C3A5" w14:textId="77777777" w:rsidR="00BB180C" w:rsidRPr="00945F64" w:rsidRDefault="00BB180C" w:rsidP="00BB180C">
            <w:pPr>
              <w:pStyle w:val="TableHeader"/>
              <w:rPr>
                <w:lang w:eastAsia="fr-FR"/>
              </w:rPr>
            </w:pPr>
            <w:r>
              <w:rPr>
                <w:lang w:eastAsia="fr-FR"/>
              </w:rPr>
              <w:t>VTS</w:t>
            </w:r>
          </w:p>
        </w:tc>
        <w:tc>
          <w:tcPr>
            <w:tcW w:w="7371" w:type="dxa"/>
          </w:tcPr>
          <w:p w14:paraId="6D2C871A" w14:textId="77777777" w:rsidR="00BB180C" w:rsidRPr="00945F64" w:rsidRDefault="00BB180C" w:rsidP="00BB180C">
            <w:pPr>
              <w:pStyle w:val="Table"/>
              <w:rPr>
                <w:lang w:eastAsia="fr-FR"/>
              </w:rPr>
            </w:pPr>
            <w:r>
              <w:rPr>
                <w:lang w:eastAsia="fr-FR"/>
              </w:rPr>
              <w:t>Vessel Traffic Service</w:t>
            </w:r>
          </w:p>
        </w:tc>
      </w:tr>
      <w:tr w:rsidR="00BB180C" w:rsidRPr="00EC53FF" w14:paraId="670BF575" w14:textId="77777777" w:rsidTr="00BB180C">
        <w:tc>
          <w:tcPr>
            <w:tcW w:w="1843" w:type="dxa"/>
          </w:tcPr>
          <w:p w14:paraId="3FBA6693" w14:textId="77777777" w:rsidR="00BB180C" w:rsidRDefault="00BB180C" w:rsidP="00BB180C">
            <w:pPr>
              <w:pStyle w:val="TableHeader"/>
              <w:rPr>
                <w:lang w:eastAsia="fr-FR"/>
              </w:rPr>
            </w:pPr>
            <w:r>
              <w:rPr>
                <w:lang w:eastAsia="fr-FR"/>
              </w:rPr>
              <w:t>WSDL</w:t>
            </w:r>
          </w:p>
        </w:tc>
        <w:tc>
          <w:tcPr>
            <w:tcW w:w="7371" w:type="dxa"/>
          </w:tcPr>
          <w:p w14:paraId="6CFDFE26" w14:textId="77777777" w:rsidR="00BB180C" w:rsidRDefault="00BB180C" w:rsidP="00BB180C">
            <w:pPr>
              <w:pStyle w:val="Table"/>
              <w:rPr>
                <w:lang w:eastAsia="fr-FR"/>
              </w:rPr>
            </w:pPr>
            <w:r>
              <w:rPr>
                <w:lang w:eastAsia="fr-FR"/>
              </w:rPr>
              <w:t>Web Service Definition Language</w:t>
            </w:r>
          </w:p>
        </w:tc>
      </w:tr>
      <w:tr w:rsidR="00BB180C" w:rsidRPr="00EC53FF" w14:paraId="32F466A3" w14:textId="77777777" w:rsidTr="00BB180C">
        <w:tc>
          <w:tcPr>
            <w:tcW w:w="1843" w:type="dxa"/>
          </w:tcPr>
          <w:p w14:paraId="50D47ADF" w14:textId="77777777" w:rsidR="00BB180C" w:rsidRPr="00945F64" w:rsidRDefault="00BB180C" w:rsidP="00BB180C">
            <w:pPr>
              <w:pStyle w:val="TableHeader"/>
              <w:rPr>
                <w:lang w:eastAsia="fr-FR"/>
              </w:rPr>
            </w:pPr>
            <w:r>
              <w:rPr>
                <w:lang w:eastAsia="fr-FR"/>
              </w:rPr>
              <w:t>XML</w:t>
            </w:r>
          </w:p>
        </w:tc>
        <w:tc>
          <w:tcPr>
            <w:tcW w:w="7371" w:type="dxa"/>
          </w:tcPr>
          <w:p w14:paraId="027A9009" w14:textId="77777777" w:rsidR="00BB180C" w:rsidRPr="00945F64" w:rsidRDefault="00BB180C" w:rsidP="00BB180C">
            <w:pPr>
              <w:pStyle w:val="Table"/>
              <w:rPr>
                <w:lang w:eastAsia="fr-FR"/>
              </w:rPr>
            </w:pPr>
            <w:r>
              <w:rPr>
                <w:lang w:eastAsia="fr-FR"/>
              </w:rPr>
              <w:t>Extendible Mark-up Language</w:t>
            </w:r>
          </w:p>
        </w:tc>
      </w:tr>
      <w:tr w:rsidR="00BB180C" w:rsidRPr="00EC53FF" w14:paraId="59A11664" w14:textId="77777777" w:rsidTr="00BB180C">
        <w:tc>
          <w:tcPr>
            <w:tcW w:w="1843" w:type="dxa"/>
          </w:tcPr>
          <w:p w14:paraId="65124BFD" w14:textId="77777777" w:rsidR="00BB180C" w:rsidRPr="00945F64" w:rsidRDefault="00BB180C" w:rsidP="00BB180C">
            <w:pPr>
              <w:pStyle w:val="TableHeader"/>
              <w:rPr>
                <w:lang w:eastAsia="fr-FR"/>
              </w:rPr>
            </w:pPr>
            <w:r>
              <w:rPr>
                <w:lang w:eastAsia="fr-FR"/>
              </w:rPr>
              <w:t>XSD</w:t>
            </w:r>
          </w:p>
        </w:tc>
        <w:tc>
          <w:tcPr>
            <w:tcW w:w="7371" w:type="dxa"/>
          </w:tcPr>
          <w:p w14:paraId="09FA126A" w14:textId="77777777" w:rsidR="00BB180C" w:rsidRPr="00945F64" w:rsidRDefault="00BB180C" w:rsidP="00BB180C">
            <w:pPr>
              <w:pStyle w:val="Table"/>
              <w:rPr>
                <w:lang w:eastAsia="fr-FR"/>
              </w:rPr>
            </w:pPr>
            <w:r>
              <w:rPr>
                <w:lang w:eastAsia="fr-FR"/>
              </w:rPr>
              <w:t>XML Schema Definition</w:t>
            </w:r>
          </w:p>
        </w:tc>
      </w:tr>
    </w:tbl>
    <w:p w14:paraId="13E4E8C7" w14:textId="77777777" w:rsidR="00BB180C" w:rsidRPr="000F3A0F" w:rsidRDefault="00BB180C" w:rsidP="00BB180C"/>
    <w:p w14:paraId="4FC2C3BA" w14:textId="77777777" w:rsidR="00BB180C" w:rsidRDefault="00BB180C" w:rsidP="00762A4D">
      <w:pPr>
        <w:pStyle w:val="Heading2"/>
        <w:numPr>
          <w:ilvl w:val="1"/>
          <w:numId w:val="39"/>
        </w:numPr>
        <w:tabs>
          <w:tab w:val="left" w:pos="709"/>
        </w:tabs>
        <w:spacing w:before="200" w:line="276" w:lineRule="auto"/>
        <w:ind w:right="0"/>
      </w:pPr>
      <w:bookmarkStart w:id="178" w:name="_Toc459370131"/>
      <w:r w:rsidRPr="00D10958">
        <w:t>Terminology</w:t>
      </w:r>
      <w:bookmarkEnd w:id="178"/>
    </w:p>
    <w:tbl>
      <w:tblPr>
        <w:tblStyle w:val="TableGrid"/>
        <w:tblW w:w="0" w:type="auto"/>
        <w:tblInd w:w="108" w:type="dxa"/>
        <w:tblLook w:val="04A0" w:firstRow="1" w:lastRow="0" w:firstColumn="1" w:lastColumn="0" w:noHBand="0" w:noVBand="1"/>
      </w:tblPr>
      <w:tblGrid>
        <w:gridCol w:w="2491"/>
        <w:gridCol w:w="6723"/>
      </w:tblGrid>
      <w:tr w:rsidR="00BB180C" w14:paraId="312A2D5A" w14:textId="77777777" w:rsidTr="00BB180C">
        <w:tc>
          <w:tcPr>
            <w:tcW w:w="2491" w:type="dxa"/>
          </w:tcPr>
          <w:p w14:paraId="7DDBA191" w14:textId="77777777" w:rsidR="00BB180C" w:rsidRPr="00E62042" w:rsidRDefault="00BB180C" w:rsidP="00BB180C">
            <w:pPr>
              <w:pStyle w:val="TableHeader"/>
            </w:pPr>
            <w:r w:rsidRPr="00E62042">
              <w:t>Term</w:t>
            </w:r>
          </w:p>
        </w:tc>
        <w:tc>
          <w:tcPr>
            <w:tcW w:w="6723" w:type="dxa"/>
          </w:tcPr>
          <w:p w14:paraId="6DD22033" w14:textId="77777777" w:rsidR="00BB180C" w:rsidRDefault="00BB180C" w:rsidP="00BB180C">
            <w:pPr>
              <w:pStyle w:val="TableHeader"/>
              <w:rPr>
                <w:rFonts w:ascii="Helvetica 55 Roman" w:hAnsi="Helvetica 55 Roman"/>
              </w:rPr>
            </w:pPr>
            <w:r w:rsidRPr="00E62042">
              <w:t>Definition</w:t>
            </w:r>
          </w:p>
        </w:tc>
      </w:tr>
      <w:tr w:rsidR="00BB180C" w:rsidRPr="00FC2012" w14:paraId="251855E2" w14:textId="77777777" w:rsidTr="00BB180C">
        <w:tc>
          <w:tcPr>
            <w:tcW w:w="2491" w:type="dxa"/>
          </w:tcPr>
          <w:p w14:paraId="3A1AB408" w14:textId="77777777" w:rsidR="00BB180C" w:rsidRPr="00113EA5" w:rsidRDefault="00BB180C" w:rsidP="00BB180C">
            <w:pPr>
              <w:pStyle w:val="TableHeader"/>
            </w:pPr>
            <w:r w:rsidRPr="00113EA5">
              <w:t>External Data Model</w:t>
            </w:r>
          </w:p>
        </w:tc>
        <w:tc>
          <w:tcPr>
            <w:tcW w:w="6723" w:type="dxa"/>
          </w:tcPr>
          <w:p w14:paraId="2D7964AF" w14:textId="77777777" w:rsidR="00BB180C" w:rsidRPr="00113EA5" w:rsidRDefault="00BB180C" w:rsidP="00BB180C">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B180C" w:rsidRPr="00FC2012" w14:paraId="27786208" w14:textId="77777777" w:rsidTr="00BB180C">
        <w:tc>
          <w:tcPr>
            <w:tcW w:w="2491" w:type="dxa"/>
          </w:tcPr>
          <w:p w14:paraId="31A37D71" w14:textId="77777777" w:rsidR="00BB180C" w:rsidRPr="00113EA5" w:rsidRDefault="00BB180C" w:rsidP="00BB180C">
            <w:pPr>
              <w:pStyle w:val="TableHeader"/>
            </w:pPr>
            <w:r>
              <w:t>Message Exchange Pattern</w:t>
            </w:r>
          </w:p>
        </w:tc>
        <w:tc>
          <w:tcPr>
            <w:tcW w:w="6723" w:type="dxa"/>
          </w:tcPr>
          <w:p w14:paraId="681036AF" w14:textId="77777777" w:rsidR="00BB180C" w:rsidRDefault="00BB180C" w:rsidP="00BB180C">
            <w:pPr>
              <w:pStyle w:val="Table"/>
            </w:pPr>
            <w:r>
              <w:t>D</w:t>
            </w:r>
            <w:r w:rsidRPr="00437EF8">
              <w:t xml:space="preserve">escribes </w:t>
            </w:r>
            <w:r>
              <w:t xml:space="preserve">the principles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510EC139" w14:textId="77777777" w:rsidR="00BB180C" w:rsidRDefault="00BB180C" w:rsidP="00BB180C">
            <w:pPr>
              <w:pStyle w:val="Table"/>
            </w:pPr>
            <w:r>
              <w:t xml:space="preserve">In the Request/Response MEP, the service consumer sends a request to the service provider in order to obtain certain information; the service provider provides the requested information in a dedicated response. </w:t>
            </w:r>
          </w:p>
          <w:p w14:paraId="3E1785E4" w14:textId="77777777" w:rsidR="00BB180C" w:rsidRPr="00113EA5" w:rsidRDefault="00BB180C" w:rsidP="00BB180C">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BB180C" w:rsidRPr="00EC53FF" w14:paraId="5E953165" w14:textId="77777777" w:rsidTr="00BB180C">
        <w:tc>
          <w:tcPr>
            <w:tcW w:w="2491" w:type="dxa"/>
          </w:tcPr>
          <w:p w14:paraId="50559D74" w14:textId="77777777" w:rsidR="00BB180C" w:rsidRPr="005D2D7D" w:rsidRDefault="00BB180C" w:rsidP="00BB180C">
            <w:pPr>
              <w:pStyle w:val="TableHeader"/>
            </w:pPr>
            <w:r>
              <w:t>Operational Activity</w:t>
            </w:r>
          </w:p>
        </w:tc>
        <w:tc>
          <w:tcPr>
            <w:tcW w:w="6723" w:type="dxa"/>
          </w:tcPr>
          <w:p w14:paraId="7F864F17" w14:textId="77777777" w:rsidR="00BB180C" w:rsidRPr="005D2D7D" w:rsidRDefault="00BB180C" w:rsidP="00BB180C">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BB180C" w:rsidRPr="00EC53FF" w14:paraId="54AB9952" w14:textId="77777777" w:rsidTr="00BB180C">
        <w:tc>
          <w:tcPr>
            <w:tcW w:w="2491" w:type="dxa"/>
          </w:tcPr>
          <w:p w14:paraId="1C94DC44" w14:textId="77777777" w:rsidR="00BB180C" w:rsidRDefault="00BB180C" w:rsidP="00BB180C">
            <w:pPr>
              <w:pStyle w:val="TableHeader"/>
            </w:pPr>
            <w:r>
              <w:t>Operational Model</w:t>
            </w:r>
          </w:p>
        </w:tc>
        <w:tc>
          <w:tcPr>
            <w:tcW w:w="6723" w:type="dxa"/>
          </w:tcPr>
          <w:p w14:paraId="15D2D7C0" w14:textId="77777777" w:rsidR="00BB180C" w:rsidRDefault="00BB180C" w:rsidP="00BB180C">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BB180C" w:rsidRPr="00EC53FF" w14:paraId="2004DD25" w14:textId="77777777" w:rsidTr="00BB180C">
        <w:tc>
          <w:tcPr>
            <w:tcW w:w="2491" w:type="dxa"/>
            <w:hideMark/>
          </w:tcPr>
          <w:p w14:paraId="5625BDF2" w14:textId="77777777" w:rsidR="00BB180C" w:rsidRPr="00A261B3" w:rsidRDefault="00BB180C" w:rsidP="00BB180C">
            <w:pPr>
              <w:pStyle w:val="TableHeader"/>
              <w:rPr>
                <w:rFonts w:ascii="Arial" w:hAnsi="Arial" w:cs="Arial"/>
                <w:highlight w:val="yellow"/>
              </w:rPr>
            </w:pPr>
            <w:r w:rsidRPr="005D2D7D">
              <w:t>Operational Node</w:t>
            </w:r>
          </w:p>
        </w:tc>
        <w:tc>
          <w:tcPr>
            <w:tcW w:w="6723" w:type="dxa"/>
          </w:tcPr>
          <w:p w14:paraId="00F4E0FB" w14:textId="77777777" w:rsidR="00BB180C" w:rsidRPr="00E91071" w:rsidRDefault="00BB180C" w:rsidP="00BB180C">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4D67BE85" w14:textId="77777777" w:rsidR="00BB180C" w:rsidRPr="00EF680C" w:rsidRDefault="00BB180C" w:rsidP="00BB180C">
            <w:pPr>
              <w:pStyle w:val="Table"/>
              <w:rPr>
                <w:rFonts w:ascii="Arial" w:hAnsi="Arial"/>
              </w:rPr>
            </w:pPr>
            <w:r w:rsidRPr="00E91071">
              <w:rPr>
                <w:lang w:eastAsia="fr-FR"/>
              </w:rPr>
              <w:t>Examples of operational nodes in the maritime context are: Maritime Control Center, Maritime Authority, Ship, Port, Weather Information Provider, …</w:t>
            </w:r>
          </w:p>
        </w:tc>
      </w:tr>
      <w:tr w:rsidR="00BB180C" w:rsidRPr="00EC53FF" w14:paraId="7E00745A" w14:textId="77777777" w:rsidTr="00BB180C">
        <w:tc>
          <w:tcPr>
            <w:tcW w:w="2491" w:type="dxa"/>
            <w:hideMark/>
          </w:tcPr>
          <w:p w14:paraId="75A497CD" w14:textId="77777777" w:rsidR="00BB180C" w:rsidRPr="00EF680C" w:rsidRDefault="00BB180C" w:rsidP="00BB180C">
            <w:pPr>
              <w:pStyle w:val="TableHeader"/>
              <w:rPr>
                <w:rFonts w:ascii="Arial" w:hAnsi="Arial"/>
              </w:rPr>
            </w:pPr>
            <w:r w:rsidRPr="00EF680C">
              <w:lastRenderedPageBreak/>
              <w:t>Service</w:t>
            </w:r>
          </w:p>
        </w:tc>
        <w:tc>
          <w:tcPr>
            <w:tcW w:w="6723" w:type="dxa"/>
            <w:hideMark/>
          </w:tcPr>
          <w:p w14:paraId="466078A0" w14:textId="77777777" w:rsidR="00BB180C" w:rsidRPr="00EF680C" w:rsidRDefault="00BB180C" w:rsidP="00BB180C">
            <w:pPr>
              <w:pStyle w:val="Table"/>
              <w:rPr>
                <w:rFonts w:ascii="Arial" w:hAnsi="Arial" w:cs="Arial"/>
              </w:rPr>
            </w:pPr>
            <w:r w:rsidRPr="00EF680C">
              <w:rPr>
                <w:rFonts w:cs="Arial"/>
              </w:rPr>
              <w:t>The provision of something (a non-physical object), by one, for the use of one or more others</w:t>
            </w:r>
            <w:r>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BB180C" w:rsidRPr="00EC53FF" w14:paraId="228625F4" w14:textId="77777777" w:rsidTr="00BB180C">
        <w:tc>
          <w:tcPr>
            <w:tcW w:w="2491" w:type="dxa"/>
          </w:tcPr>
          <w:p w14:paraId="727CA5EA" w14:textId="77777777" w:rsidR="00BB180C" w:rsidRPr="00EF680C" w:rsidRDefault="00BB180C" w:rsidP="00BB180C">
            <w:pPr>
              <w:pStyle w:val="TableHeader"/>
            </w:pPr>
            <w:r>
              <w:t>Service Consumer</w:t>
            </w:r>
          </w:p>
        </w:tc>
        <w:tc>
          <w:tcPr>
            <w:tcW w:w="6723" w:type="dxa"/>
          </w:tcPr>
          <w:p w14:paraId="32F600B6" w14:textId="77777777" w:rsidR="00BB180C" w:rsidRPr="00EF680C" w:rsidRDefault="00BB180C" w:rsidP="00BB180C">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BB180C" w:rsidRPr="00EC53FF" w14:paraId="268B539C" w14:textId="77777777" w:rsidTr="00BB180C">
        <w:tc>
          <w:tcPr>
            <w:tcW w:w="2491" w:type="dxa"/>
          </w:tcPr>
          <w:p w14:paraId="0F6AC155" w14:textId="77777777" w:rsidR="00BB180C" w:rsidRPr="00EF680C" w:rsidRDefault="00BB180C" w:rsidP="00BB180C">
            <w:pPr>
              <w:pStyle w:val="TableHeader"/>
            </w:pPr>
            <w:r w:rsidRPr="00CF3707">
              <w:t>Service</w:t>
            </w:r>
            <w:r>
              <w:t xml:space="preserve"> Data </w:t>
            </w:r>
            <w:r w:rsidRPr="00CF3707">
              <w:t>Model</w:t>
            </w:r>
          </w:p>
        </w:tc>
        <w:tc>
          <w:tcPr>
            <w:tcW w:w="6723" w:type="dxa"/>
          </w:tcPr>
          <w:p w14:paraId="0D879C7E" w14:textId="77777777" w:rsidR="00BB180C" w:rsidRPr="00EF680C" w:rsidRDefault="00BB180C" w:rsidP="00BB180C">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BB180C" w:rsidRPr="003627C3" w14:paraId="51A84387" w14:textId="77777777" w:rsidTr="00BB180C">
        <w:tc>
          <w:tcPr>
            <w:tcW w:w="2491" w:type="dxa"/>
          </w:tcPr>
          <w:p w14:paraId="4A13463D" w14:textId="77777777" w:rsidR="00BB180C" w:rsidRDefault="00BB180C" w:rsidP="00BB180C">
            <w:pPr>
              <w:pStyle w:val="TableHeader"/>
            </w:pPr>
            <w:r>
              <w:t>Service Design Description</w:t>
            </w:r>
          </w:p>
        </w:tc>
        <w:tc>
          <w:tcPr>
            <w:tcW w:w="6723" w:type="dxa"/>
          </w:tcPr>
          <w:p w14:paraId="607A5F56" w14:textId="77777777" w:rsidR="00BB180C" w:rsidRDefault="00BB180C" w:rsidP="00BB180C">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BB180C" w:rsidRPr="003627C3" w14:paraId="458C4D56" w14:textId="77777777" w:rsidTr="00BB180C">
        <w:tc>
          <w:tcPr>
            <w:tcW w:w="2491" w:type="dxa"/>
          </w:tcPr>
          <w:p w14:paraId="3F33715A" w14:textId="77777777" w:rsidR="00BB180C" w:rsidRPr="00FA0969" w:rsidRDefault="00BB180C" w:rsidP="00BB180C">
            <w:pPr>
              <w:pStyle w:val="TableHeader"/>
            </w:pPr>
            <w:r>
              <w:t>Service Implementation</w:t>
            </w:r>
          </w:p>
        </w:tc>
        <w:tc>
          <w:tcPr>
            <w:tcW w:w="6723" w:type="dxa"/>
          </w:tcPr>
          <w:p w14:paraId="33906555" w14:textId="77777777" w:rsidR="00BB180C" w:rsidRPr="00CF3707" w:rsidRDefault="00BB180C" w:rsidP="00BB180C">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BB180C" w:rsidRPr="00EC53FF" w14:paraId="7DF5E166" w14:textId="77777777" w:rsidTr="00BB180C">
        <w:tc>
          <w:tcPr>
            <w:tcW w:w="2491" w:type="dxa"/>
          </w:tcPr>
          <w:p w14:paraId="327FC5D1" w14:textId="77777777" w:rsidR="00BB180C" w:rsidRDefault="00BB180C" w:rsidP="00BB180C">
            <w:pPr>
              <w:pStyle w:val="TableHeader"/>
            </w:pPr>
            <w:r>
              <w:t>Service Implementer</w:t>
            </w:r>
          </w:p>
        </w:tc>
        <w:tc>
          <w:tcPr>
            <w:tcW w:w="6723" w:type="dxa"/>
          </w:tcPr>
          <w:p w14:paraId="6AD4BA24" w14:textId="77777777" w:rsidR="00BB180C" w:rsidRPr="0096538E" w:rsidRDefault="00BB180C" w:rsidP="00BB180C">
            <w:pPr>
              <w:pStyle w:val="Table"/>
            </w:pPr>
            <w:r w:rsidRPr="001803CE">
              <w:t xml:space="preserve">Implementers of services from the service provider side and/or the service consumer side. </w:t>
            </w:r>
            <w:r>
              <w:t>Any</w:t>
            </w:r>
            <w:r w:rsidRPr="001803CE">
              <w:t>body can be a service implementer but mainly this will be commercial companies implementing solutions for shore and ship.</w:t>
            </w:r>
          </w:p>
        </w:tc>
      </w:tr>
      <w:tr w:rsidR="00BB180C" w:rsidRPr="003627C3" w14:paraId="50C11E8F" w14:textId="77777777" w:rsidTr="00BB180C">
        <w:tc>
          <w:tcPr>
            <w:tcW w:w="2491" w:type="dxa"/>
          </w:tcPr>
          <w:p w14:paraId="5CD4FCAA" w14:textId="77777777" w:rsidR="00BB180C" w:rsidRPr="00EF680C" w:rsidRDefault="00BB180C" w:rsidP="00BB180C">
            <w:pPr>
              <w:pStyle w:val="TableHeader"/>
            </w:pPr>
            <w:r w:rsidRPr="00FA0969">
              <w:t>Service Instance</w:t>
            </w:r>
          </w:p>
        </w:tc>
        <w:tc>
          <w:tcPr>
            <w:tcW w:w="6723" w:type="dxa"/>
          </w:tcPr>
          <w:p w14:paraId="71EDF446" w14:textId="77777777" w:rsidR="00BB180C" w:rsidRPr="003627C3" w:rsidRDefault="00BB180C" w:rsidP="00BB180C">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BB180C" w:rsidRPr="003627C3" w14:paraId="72136F3B" w14:textId="77777777" w:rsidTr="00BB180C">
        <w:tc>
          <w:tcPr>
            <w:tcW w:w="2491" w:type="dxa"/>
          </w:tcPr>
          <w:p w14:paraId="1BBE3AFA" w14:textId="77777777" w:rsidR="00BB180C" w:rsidRPr="003627C3" w:rsidRDefault="00BB180C" w:rsidP="00BB180C">
            <w:pPr>
              <w:pStyle w:val="TableHeader"/>
            </w:pPr>
            <w:r w:rsidRPr="00FA0969">
              <w:t>Service Instance Description</w:t>
            </w:r>
          </w:p>
        </w:tc>
        <w:tc>
          <w:tcPr>
            <w:tcW w:w="6723" w:type="dxa"/>
          </w:tcPr>
          <w:p w14:paraId="6BE9594A" w14:textId="77777777" w:rsidR="00BB180C" w:rsidRPr="003627C3" w:rsidRDefault="00BB180C" w:rsidP="00BB180C">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BB180C" w:rsidRPr="00EC53FF" w14:paraId="53EFFA62" w14:textId="77777777" w:rsidTr="00BB180C">
        <w:tc>
          <w:tcPr>
            <w:tcW w:w="2491" w:type="dxa"/>
            <w:hideMark/>
          </w:tcPr>
          <w:p w14:paraId="6E9F144E" w14:textId="77777777" w:rsidR="00BB180C" w:rsidRPr="00EF680C" w:rsidRDefault="00BB180C" w:rsidP="00BB180C">
            <w:pPr>
              <w:pStyle w:val="TableHeader"/>
              <w:rPr>
                <w:rFonts w:ascii="Arial" w:hAnsi="Arial"/>
              </w:rPr>
            </w:pPr>
            <w:r>
              <w:t>Service I</w:t>
            </w:r>
            <w:r w:rsidRPr="00EF680C">
              <w:t>nterface</w:t>
            </w:r>
          </w:p>
        </w:tc>
        <w:tc>
          <w:tcPr>
            <w:tcW w:w="6723" w:type="dxa"/>
            <w:hideMark/>
          </w:tcPr>
          <w:p w14:paraId="67DAE780" w14:textId="77777777" w:rsidR="00BB180C" w:rsidRPr="00EF680C" w:rsidRDefault="00BB180C" w:rsidP="00BB180C">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BB180C" w:rsidRPr="00EC53FF" w14:paraId="4AB3675C" w14:textId="77777777" w:rsidTr="00BB180C">
        <w:tc>
          <w:tcPr>
            <w:tcW w:w="2491" w:type="dxa"/>
          </w:tcPr>
          <w:p w14:paraId="3865561F" w14:textId="77777777" w:rsidR="00BB180C" w:rsidRDefault="00BB180C" w:rsidP="00BB180C">
            <w:pPr>
              <w:pStyle w:val="TableHeader"/>
            </w:pPr>
            <w:r>
              <w:t>Service Operation</w:t>
            </w:r>
          </w:p>
        </w:tc>
        <w:tc>
          <w:tcPr>
            <w:tcW w:w="6723" w:type="dxa"/>
          </w:tcPr>
          <w:p w14:paraId="22A5B8E8" w14:textId="77777777" w:rsidR="00BB180C" w:rsidRDefault="00BB180C" w:rsidP="00BB180C">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BB180C" w:rsidRPr="00EC53FF" w14:paraId="72F87B50" w14:textId="77777777" w:rsidTr="00BB180C">
        <w:tc>
          <w:tcPr>
            <w:tcW w:w="2491" w:type="dxa"/>
          </w:tcPr>
          <w:p w14:paraId="5F910E69" w14:textId="77777777" w:rsidR="00BB180C" w:rsidRPr="00EF680C" w:rsidRDefault="00BB180C" w:rsidP="00BB180C">
            <w:pPr>
              <w:pStyle w:val="TableHeader"/>
            </w:pPr>
            <w:r>
              <w:t>Service Physical Data M</w:t>
            </w:r>
            <w:r w:rsidRPr="0055010E">
              <w:t>odel</w:t>
            </w:r>
          </w:p>
        </w:tc>
        <w:tc>
          <w:tcPr>
            <w:tcW w:w="6723" w:type="dxa"/>
          </w:tcPr>
          <w:p w14:paraId="5AE2B1C0" w14:textId="77777777" w:rsidR="00BB180C" w:rsidRDefault="00BB180C" w:rsidP="00BB180C">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w:t>
            </w:r>
            <w:r>
              <w:lastRenderedPageBreak/>
              <w:t>physical data m</w:t>
            </w:r>
            <w:r w:rsidRPr="00A13256">
              <w:t xml:space="preserve">odel shall refer to it: each data item of the </w:t>
            </w:r>
            <w:r>
              <w:t>s</w:t>
            </w:r>
            <w:r w:rsidRPr="00A13256">
              <w:t>ervice</w:t>
            </w:r>
            <w:r>
              <w:t xml:space="preserve"> physical data m</w:t>
            </w:r>
            <w:r w:rsidRPr="00A13256">
              <w:t>odel shall be mapped to a data item defined in the external data model.</w:t>
            </w:r>
          </w:p>
          <w:p w14:paraId="45CA0A43" w14:textId="77777777" w:rsidR="00BB180C" w:rsidRPr="00FC2012" w:rsidRDefault="00BB180C" w:rsidP="00BB180C">
            <w:pPr>
              <w:pStyle w:val="Table"/>
              <w:rPr>
                <w:strike/>
              </w:rPr>
            </w:pPr>
            <w:r w:rsidRPr="00CF3707">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BB180C" w:rsidRPr="00EC53FF" w14:paraId="1F8F3CF8" w14:textId="77777777" w:rsidTr="00BB180C">
        <w:tc>
          <w:tcPr>
            <w:tcW w:w="2491" w:type="dxa"/>
          </w:tcPr>
          <w:p w14:paraId="419F9723" w14:textId="77777777" w:rsidR="00BB180C" w:rsidRDefault="00BB180C" w:rsidP="00BB180C">
            <w:pPr>
              <w:pStyle w:val="TableHeader"/>
            </w:pPr>
            <w:r>
              <w:lastRenderedPageBreak/>
              <w:t>Service Provider</w:t>
            </w:r>
          </w:p>
        </w:tc>
        <w:tc>
          <w:tcPr>
            <w:tcW w:w="6723" w:type="dxa"/>
          </w:tcPr>
          <w:p w14:paraId="2275E2EC" w14:textId="77777777" w:rsidR="00BB180C" w:rsidRDefault="00BB180C" w:rsidP="00BB180C">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BB180C" w:rsidRPr="00EC53FF" w14:paraId="00E383B7" w14:textId="77777777" w:rsidTr="00BB180C">
        <w:tc>
          <w:tcPr>
            <w:tcW w:w="2491" w:type="dxa"/>
          </w:tcPr>
          <w:p w14:paraId="5522C9A3" w14:textId="77777777" w:rsidR="00BB180C" w:rsidRPr="00EF680C" w:rsidRDefault="00BB180C" w:rsidP="00BB180C">
            <w:pPr>
              <w:pStyle w:val="TableHeader"/>
            </w:pPr>
            <w:r w:rsidRPr="004A2F0A">
              <w:t>Service Specification</w:t>
            </w:r>
          </w:p>
        </w:tc>
        <w:tc>
          <w:tcPr>
            <w:tcW w:w="6723" w:type="dxa"/>
          </w:tcPr>
          <w:p w14:paraId="329E605C" w14:textId="77777777" w:rsidR="00BB180C" w:rsidRPr="00EF680C" w:rsidRDefault="00BB180C" w:rsidP="00BB180C">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BB180C" w:rsidRPr="00EC53FF" w14:paraId="012E10A2" w14:textId="77777777" w:rsidTr="00BB180C">
        <w:tc>
          <w:tcPr>
            <w:tcW w:w="2491" w:type="dxa"/>
          </w:tcPr>
          <w:p w14:paraId="3340B23D" w14:textId="77777777" w:rsidR="00BB180C" w:rsidRPr="004A2F0A" w:rsidRDefault="00BB180C" w:rsidP="00BB180C">
            <w:pPr>
              <w:pStyle w:val="TableHeader"/>
            </w:pPr>
            <w:r>
              <w:t>Service Specification Producer</w:t>
            </w:r>
          </w:p>
        </w:tc>
        <w:tc>
          <w:tcPr>
            <w:tcW w:w="6723" w:type="dxa"/>
          </w:tcPr>
          <w:p w14:paraId="54028ED3" w14:textId="77777777" w:rsidR="00BB180C" w:rsidRPr="00CF3707" w:rsidRDefault="00BB180C" w:rsidP="00BB180C">
            <w:pPr>
              <w:pStyle w:val="Table"/>
            </w:pPr>
            <w:r w:rsidRPr="0096538E">
              <w:t>Producers of service specificati</w:t>
            </w:r>
            <w:r>
              <w:t>ons in accordance with the service documentation guidelines</w:t>
            </w:r>
            <w:r w:rsidRPr="0096538E">
              <w:t>.</w:t>
            </w:r>
          </w:p>
        </w:tc>
      </w:tr>
      <w:tr w:rsidR="00BB180C" w:rsidRPr="003627C3" w14:paraId="181BB85D" w14:textId="77777777" w:rsidTr="00BB180C">
        <w:tc>
          <w:tcPr>
            <w:tcW w:w="2491" w:type="dxa"/>
          </w:tcPr>
          <w:p w14:paraId="5F40B5B8" w14:textId="77777777" w:rsidR="00BB180C" w:rsidRPr="00FA0969" w:rsidRDefault="00BB180C" w:rsidP="00BB180C">
            <w:pPr>
              <w:pStyle w:val="TableHeader"/>
            </w:pPr>
            <w:r>
              <w:t>Service Technical Design</w:t>
            </w:r>
          </w:p>
        </w:tc>
        <w:tc>
          <w:tcPr>
            <w:tcW w:w="6723" w:type="dxa"/>
          </w:tcPr>
          <w:p w14:paraId="50884DC1" w14:textId="77777777" w:rsidR="00BB180C" w:rsidRDefault="00BB180C" w:rsidP="00BB180C">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BB180C" w:rsidRPr="00EC53FF" w14:paraId="2CC70499" w14:textId="77777777" w:rsidTr="00BB180C">
        <w:tc>
          <w:tcPr>
            <w:tcW w:w="2491" w:type="dxa"/>
          </w:tcPr>
          <w:p w14:paraId="7A7C73B1" w14:textId="77777777" w:rsidR="00BB180C" w:rsidRPr="005028C7" w:rsidRDefault="00BB180C" w:rsidP="00BB180C">
            <w:pPr>
              <w:pStyle w:val="TableHeader"/>
            </w:pPr>
            <w:r w:rsidRPr="00CF3707">
              <w:t>Service</w:t>
            </w:r>
            <w:r>
              <w:t xml:space="preserve"> T</w:t>
            </w:r>
            <w:r w:rsidRPr="00CF3707">
              <w:t>echnology</w:t>
            </w:r>
            <w:r>
              <w:t xml:space="preserve"> </w:t>
            </w:r>
            <w:r w:rsidRPr="00CF3707">
              <w:t>Catalogue</w:t>
            </w:r>
          </w:p>
        </w:tc>
        <w:tc>
          <w:tcPr>
            <w:tcW w:w="6723" w:type="dxa"/>
          </w:tcPr>
          <w:p w14:paraId="136F3814" w14:textId="77777777" w:rsidR="00BB180C" w:rsidRPr="00EF680C" w:rsidRDefault="00BB180C" w:rsidP="00BB180C">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BB180C" w:rsidRPr="00EC53FF" w14:paraId="2B61898F" w14:textId="77777777" w:rsidTr="00BB180C">
        <w:tc>
          <w:tcPr>
            <w:tcW w:w="2491" w:type="dxa"/>
          </w:tcPr>
          <w:p w14:paraId="6A08374C" w14:textId="77777777" w:rsidR="00BB180C" w:rsidRPr="00CF3707" w:rsidRDefault="00BB180C" w:rsidP="00BB180C">
            <w:pPr>
              <w:pStyle w:val="TableHeader"/>
            </w:pPr>
            <w:r>
              <w:t>Spatial Exclusiveness</w:t>
            </w:r>
          </w:p>
        </w:tc>
        <w:tc>
          <w:tcPr>
            <w:tcW w:w="6723" w:type="dxa"/>
          </w:tcPr>
          <w:p w14:paraId="583E5705" w14:textId="77777777" w:rsidR="00BB180C" w:rsidRDefault="00BB180C" w:rsidP="00BB180C">
            <w:pPr>
              <w:pStyle w:val="Table"/>
            </w:pPr>
            <w:r>
              <w:t>A service specification is characterised as “spatially exclusive”, if in any geographical region just one service instance of that specification is allowed to be registered per technology.</w:t>
            </w:r>
          </w:p>
          <w:p w14:paraId="6A9D30AF" w14:textId="77777777" w:rsidR="00BB180C" w:rsidRPr="00CF3707" w:rsidRDefault="00BB180C" w:rsidP="00BB180C">
            <w:pPr>
              <w:pStyle w:val="Table"/>
            </w:pPr>
            <w:r>
              <w:t>The decision, which service instance (out of a number of available spatially exclusive services) shall be registered for a certain geographical region, is a governance issue.</w:t>
            </w:r>
          </w:p>
        </w:tc>
      </w:tr>
    </w:tbl>
    <w:p w14:paraId="57E70093" w14:textId="77777777" w:rsidR="00BB180C" w:rsidRPr="00D10958" w:rsidRDefault="00BB180C" w:rsidP="00BB180C"/>
    <w:p w14:paraId="540DE822" w14:textId="77777777" w:rsidR="00BB180C" w:rsidRDefault="00BB180C" w:rsidP="00762A4D">
      <w:pPr>
        <w:pStyle w:val="ListofFigures"/>
        <w:pageBreakBefore/>
        <w:numPr>
          <w:ilvl w:val="0"/>
          <w:numId w:val="50"/>
        </w:numPr>
        <w:spacing w:before="480" w:after="0" w:line="276" w:lineRule="auto"/>
      </w:pPr>
      <w:bookmarkStart w:id="179" w:name="_Toc459370132"/>
      <w:r>
        <w:lastRenderedPageBreak/>
        <w:t>Service Design Description XML</w:t>
      </w:r>
      <w:bookmarkEnd w:id="179"/>
    </w:p>
    <w:p w14:paraId="348F4D4C" w14:textId="77777777" w:rsidR="00BB180C" w:rsidRDefault="00BB180C" w:rsidP="00BB180C">
      <w:r>
        <w:t>This appendix contains the formal definition of the service design description.</w:t>
      </w:r>
    </w:p>
    <w:p w14:paraId="78953A7E" w14:textId="77777777" w:rsidR="00BB180C" w:rsidRPr="000374F5" w:rsidRDefault="00BB180C" w:rsidP="00BB180C">
      <w:pPr>
        <w:rPr>
          <w:i/>
          <w:color w:val="7F7F7F" w:themeColor="text1" w:themeTint="80"/>
        </w:rPr>
      </w:pPr>
      <w:r>
        <w:rPr>
          <w:i/>
          <w:color w:val="7F7F7F" w:themeColor="text1" w:themeTint="80"/>
        </w:rPr>
        <w:t>It is up to the author whether the service design description xml file (which includes the technology dependent</w:t>
      </w:r>
      <w:r w:rsidRPr="000374F5">
        <w:rPr>
          <w:i/>
          <w:color w:val="7F7F7F" w:themeColor="text1" w:themeTint="80"/>
        </w:rPr>
        <w:t xml:space="preserve"> definition of the </w:t>
      </w:r>
      <w:r>
        <w:rPr>
          <w:i/>
          <w:color w:val="7F7F7F" w:themeColor="text1" w:themeTint="80"/>
        </w:rPr>
        <w:t>physical</w:t>
      </w:r>
      <w:r w:rsidRPr="000374F5">
        <w:rPr>
          <w:i/>
          <w:color w:val="7F7F7F" w:themeColor="text1" w:themeTint="80"/>
        </w:rPr>
        <w:t xml:space="preserve"> data model</w:t>
      </w:r>
      <w:r>
        <w:rPr>
          <w:i/>
          <w:color w:val="7F7F7F" w:themeColor="text1" w:themeTint="80"/>
        </w:rPr>
        <w:t>)</w:t>
      </w:r>
      <w:r w:rsidRPr="000374F5">
        <w:rPr>
          <w:i/>
          <w:color w:val="7F7F7F" w:themeColor="text1" w:themeTint="80"/>
        </w:rPr>
        <w:t xml:space="preserve"> </w:t>
      </w:r>
      <w:r>
        <w:rPr>
          <w:i/>
          <w:color w:val="7F7F7F" w:themeColor="text1" w:themeTint="80"/>
        </w:rPr>
        <w:t xml:space="preserve">is presented in full text or just </w:t>
      </w:r>
      <w:r w:rsidRPr="000374F5">
        <w:rPr>
          <w:i/>
          <w:color w:val="7F7F7F" w:themeColor="text1" w:themeTint="80"/>
        </w:rPr>
        <w:t>as an embedded file.</w:t>
      </w:r>
    </w:p>
    <w:p w14:paraId="0FF1E478" w14:textId="77777777" w:rsidR="00BB180C" w:rsidRPr="003F6891" w:rsidRDefault="00BB180C" w:rsidP="00BB180C"/>
    <w:p w14:paraId="07BC02A3" w14:textId="0AB32086" w:rsidR="00554790" w:rsidRDefault="00554790" w:rsidP="00554790">
      <w:pPr>
        <w:pStyle w:val="BodyText"/>
      </w:pPr>
    </w:p>
    <w:p w14:paraId="52BDDD89" w14:textId="03BBA12E" w:rsidR="00554790" w:rsidRDefault="00554790" w:rsidP="00554790">
      <w:pPr>
        <w:pStyle w:val="BodyText"/>
        <w:rPr>
          <w:color w:val="000000" w:themeColor="text1"/>
        </w:rPr>
      </w:pPr>
      <w:r>
        <w:br w:type="page"/>
      </w:r>
    </w:p>
    <w:p w14:paraId="58E8C50F" w14:textId="77777777" w:rsidR="00554790" w:rsidRPr="001B3FD5" w:rsidRDefault="00554790" w:rsidP="00554790">
      <w:pPr>
        <w:pStyle w:val="Heading1separatationline"/>
      </w:pPr>
    </w:p>
    <w:p w14:paraId="74DCA6B0" w14:textId="77777777" w:rsidR="00554790" w:rsidRDefault="00554790" w:rsidP="00554790">
      <w:pPr>
        <w:pStyle w:val="Annex"/>
      </w:pPr>
      <w:r w:rsidRPr="001B3FD5">
        <w:t>Service instance description template</w:t>
      </w:r>
    </w:p>
    <w:p w14:paraId="1A50A043" w14:textId="77777777" w:rsidR="00BB180C" w:rsidRDefault="00BB180C" w:rsidP="00BB180C">
      <w:pPr>
        <w:tabs>
          <w:tab w:val="left" w:pos="709"/>
        </w:tabs>
      </w:pPr>
    </w:p>
    <w:p w14:paraId="2220E95C" w14:textId="77777777" w:rsidR="00BB180C" w:rsidRDefault="00BB180C" w:rsidP="00BB180C">
      <w:pPr>
        <w:tabs>
          <w:tab w:val="left" w:pos="709"/>
        </w:tabs>
      </w:pPr>
    </w:p>
    <w:p w14:paraId="63A52FAF" w14:textId="77777777" w:rsidR="00BB180C" w:rsidRDefault="00BB180C" w:rsidP="00BB180C">
      <w:pPr>
        <w:tabs>
          <w:tab w:val="left" w:pos="709"/>
        </w:tabs>
      </w:pPr>
    </w:p>
    <w:sdt>
      <w:sdtPr>
        <w:rPr>
          <w:b w:val="0"/>
          <w:color w:val="476E7D"/>
        </w:rPr>
        <w:alias w:val="Title"/>
        <w:tag w:val=""/>
        <w:id w:val="-1388247407"/>
        <w:placeholder>
          <w:docPart w:val="BD8BEF4866EC428F9733DB723D3ACB85"/>
        </w:placeholder>
        <w:dataBinding w:prefixMappings="xmlns:ns0='http://purl.org/dc/elements/1.1/' xmlns:ns1='http://schemas.openxmlformats.org/package/2006/metadata/core-properties' " w:xpath="/ns1:coreProperties[1]/ns0:title[1]" w:storeItemID="{6C3C8BC8-F283-45AE-878A-BAB7291924A1}"/>
        <w:text/>
      </w:sdtPr>
      <w:sdtEndPr/>
      <w:sdtContent>
        <w:p w14:paraId="53232E6E" w14:textId="5683C28D" w:rsidR="00BB180C" w:rsidRPr="00B37243" w:rsidRDefault="00BB180C" w:rsidP="00BB180C">
          <w:pPr>
            <w:pStyle w:val="Title"/>
            <w:tabs>
              <w:tab w:val="left" w:pos="709"/>
            </w:tabs>
            <w:rPr>
              <w:b w:val="0"/>
              <w:color w:val="476E7D"/>
            </w:rPr>
          </w:pPr>
          <w:r w:rsidRPr="00BB180C">
            <w:rPr>
              <w:b w:val="0"/>
              <w:color w:val="476E7D"/>
            </w:rPr>
            <w:t>Service Instance Description for the xxx Service</w:t>
          </w:r>
        </w:p>
      </w:sdtContent>
    </w:sdt>
    <w:p w14:paraId="07B91458" w14:textId="77777777" w:rsidR="00BB180C" w:rsidRDefault="00BB180C" w:rsidP="00BB180C">
      <w:pPr>
        <w:tabs>
          <w:tab w:val="left" w:pos="709"/>
        </w:tabs>
      </w:pPr>
    </w:p>
    <w:p w14:paraId="624E3A66" w14:textId="77777777" w:rsidR="00BB180C" w:rsidRDefault="00BB180C" w:rsidP="00BB180C">
      <w:pPr>
        <w:tabs>
          <w:tab w:val="left" w:pos="709"/>
        </w:tabs>
      </w:pPr>
    </w:p>
    <w:p w14:paraId="6E23515D" w14:textId="77777777" w:rsidR="00BB180C" w:rsidRPr="00713E15" w:rsidRDefault="00BB180C" w:rsidP="00BB180C">
      <w:pPr>
        <w:jc w:val="center"/>
        <w:rPr>
          <w:rStyle w:val="IntenseEmphasis"/>
        </w:rPr>
      </w:pPr>
      <w:r w:rsidRPr="00713E15">
        <w:rPr>
          <w:rStyle w:val="IntenseEmphasis"/>
        </w:rPr>
        <w:t>&lt;</w:t>
      </w:r>
      <w:r>
        <w:rPr>
          <w:rStyle w:val="IntenseEmphasis"/>
        </w:rPr>
        <w:t>Service Instance Name</w:t>
      </w:r>
      <w:r w:rsidRPr="00713E15">
        <w:rPr>
          <w:rStyle w:val="IntenseEmphasis"/>
        </w:rPr>
        <w:t>&gt;</w:t>
      </w:r>
      <w:r w:rsidRPr="00713E15">
        <w:rPr>
          <w:rStyle w:val="IntenseEmphasis"/>
        </w:rPr>
        <w:br w:type="page"/>
      </w:r>
    </w:p>
    <w:p w14:paraId="104F1DA8" w14:textId="77777777" w:rsidR="00BB180C" w:rsidRDefault="00BB180C" w:rsidP="00762A4D">
      <w:pPr>
        <w:pStyle w:val="Heading1"/>
        <w:pageBreakBefore/>
        <w:numPr>
          <w:ilvl w:val="0"/>
          <w:numId w:val="49"/>
        </w:numPr>
        <w:tabs>
          <w:tab w:val="num" w:pos="432"/>
        </w:tabs>
        <w:spacing w:before="480" w:line="276" w:lineRule="auto"/>
      </w:pPr>
      <w:bookmarkStart w:id="180" w:name="_Toc475694452"/>
      <w:r>
        <w:lastRenderedPageBreak/>
        <w:t>Introduction</w:t>
      </w:r>
      <w:bookmarkEnd w:id="180"/>
    </w:p>
    <w:p w14:paraId="46315CEB" w14:textId="77777777" w:rsidR="00BB180C" w:rsidRPr="006E550C" w:rsidRDefault="00BB180C" w:rsidP="00BB180C">
      <w:r>
        <w:t>The bulk of work on this document, has been made as a deliverable for the EfficienSea2 project co-funded by the European Commission.</w:t>
      </w:r>
    </w:p>
    <w:p w14:paraId="6EC6879F" w14:textId="77777777" w:rsidR="00BB180C" w:rsidRDefault="00BB180C" w:rsidP="00762A4D">
      <w:pPr>
        <w:pStyle w:val="Heading2"/>
        <w:numPr>
          <w:ilvl w:val="1"/>
          <w:numId w:val="39"/>
        </w:numPr>
        <w:tabs>
          <w:tab w:val="left" w:pos="709"/>
        </w:tabs>
        <w:spacing w:before="200" w:line="276" w:lineRule="auto"/>
        <w:ind w:right="0"/>
      </w:pPr>
      <w:bookmarkStart w:id="181" w:name="_Toc475694453"/>
      <w:r>
        <w:t>Purpose of the Document</w:t>
      </w:r>
      <w:bookmarkEnd w:id="181"/>
    </w:p>
    <w:p w14:paraId="514DE050" w14:textId="77777777" w:rsidR="00BB180C" w:rsidRDefault="00BB180C" w:rsidP="00BB180C">
      <w:pPr>
        <w:rPr>
          <w:i/>
          <w:color w:val="7F7F7F" w:themeColor="text1" w:themeTint="80"/>
        </w:rPr>
      </w:pPr>
      <w:r w:rsidRPr="00303688">
        <w:rPr>
          <w:i/>
          <w:color w:val="7F7F7F" w:themeColor="text1" w:themeTint="80"/>
        </w:rPr>
        <w:t>This template shall</w:t>
      </w:r>
      <w:r>
        <w:rPr>
          <w:i/>
          <w:color w:val="7F7F7F" w:themeColor="text1" w:themeTint="80"/>
        </w:rPr>
        <w:t xml:space="preserve"> support the software architects and implementers</w:t>
      </w:r>
      <w:r w:rsidRPr="00303688">
        <w:rPr>
          <w:i/>
          <w:color w:val="7F7F7F" w:themeColor="text1" w:themeTint="80"/>
        </w:rPr>
        <w:t xml:space="preserve"> in creating a description of the service</w:t>
      </w:r>
      <w:r>
        <w:rPr>
          <w:i/>
          <w:color w:val="7F7F7F" w:themeColor="text1" w:themeTint="80"/>
        </w:rPr>
        <w:t xml:space="preserve"> implementation and instantiation</w:t>
      </w:r>
      <w:r w:rsidRPr="00303688">
        <w:rPr>
          <w:i/>
          <w:color w:val="7F7F7F" w:themeColor="text1" w:themeTint="80"/>
        </w:rPr>
        <w:t xml:space="preserve"> </w:t>
      </w:r>
      <w:r>
        <w:rPr>
          <w:i/>
          <w:color w:val="7F7F7F" w:themeColor="text1" w:themeTint="80"/>
        </w:rPr>
        <w:t xml:space="preserve">(put down in writing), following the guidelines given in </w:t>
      </w:r>
      <w:r>
        <w:rPr>
          <w:i/>
          <w:color w:val="7F7F7F" w:themeColor="text1" w:themeTint="80"/>
        </w:rPr>
        <w:fldChar w:fldCharType="begin"/>
      </w:r>
      <w:r>
        <w:rPr>
          <w:i/>
          <w:color w:val="7F7F7F" w:themeColor="text1" w:themeTint="80"/>
        </w:rPr>
        <w:instrText xml:space="preserve"> REF _Ref448418975 \r \h </w:instrText>
      </w:r>
      <w:r>
        <w:rPr>
          <w:i/>
          <w:color w:val="7F7F7F" w:themeColor="text1" w:themeTint="80"/>
        </w:rPr>
      </w:r>
      <w:r>
        <w:rPr>
          <w:i/>
          <w:color w:val="7F7F7F" w:themeColor="text1" w:themeTint="80"/>
        </w:rPr>
        <w:fldChar w:fldCharType="separate"/>
      </w:r>
      <w:r>
        <w:rPr>
          <w:i/>
          <w:color w:val="7F7F7F" w:themeColor="text1" w:themeTint="80"/>
        </w:rPr>
        <w:t>[1]</w:t>
      </w:r>
      <w:r>
        <w:rPr>
          <w:i/>
          <w:color w:val="7F7F7F" w:themeColor="text1" w:themeTint="80"/>
        </w:rPr>
        <w:fldChar w:fldCharType="end"/>
      </w:r>
      <w:r w:rsidRPr="00303688">
        <w:rPr>
          <w:i/>
          <w:color w:val="7F7F7F" w:themeColor="text1" w:themeTint="80"/>
        </w:rPr>
        <w:t>.</w:t>
      </w:r>
      <w:r>
        <w:rPr>
          <w:i/>
          <w:color w:val="7F7F7F" w:themeColor="text1" w:themeTint="80"/>
        </w:rPr>
        <w:t xml:space="preserve"> The template provides for each section descriptive instructions for the intended content. Formally, such instructions are written in blue italic font – they shall be deleted when writing the actual service instance description document. In addition, some parts of this template provide suggested text fragments that may be directly re-used in the service instance description document. Such proposed text fragments are given in black normal font.</w:t>
      </w:r>
    </w:p>
    <w:p w14:paraId="33A33927" w14:textId="77777777" w:rsidR="00BB180C" w:rsidRDefault="00BB180C" w:rsidP="00BB180C">
      <w:pPr>
        <w:rPr>
          <w:i/>
          <w:color w:val="7F7F7F" w:themeColor="text1" w:themeTint="80"/>
        </w:rPr>
      </w:pPr>
      <w:r>
        <w:rPr>
          <w:i/>
          <w:color w:val="7F7F7F" w:themeColor="text1" w:themeTint="80"/>
        </w:rPr>
        <w:t xml:space="preserve">The purpose of the service instance description document is to </w:t>
      </w:r>
      <w:r w:rsidRPr="002E06AD">
        <w:rPr>
          <w:i/>
          <w:color w:val="7F7F7F" w:themeColor="text1" w:themeTint="80"/>
        </w:rPr>
        <w:t>provide a detailed description of how a service is actually realised</w:t>
      </w:r>
      <w:r>
        <w:rPr>
          <w:i/>
          <w:color w:val="7F7F7F" w:themeColor="text1" w:themeTint="80"/>
        </w:rPr>
        <w:t xml:space="preserve"> in software and hardware. </w:t>
      </w:r>
      <w:r w:rsidRPr="002E06AD">
        <w:rPr>
          <w:i/>
          <w:color w:val="7F7F7F" w:themeColor="text1" w:themeTint="80"/>
        </w:rPr>
        <w:t xml:space="preserve">In most cases, this document will be rather short, since it is </w:t>
      </w:r>
      <w:r>
        <w:rPr>
          <w:i/>
          <w:color w:val="7F7F7F" w:themeColor="text1" w:themeTint="80"/>
        </w:rPr>
        <w:t xml:space="preserve">expected that the implementation follows the technical design and it is </w:t>
      </w:r>
      <w:r w:rsidRPr="002E06AD">
        <w:rPr>
          <w:i/>
          <w:color w:val="7F7F7F" w:themeColor="text1" w:themeTint="80"/>
        </w:rPr>
        <w:t xml:space="preserve">not </w:t>
      </w:r>
      <w:r>
        <w:rPr>
          <w:i/>
          <w:color w:val="7F7F7F" w:themeColor="text1" w:themeTint="80"/>
        </w:rPr>
        <w:t>supposed</w:t>
      </w:r>
      <w:r w:rsidRPr="002E06AD">
        <w:rPr>
          <w:i/>
          <w:color w:val="7F7F7F" w:themeColor="text1" w:themeTint="80"/>
        </w:rPr>
        <w:t xml:space="preserve"> to replicate any information from the service design description document.</w:t>
      </w:r>
      <w:r>
        <w:rPr>
          <w:i/>
          <w:color w:val="7F7F7F" w:themeColor="text1" w:themeTint="80"/>
        </w:rPr>
        <w:t xml:space="preserve"> The service instance description document contains</w:t>
      </w:r>
    </w:p>
    <w:p w14:paraId="17D449B6" w14:textId="77777777" w:rsidR="00BB180C" w:rsidRPr="00AE477F"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identification and summary of the service instance</w:t>
      </w:r>
    </w:p>
    <w:p w14:paraId="461C9BF7" w14:textId="77777777" w:rsidR="00BB180C" w:rsidRPr="00D53F50"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reference to the service design description</w:t>
      </w:r>
      <w:r w:rsidRPr="00B77610">
        <w:rPr>
          <w:color w:val="7F7F7F" w:themeColor="text1" w:themeTint="80"/>
        </w:rPr>
        <w:t xml:space="preserve"> </w:t>
      </w:r>
    </w:p>
    <w:p w14:paraId="52982C32" w14:textId="77777777" w:rsidR="00BB180C" w:rsidRPr="000F3C39"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reference to the service specification</w:t>
      </w:r>
    </w:p>
    <w:p w14:paraId="32E44F5C" w14:textId="77777777" w:rsidR="00BB180C" w:rsidRPr="00AE477F"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identification of the service instance</w:t>
      </w:r>
    </w:p>
    <w:p w14:paraId="7BC5440D" w14:textId="77777777" w:rsidR="00BB180C" w:rsidRPr="000B4DC5"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service implementation and instantiation details</w:t>
      </w:r>
    </w:p>
    <w:p w14:paraId="59D09970" w14:textId="77777777" w:rsidR="00BB180C" w:rsidRPr="001854A3" w:rsidRDefault="00BB180C" w:rsidP="00762A4D">
      <w:pPr>
        <w:pStyle w:val="ListParagraph"/>
        <w:numPr>
          <w:ilvl w:val="1"/>
          <w:numId w:val="41"/>
        </w:numPr>
        <w:spacing w:after="200" w:line="276" w:lineRule="auto"/>
        <w:rPr>
          <w:i/>
          <w:color w:val="7F7F7F" w:themeColor="text1" w:themeTint="80"/>
        </w:rPr>
      </w:pPr>
      <w:r>
        <w:rPr>
          <w:i/>
          <w:color w:val="7F7F7F" w:themeColor="text1" w:themeTint="80"/>
        </w:rPr>
        <w:t>internal design decisions</w:t>
      </w:r>
    </w:p>
    <w:p w14:paraId="329B3B20" w14:textId="77777777" w:rsidR="00BB180C" w:rsidRPr="000B4DC5"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configuration data</w:t>
      </w:r>
    </w:p>
    <w:p w14:paraId="08380183" w14:textId="77777777" w:rsidR="00BB180C" w:rsidRPr="000F3C39"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deployment information</w:t>
      </w:r>
    </w:p>
    <w:p w14:paraId="679EAB9F" w14:textId="77777777" w:rsidR="00BB180C" w:rsidRPr="000B4DC5" w:rsidRDefault="00BB180C" w:rsidP="00762A4D">
      <w:pPr>
        <w:pStyle w:val="ListParagraph"/>
        <w:numPr>
          <w:ilvl w:val="0"/>
          <w:numId w:val="41"/>
        </w:numPr>
        <w:spacing w:after="200" w:line="276" w:lineRule="auto"/>
        <w:rPr>
          <w:color w:val="7F7F7F" w:themeColor="text1" w:themeTint="80"/>
        </w:rPr>
      </w:pPr>
      <w:r>
        <w:rPr>
          <w:i/>
          <w:color w:val="7F7F7F" w:themeColor="text1" w:themeTint="80"/>
        </w:rPr>
        <w:t xml:space="preserve">release notes </w:t>
      </w:r>
    </w:p>
    <w:p w14:paraId="4D2AD2F8" w14:textId="77777777" w:rsidR="00BB180C" w:rsidRPr="00BA33D9"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feature list</w:t>
      </w:r>
    </w:p>
    <w:p w14:paraId="7EEC569F" w14:textId="77777777" w:rsidR="00BB180C" w:rsidRPr="00AE477F" w:rsidRDefault="00BB180C" w:rsidP="00762A4D">
      <w:pPr>
        <w:pStyle w:val="ListParagraph"/>
        <w:numPr>
          <w:ilvl w:val="1"/>
          <w:numId w:val="41"/>
        </w:numPr>
        <w:spacing w:after="200" w:line="276" w:lineRule="auto"/>
        <w:rPr>
          <w:color w:val="7F7F7F" w:themeColor="text1" w:themeTint="80"/>
        </w:rPr>
      </w:pPr>
      <w:r>
        <w:rPr>
          <w:i/>
          <w:color w:val="7F7F7F" w:themeColor="text1" w:themeTint="80"/>
        </w:rPr>
        <w:t>bug list.</w:t>
      </w:r>
    </w:p>
    <w:p w14:paraId="4BC40C7E" w14:textId="77777777" w:rsidR="00BB180C" w:rsidRPr="00BB3A0C" w:rsidRDefault="00BB180C" w:rsidP="00BB180C">
      <w:pPr>
        <w:rPr>
          <w:i/>
          <w:color w:val="7F7F7F" w:themeColor="text1" w:themeTint="80"/>
        </w:rPr>
      </w:pPr>
      <w:r w:rsidRPr="00BB3A0C">
        <w:rPr>
          <w:i/>
          <w:color w:val="7F7F7F" w:themeColor="text1" w:themeTint="80"/>
        </w:rPr>
        <w:t xml:space="preserve">This section should be replaced by a suitable description of the purpose. </w:t>
      </w:r>
      <w:r>
        <w:rPr>
          <w:i/>
          <w:color w:val="7F7F7F" w:themeColor="text1" w:themeTint="80"/>
        </w:rPr>
        <w:t>For instance</w:t>
      </w:r>
      <w:r w:rsidRPr="00BB3A0C">
        <w:rPr>
          <w:i/>
          <w:color w:val="7F7F7F" w:themeColor="text1" w:themeTint="80"/>
        </w:rPr>
        <w:t>:</w:t>
      </w:r>
    </w:p>
    <w:p w14:paraId="3B202BFE" w14:textId="77777777" w:rsidR="00BB180C" w:rsidRDefault="00BB180C" w:rsidP="00BB180C">
      <w:r>
        <w:t xml:space="preserve">The purpose of this service instance description document is to provide a documetation of the implementation and instantiation of the </w:t>
      </w:r>
      <w:r>
        <w:rPr>
          <w:i/>
          <w:color w:val="7F7F7F" w:themeColor="text1" w:themeTint="80"/>
        </w:rPr>
        <w:t>&lt;X</w:t>
      </w:r>
      <w:r w:rsidRPr="00BB3A0C">
        <w:rPr>
          <w:i/>
          <w:color w:val="7F7F7F" w:themeColor="text1" w:themeTint="80"/>
        </w:rPr>
        <w:t>YZ</w:t>
      </w:r>
      <w:r>
        <w:rPr>
          <w:i/>
          <w:color w:val="7F7F7F" w:themeColor="text1" w:themeTint="80"/>
        </w:rPr>
        <w:t>&gt;</w:t>
      </w:r>
      <w:r>
        <w:t xml:space="preserve"> service (see </w:t>
      </w:r>
      <w:r w:rsidRPr="000643E6">
        <w:rPr>
          <w:i/>
          <w:color w:val="7F7F7F" w:themeColor="text1" w:themeTint="80"/>
        </w:rPr>
        <w:fldChar w:fldCharType="begin"/>
      </w:r>
      <w:r w:rsidRPr="000643E6">
        <w:rPr>
          <w:i/>
          <w:color w:val="7F7F7F" w:themeColor="text1" w:themeTint="80"/>
        </w:rPr>
        <w:instrText xml:space="preserve"> REF _Ref459277241 \r \h </w:instrText>
      </w:r>
      <w:r>
        <w:rPr>
          <w:i/>
          <w:color w:val="7F7F7F" w:themeColor="text1" w:themeTint="80"/>
        </w:rPr>
        <w:instrText xml:space="preserve"> \* MERGEFORMAT </w:instrText>
      </w:r>
      <w:r w:rsidRPr="000643E6">
        <w:rPr>
          <w:i/>
          <w:color w:val="7F7F7F" w:themeColor="text1" w:themeTint="80"/>
        </w:rPr>
      </w:r>
      <w:r w:rsidRPr="000643E6">
        <w:rPr>
          <w:i/>
          <w:color w:val="7F7F7F" w:themeColor="text1" w:themeTint="80"/>
        </w:rPr>
        <w:fldChar w:fldCharType="separate"/>
      </w:r>
      <w:r>
        <w:rPr>
          <w:i/>
          <w:color w:val="7F7F7F" w:themeColor="text1" w:themeTint="80"/>
        </w:rPr>
        <w:t>[3]</w:t>
      </w:r>
      <w:r w:rsidRPr="000643E6">
        <w:rPr>
          <w:i/>
          <w:color w:val="7F7F7F" w:themeColor="text1" w:themeTint="80"/>
        </w:rPr>
        <w:fldChar w:fldCharType="end"/>
      </w:r>
      <w:r>
        <w:t xml:space="preserve">), realized by using the </w:t>
      </w:r>
      <w:r w:rsidRPr="007D5AE1">
        <w:rPr>
          <w:i/>
          <w:color w:val="7F7F7F" w:themeColor="text1" w:themeTint="80"/>
        </w:rPr>
        <w:t>&lt;ABC&gt;</w:t>
      </w:r>
      <w:r>
        <w:t xml:space="preserve"> technology as described in </w:t>
      </w:r>
      <w:r w:rsidRPr="000643E6">
        <w:rPr>
          <w:i/>
          <w:color w:val="7F7F7F" w:themeColor="text1" w:themeTint="80"/>
        </w:rPr>
        <w:fldChar w:fldCharType="begin"/>
      </w:r>
      <w:r w:rsidRPr="000643E6">
        <w:rPr>
          <w:i/>
          <w:color w:val="7F7F7F" w:themeColor="text1" w:themeTint="80"/>
        </w:rPr>
        <w:instrText xml:space="preserve"> REF _Ref459277335 \r \h </w:instrText>
      </w:r>
      <w:r>
        <w:rPr>
          <w:i/>
          <w:color w:val="7F7F7F" w:themeColor="text1" w:themeTint="80"/>
        </w:rPr>
        <w:instrText xml:space="preserve"> \* MERGEFORMAT </w:instrText>
      </w:r>
      <w:r w:rsidRPr="000643E6">
        <w:rPr>
          <w:i/>
          <w:color w:val="7F7F7F" w:themeColor="text1" w:themeTint="80"/>
        </w:rPr>
      </w:r>
      <w:r w:rsidRPr="000643E6">
        <w:rPr>
          <w:i/>
          <w:color w:val="7F7F7F" w:themeColor="text1" w:themeTint="80"/>
        </w:rPr>
        <w:fldChar w:fldCharType="separate"/>
      </w:r>
      <w:r>
        <w:rPr>
          <w:i/>
          <w:color w:val="7F7F7F" w:themeColor="text1" w:themeTint="80"/>
        </w:rPr>
        <w:t>[4]</w:t>
      </w:r>
      <w:r w:rsidRPr="000643E6">
        <w:rPr>
          <w:i/>
          <w:color w:val="7F7F7F" w:themeColor="text1" w:themeTint="80"/>
        </w:rPr>
        <w:fldChar w:fldCharType="end"/>
      </w:r>
      <w:r>
        <w:t xml:space="preserve">, according to the guidelines given in </w:t>
      </w:r>
      <w:r>
        <w:fldChar w:fldCharType="begin"/>
      </w:r>
      <w:r>
        <w:instrText xml:space="preserve"> REF _Ref448418975 \r \h </w:instrText>
      </w:r>
      <w:r>
        <w:fldChar w:fldCharType="separate"/>
      </w:r>
      <w:r>
        <w:t>[1]</w:t>
      </w:r>
      <w:r>
        <w:fldChar w:fldCharType="end"/>
      </w:r>
      <w:r>
        <w:t>. It</w:t>
      </w:r>
      <w:r w:rsidRPr="00397B62">
        <w:t xml:space="preserve"> describes a well-defined baseline of the service </w:t>
      </w:r>
      <w:r>
        <w:t>implementation by clearly identifying the service implementation version.</w:t>
      </w:r>
    </w:p>
    <w:p w14:paraId="5C449087" w14:textId="77777777" w:rsidR="00BB180C" w:rsidRPr="00BB3A0C" w:rsidRDefault="00BB180C" w:rsidP="00BB180C">
      <w:r w:rsidRPr="00BB3A0C">
        <w:t xml:space="preserve">The aim is to document the key aspects of </w:t>
      </w:r>
      <w:r>
        <w:t>the</w:t>
      </w:r>
      <w:r w:rsidRPr="00BB3A0C">
        <w:t xml:space="preserve"> </w:t>
      </w:r>
      <w:r w:rsidRPr="00BB3A0C">
        <w:rPr>
          <w:i/>
          <w:color w:val="7F7F7F" w:themeColor="text1" w:themeTint="80"/>
        </w:rPr>
        <w:t>XYZ</w:t>
      </w:r>
      <w:r w:rsidRPr="00BB3A0C">
        <w:rPr>
          <w:color w:val="7F7F7F" w:themeColor="text1" w:themeTint="80"/>
        </w:rPr>
        <w:t xml:space="preserve"> </w:t>
      </w:r>
      <w:r w:rsidRPr="00BB3A0C">
        <w:t xml:space="preserve">service </w:t>
      </w:r>
      <w:r>
        <w:t>instantiation. This includes</w:t>
      </w:r>
      <w:r w:rsidRPr="00BB3A0C">
        <w:t>:</w:t>
      </w:r>
    </w:p>
    <w:p w14:paraId="4D698267" w14:textId="77777777" w:rsidR="00BB180C" w:rsidRDefault="00BB180C" w:rsidP="00762A4D">
      <w:pPr>
        <w:pStyle w:val="ListParagraph"/>
        <w:numPr>
          <w:ilvl w:val="0"/>
          <w:numId w:val="42"/>
        </w:numPr>
        <w:spacing w:after="200" w:line="276" w:lineRule="auto"/>
      </w:pPr>
      <w:r>
        <w:t>identification and summary of the service instance</w:t>
      </w:r>
    </w:p>
    <w:p w14:paraId="63BC90D1" w14:textId="77777777" w:rsidR="00BB180C" w:rsidRDefault="00BB180C" w:rsidP="00762A4D">
      <w:pPr>
        <w:pStyle w:val="ListParagraph"/>
        <w:numPr>
          <w:ilvl w:val="1"/>
          <w:numId w:val="42"/>
        </w:numPr>
        <w:spacing w:after="200" w:line="276" w:lineRule="auto"/>
      </w:pPr>
      <w:r>
        <w:t>reference to the service design description</w:t>
      </w:r>
      <w:r w:rsidRPr="00221878">
        <w:t xml:space="preserve"> </w:t>
      </w:r>
    </w:p>
    <w:p w14:paraId="540C953D" w14:textId="77777777" w:rsidR="00BB180C" w:rsidRDefault="00BB180C" w:rsidP="00762A4D">
      <w:pPr>
        <w:pStyle w:val="ListParagraph"/>
        <w:numPr>
          <w:ilvl w:val="1"/>
          <w:numId w:val="42"/>
        </w:numPr>
        <w:spacing w:after="200" w:line="276" w:lineRule="auto"/>
      </w:pPr>
      <w:r>
        <w:t>reference to the service specification</w:t>
      </w:r>
    </w:p>
    <w:p w14:paraId="01C633E9" w14:textId="77777777" w:rsidR="00BB180C" w:rsidRDefault="00BB180C" w:rsidP="00762A4D">
      <w:pPr>
        <w:pStyle w:val="ListParagraph"/>
        <w:numPr>
          <w:ilvl w:val="1"/>
          <w:numId w:val="42"/>
        </w:numPr>
        <w:spacing w:after="200" w:line="276" w:lineRule="auto"/>
      </w:pPr>
      <w:r>
        <w:t>identification of the service instance</w:t>
      </w:r>
    </w:p>
    <w:p w14:paraId="2BC21097" w14:textId="77777777" w:rsidR="00BB180C" w:rsidRDefault="00BB180C" w:rsidP="00762A4D">
      <w:pPr>
        <w:pStyle w:val="ListParagraph"/>
        <w:numPr>
          <w:ilvl w:val="0"/>
          <w:numId w:val="42"/>
        </w:numPr>
        <w:spacing w:after="200" w:line="276" w:lineRule="auto"/>
      </w:pPr>
      <w:r>
        <w:t>service implementation and instantiation details</w:t>
      </w:r>
    </w:p>
    <w:p w14:paraId="4F034B5F" w14:textId="77777777" w:rsidR="00BB180C" w:rsidRDefault="00BB180C" w:rsidP="00762A4D">
      <w:pPr>
        <w:pStyle w:val="ListParagraph"/>
        <w:numPr>
          <w:ilvl w:val="1"/>
          <w:numId w:val="42"/>
        </w:numPr>
        <w:spacing w:after="200" w:line="276" w:lineRule="auto"/>
      </w:pPr>
      <w:r>
        <w:t>internal design decisions</w:t>
      </w:r>
    </w:p>
    <w:p w14:paraId="4C6F562D" w14:textId="77777777" w:rsidR="00BB180C" w:rsidRDefault="00BB180C" w:rsidP="00762A4D">
      <w:pPr>
        <w:pStyle w:val="ListParagraph"/>
        <w:numPr>
          <w:ilvl w:val="1"/>
          <w:numId w:val="42"/>
        </w:numPr>
        <w:spacing w:after="200" w:line="276" w:lineRule="auto"/>
      </w:pPr>
      <w:r>
        <w:t>configuration data</w:t>
      </w:r>
    </w:p>
    <w:p w14:paraId="6649CDF1" w14:textId="77777777" w:rsidR="00BB180C" w:rsidRDefault="00BB180C" w:rsidP="00762A4D">
      <w:pPr>
        <w:pStyle w:val="ListParagraph"/>
        <w:numPr>
          <w:ilvl w:val="1"/>
          <w:numId w:val="42"/>
        </w:numPr>
        <w:spacing w:after="200" w:line="276" w:lineRule="auto"/>
      </w:pPr>
      <w:r>
        <w:t>deployment information</w:t>
      </w:r>
    </w:p>
    <w:p w14:paraId="386E8F56" w14:textId="77777777" w:rsidR="00BB180C" w:rsidRDefault="00BB180C" w:rsidP="00762A4D">
      <w:pPr>
        <w:pStyle w:val="ListParagraph"/>
        <w:numPr>
          <w:ilvl w:val="0"/>
          <w:numId w:val="42"/>
        </w:numPr>
        <w:spacing w:after="200" w:line="276" w:lineRule="auto"/>
      </w:pPr>
      <w:r>
        <w:t xml:space="preserve">release notes </w:t>
      </w:r>
    </w:p>
    <w:p w14:paraId="047DA898" w14:textId="77777777" w:rsidR="00BB180C" w:rsidRDefault="00BB180C" w:rsidP="00762A4D">
      <w:pPr>
        <w:pStyle w:val="ListParagraph"/>
        <w:numPr>
          <w:ilvl w:val="1"/>
          <w:numId w:val="42"/>
        </w:numPr>
        <w:spacing w:after="200" w:line="276" w:lineRule="auto"/>
      </w:pPr>
      <w:r>
        <w:t>feature list</w:t>
      </w:r>
    </w:p>
    <w:p w14:paraId="63B9743B" w14:textId="77777777" w:rsidR="00BB180C" w:rsidRDefault="00BB180C" w:rsidP="00762A4D">
      <w:pPr>
        <w:pStyle w:val="ListParagraph"/>
        <w:numPr>
          <w:ilvl w:val="1"/>
          <w:numId w:val="42"/>
        </w:numPr>
        <w:spacing w:after="200" w:line="276" w:lineRule="auto"/>
      </w:pPr>
      <w:r>
        <w:t>bug list.</w:t>
      </w:r>
    </w:p>
    <w:p w14:paraId="5CACF14B" w14:textId="77777777" w:rsidR="00BB180C" w:rsidRPr="00A82280" w:rsidRDefault="00BB180C" w:rsidP="00BB180C">
      <w:pPr>
        <w:pStyle w:val="ListParagraph"/>
      </w:pPr>
    </w:p>
    <w:p w14:paraId="71B1BFBB" w14:textId="77777777" w:rsidR="00BB180C" w:rsidRDefault="00BB180C" w:rsidP="00762A4D">
      <w:pPr>
        <w:pStyle w:val="Heading2"/>
        <w:numPr>
          <w:ilvl w:val="1"/>
          <w:numId w:val="39"/>
        </w:numPr>
        <w:tabs>
          <w:tab w:val="left" w:pos="709"/>
        </w:tabs>
        <w:spacing w:before="200" w:line="276" w:lineRule="auto"/>
        <w:ind w:right="0"/>
      </w:pPr>
      <w:bookmarkStart w:id="182" w:name="_Toc475694454"/>
      <w:r>
        <w:t>Intended Readership</w:t>
      </w:r>
      <w:bookmarkEnd w:id="182"/>
    </w:p>
    <w:p w14:paraId="4B1561F1" w14:textId="77777777" w:rsidR="00BB180C" w:rsidRPr="00BB3A0C" w:rsidRDefault="00BB180C" w:rsidP="00BB180C">
      <w:pPr>
        <w:rPr>
          <w:i/>
          <w:color w:val="7F7F7F" w:themeColor="text1" w:themeTint="80"/>
        </w:rPr>
      </w:pPr>
      <w:r w:rsidRPr="00BB3A0C">
        <w:rPr>
          <w:i/>
          <w:color w:val="7F7F7F" w:themeColor="text1" w:themeTint="80"/>
        </w:rPr>
        <w:t xml:space="preserve">This service </w:t>
      </w:r>
      <w:r>
        <w:rPr>
          <w:i/>
          <w:color w:val="7F7F7F" w:themeColor="text1" w:themeTint="80"/>
        </w:rPr>
        <w:t>instance description</w:t>
      </w:r>
      <w:r w:rsidRPr="00BB3A0C">
        <w:rPr>
          <w:i/>
          <w:color w:val="7F7F7F" w:themeColor="text1" w:themeTint="80"/>
        </w:rPr>
        <w:t xml:space="preserve"> template is intended to be read by </w:t>
      </w:r>
      <w:r>
        <w:rPr>
          <w:i/>
          <w:color w:val="7F7F7F" w:themeColor="text1" w:themeTint="80"/>
        </w:rPr>
        <w:t>software</w:t>
      </w:r>
      <w:r w:rsidRPr="00BB3A0C">
        <w:rPr>
          <w:i/>
          <w:color w:val="7F7F7F" w:themeColor="text1" w:themeTint="80"/>
        </w:rPr>
        <w:t xml:space="preserve"> </w:t>
      </w:r>
      <w:r>
        <w:rPr>
          <w:i/>
          <w:color w:val="7F7F7F" w:themeColor="text1" w:themeTint="80"/>
        </w:rPr>
        <w:t>a</w:t>
      </w:r>
      <w:r w:rsidRPr="00BB3A0C">
        <w:rPr>
          <w:i/>
          <w:color w:val="7F7F7F" w:themeColor="text1" w:themeTint="80"/>
        </w:rPr>
        <w:t>rchitects</w:t>
      </w:r>
      <w:r>
        <w:rPr>
          <w:i/>
          <w:color w:val="7F7F7F" w:themeColor="text1" w:themeTint="80"/>
        </w:rPr>
        <w:t>,designers</w:t>
      </w:r>
      <w:r w:rsidRPr="00BB3A0C">
        <w:rPr>
          <w:i/>
          <w:color w:val="7F7F7F" w:themeColor="text1" w:themeTint="80"/>
        </w:rPr>
        <w:t xml:space="preserve"> </w:t>
      </w:r>
      <w:r>
        <w:rPr>
          <w:i/>
          <w:color w:val="7F7F7F" w:themeColor="text1" w:themeTint="80"/>
        </w:rPr>
        <w:t xml:space="preserve">and implementers </w:t>
      </w:r>
      <w:r w:rsidRPr="00BB3A0C">
        <w:rPr>
          <w:i/>
          <w:color w:val="7F7F7F" w:themeColor="text1" w:themeTint="80"/>
        </w:rPr>
        <w:t xml:space="preserve">who shall produce service </w:t>
      </w:r>
      <w:r>
        <w:rPr>
          <w:i/>
          <w:color w:val="7F7F7F" w:themeColor="text1" w:themeTint="80"/>
        </w:rPr>
        <w:t>implementation and instance description</w:t>
      </w:r>
      <w:r w:rsidRPr="00BB3A0C">
        <w:rPr>
          <w:i/>
          <w:color w:val="7F7F7F" w:themeColor="text1" w:themeTint="80"/>
        </w:rPr>
        <w:t>.</w:t>
      </w:r>
    </w:p>
    <w:p w14:paraId="0E5B41E1" w14:textId="77777777" w:rsidR="00BB180C" w:rsidRDefault="00BB180C" w:rsidP="00BB180C">
      <w:pPr>
        <w:rPr>
          <w:color w:val="7F7F7F" w:themeColor="text1" w:themeTint="80"/>
        </w:rPr>
      </w:pPr>
      <w:r w:rsidRPr="00BB3A0C">
        <w:rPr>
          <w:i/>
          <w:color w:val="7F7F7F" w:themeColor="text1" w:themeTint="80"/>
        </w:rPr>
        <w:t>This section sh</w:t>
      </w:r>
      <w:r>
        <w:rPr>
          <w:i/>
          <w:color w:val="7F7F7F" w:themeColor="text1" w:themeTint="80"/>
        </w:rPr>
        <w:t>all</w:t>
      </w:r>
      <w:r w:rsidRPr="00BB3A0C">
        <w:rPr>
          <w:i/>
          <w:color w:val="7F7F7F" w:themeColor="text1" w:themeTint="80"/>
        </w:rPr>
        <w:t xml:space="preserve"> describe the intended readers</w:t>
      </w:r>
      <w:r>
        <w:rPr>
          <w:i/>
          <w:color w:val="7F7F7F" w:themeColor="text1" w:themeTint="80"/>
        </w:rPr>
        <w:t xml:space="preserve"> of the service instance description document</w:t>
      </w:r>
      <w:r w:rsidRPr="00BB3A0C">
        <w:rPr>
          <w:i/>
          <w:color w:val="7F7F7F" w:themeColor="text1" w:themeTint="80"/>
        </w:rPr>
        <w:t>.</w:t>
      </w:r>
      <w:r>
        <w:rPr>
          <w:i/>
          <w:color w:val="7F7F7F" w:themeColor="text1" w:themeTint="80"/>
        </w:rPr>
        <w:t xml:space="preserve"> </w:t>
      </w:r>
      <w:r w:rsidRPr="00945F64">
        <w:rPr>
          <w:i/>
          <w:color w:val="7F7F7F" w:themeColor="text1" w:themeTint="80"/>
        </w:rPr>
        <w:t>E.g.:</w:t>
      </w:r>
      <w:r w:rsidRPr="00945F64">
        <w:rPr>
          <w:color w:val="7F7F7F" w:themeColor="text1" w:themeTint="80"/>
        </w:rPr>
        <w:t xml:space="preserve"> </w:t>
      </w:r>
    </w:p>
    <w:p w14:paraId="5DFB1AB8" w14:textId="77777777" w:rsidR="00BB180C" w:rsidRDefault="00BB180C" w:rsidP="00BB180C">
      <w:r>
        <w:t xml:space="preserve">This service instance description document is intended to be read by service providers, system engineers and developers in charge of deploying and operating an instance of the </w:t>
      </w:r>
      <w:r w:rsidRPr="008C35C7">
        <w:rPr>
          <w:i/>
          <w:color w:val="7F7F7F" w:themeColor="text1" w:themeTint="80"/>
        </w:rPr>
        <w:t>XYZ</w:t>
      </w:r>
      <w:r>
        <w:t xml:space="preserve"> service.</w:t>
      </w:r>
    </w:p>
    <w:p w14:paraId="053CF7B6" w14:textId="77777777" w:rsidR="00BB180C" w:rsidRDefault="00BB180C" w:rsidP="00BB180C">
      <w:r>
        <w:br w:type="page"/>
      </w:r>
    </w:p>
    <w:p w14:paraId="0EF7C60E"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83" w:name="_Toc475694455"/>
      <w:r>
        <w:lastRenderedPageBreak/>
        <w:t>Service Instance Identification</w:t>
      </w:r>
      <w:bookmarkEnd w:id="183"/>
    </w:p>
    <w:p w14:paraId="5275BEC2" w14:textId="77777777" w:rsidR="00BB180C" w:rsidRDefault="00BB180C" w:rsidP="00BB180C">
      <w:r w:rsidRPr="00FD2B31">
        <w:t xml:space="preserve">The purpose of this chapter is to provide a unique identification of the service </w:t>
      </w:r>
      <w:r>
        <w:t xml:space="preserve">instance </w:t>
      </w:r>
      <w:r w:rsidRPr="00FD2B31">
        <w:t xml:space="preserve">and describe where the service </w:t>
      </w:r>
      <w:r>
        <w:t>is</w:t>
      </w:r>
      <w:r w:rsidRPr="00FD2B31">
        <w:t xml:space="preserve"> in term</w:t>
      </w:r>
      <w:r>
        <w:t>s of the engineering lifecycle.</w:t>
      </w:r>
    </w:p>
    <w:p w14:paraId="0A23F0BF" w14:textId="77777777" w:rsidR="00BB180C" w:rsidRDefault="00BB180C" w:rsidP="00BB180C">
      <w:r w:rsidRPr="004E3EAF">
        <w:rPr>
          <w:i/>
          <w:color w:val="7F7F7F" w:themeColor="text1" w:themeTint="80"/>
        </w:rPr>
        <w:t>The table below shall be completed.</w:t>
      </w:r>
    </w:p>
    <w:tbl>
      <w:tblPr>
        <w:tblStyle w:val="LightGrid-Accent3"/>
        <w:tblW w:w="0" w:type="auto"/>
        <w:tblLook w:val="0480" w:firstRow="0" w:lastRow="0" w:firstColumn="1" w:lastColumn="0" w:noHBand="0" w:noVBand="1"/>
      </w:tblPr>
      <w:tblGrid>
        <w:gridCol w:w="3379"/>
        <w:gridCol w:w="5943"/>
      </w:tblGrid>
      <w:tr w:rsidR="00BB180C" w14:paraId="5DB0AAEC"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FD781D1" w14:textId="77777777" w:rsidR="00BB180C" w:rsidRPr="00365AFD" w:rsidRDefault="00BB180C" w:rsidP="00BB180C">
            <w:pPr>
              <w:pStyle w:val="TableHeader"/>
              <w:rPr>
                <w:b/>
              </w:rPr>
            </w:pPr>
            <w:r w:rsidRPr="00365AFD">
              <w:rPr>
                <w:b/>
              </w:rPr>
              <w:t>Name</w:t>
            </w:r>
          </w:p>
        </w:tc>
        <w:tc>
          <w:tcPr>
            <w:tcW w:w="5943" w:type="dxa"/>
          </w:tcPr>
          <w:p w14:paraId="299BEBC5"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 xml:space="preserve">Service </w:t>
            </w:r>
            <w:r>
              <w:rPr>
                <w:color w:val="7F7F7F" w:themeColor="text1" w:themeTint="80"/>
              </w:rPr>
              <w:t>instance n</w:t>
            </w:r>
            <w:r w:rsidRPr="004E3EAF">
              <w:rPr>
                <w:color w:val="7F7F7F" w:themeColor="text1" w:themeTint="80"/>
              </w:rPr>
              <w:t>ame</w:t>
            </w:r>
          </w:p>
        </w:tc>
      </w:tr>
      <w:tr w:rsidR="00BB180C" w14:paraId="3598BEEA"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D9A0F14" w14:textId="77777777" w:rsidR="00BB180C" w:rsidRPr="00365AFD" w:rsidRDefault="00BB180C" w:rsidP="00BB180C">
            <w:pPr>
              <w:pStyle w:val="TableHeader"/>
              <w:rPr>
                <w:b/>
              </w:rPr>
            </w:pPr>
            <w:r w:rsidRPr="00365AFD">
              <w:rPr>
                <w:b/>
              </w:rPr>
              <w:t>ID</w:t>
            </w:r>
          </w:p>
        </w:tc>
        <w:tc>
          <w:tcPr>
            <w:tcW w:w="5943" w:type="dxa"/>
          </w:tcPr>
          <w:p w14:paraId="7A4148F4"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Unique identity</w:t>
            </w:r>
            <w:r>
              <w:rPr>
                <w:color w:val="7F7F7F" w:themeColor="text1" w:themeTint="80"/>
              </w:rPr>
              <w:t xml:space="preserve"> of service instance</w:t>
            </w:r>
          </w:p>
        </w:tc>
      </w:tr>
      <w:tr w:rsidR="00BB180C" w14:paraId="37BEF83E"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3FE0DDAA" w14:textId="77777777" w:rsidR="00BB180C" w:rsidRPr="00365AFD" w:rsidRDefault="00BB180C" w:rsidP="00BB180C">
            <w:pPr>
              <w:pStyle w:val="TableHeader"/>
              <w:rPr>
                <w:b/>
              </w:rPr>
            </w:pPr>
            <w:r w:rsidRPr="00365AFD">
              <w:rPr>
                <w:b/>
              </w:rPr>
              <w:t>Version</w:t>
            </w:r>
          </w:p>
        </w:tc>
        <w:tc>
          <w:tcPr>
            <w:tcW w:w="5943" w:type="dxa"/>
          </w:tcPr>
          <w:p w14:paraId="30A4A79D"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sidRPr="004E3EAF">
              <w:rPr>
                <w:color w:val="7F7F7F" w:themeColor="text1" w:themeTint="80"/>
              </w:rPr>
              <w:t>Version</w:t>
            </w:r>
            <w:r>
              <w:rPr>
                <w:color w:val="7F7F7F" w:themeColor="text1" w:themeTint="80"/>
              </w:rPr>
              <w:t xml:space="preserve"> of the XYZ service instance</w:t>
            </w:r>
          </w:p>
        </w:tc>
      </w:tr>
      <w:tr w:rsidR="00BB180C" w14:paraId="2477B5E6"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344643EE" w14:textId="77777777" w:rsidR="00BB180C" w:rsidRPr="00365AFD" w:rsidRDefault="00BB180C" w:rsidP="00BB180C">
            <w:pPr>
              <w:pStyle w:val="TableHeader"/>
              <w:rPr>
                <w:b/>
              </w:rPr>
            </w:pPr>
            <w:r>
              <w:rPr>
                <w:b/>
              </w:rPr>
              <w:t>Technology</w:t>
            </w:r>
          </w:p>
        </w:tc>
        <w:tc>
          <w:tcPr>
            <w:tcW w:w="5943" w:type="dxa"/>
          </w:tcPr>
          <w:p w14:paraId="06A8E066"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Indication of the technology used and supported by this instance</w:t>
            </w:r>
          </w:p>
          <w:p w14:paraId="17B561DA" w14:textId="77777777" w:rsidR="00BB180C" w:rsidRPr="004E3EAF"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(for example REST or SOAP).</w:t>
            </w:r>
          </w:p>
        </w:tc>
      </w:tr>
      <w:tr w:rsidR="00BB180C" w14:paraId="5F3B4CED"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1F89F9E5" w14:textId="77777777" w:rsidR="00BB180C" w:rsidRPr="00365AFD" w:rsidRDefault="00BB180C" w:rsidP="00BB180C">
            <w:pPr>
              <w:pStyle w:val="TableHeader"/>
              <w:rPr>
                <w:b/>
              </w:rPr>
            </w:pPr>
            <w:r>
              <w:rPr>
                <w:b/>
              </w:rPr>
              <w:t>Service Specification ID</w:t>
            </w:r>
          </w:p>
        </w:tc>
        <w:tc>
          <w:tcPr>
            <w:tcW w:w="5943" w:type="dxa"/>
          </w:tcPr>
          <w:p w14:paraId="0B4488A8" w14:textId="77777777" w:rsidR="00BB180C" w:rsidRPr="004E3EAF" w:rsidRDefault="00BB180C" w:rsidP="00BB180C">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Reference to the service specification</w:t>
            </w:r>
          </w:p>
        </w:tc>
      </w:tr>
      <w:tr w:rsidR="00BB180C" w14:paraId="20B7B21B"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01030D46" w14:textId="77777777" w:rsidR="00BB180C" w:rsidRPr="00365AFD" w:rsidRDefault="00BB180C" w:rsidP="00BB180C">
            <w:pPr>
              <w:pStyle w:val="TableHeader"/>
              <w:rPr>
                <w:b/>
              </w:rPr>
            </w:pPr>
            <w:r>
              <w:rPr>
                <w:b/>
              </w:rPr>
              <w:t>Service Specification Version</w:t>
            </w:r>
          </w:p>
        </w:tc>
        <w:tc>
          <w:tcPr>
            <w:tcW w:w="5943" w:type="dxa"/>
          </w:tcPr>
          <w:p w14:paraId="6D20DC7E" w14:textId="77777777" w:rsidR="00BB180C" w:rsidRPr="004E3EAF"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Reference to the service specification</w:t>
            </w:r>
          </w:p>
        </w:tc>
      </w:tr>
      <w:tr w:rsidR="00BB180C" w14:paraId="097B231C"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42387D37" w14:textId="77777777" w:rsidR="00BB180C" w:rsidRPr="00365AFD" w:rsidRDefault="00BB180C" w:rsidP="00BB180C">
            <w:pPr>
              <w:pStyle w:val="TableHeader"/>
              <w:rPr>
                <w:b/>
              </w:rPr>
            </w:pPr>
            <w:r>
              <w:rPr>
                <w:b/>
              </w:rPr>
              <w:t>Service Design ID</w:t>
            </w:r>
          </w:p>
        </w:tc>
        <w:tc>
          <w:tcPr>
            <w:tcW w:w="5943" w:type="dxa"/>
          </w:tcPr>
          <w:p w14:paraId="0C2884CB" w14:textId="77777777" w:rsidR="00BB180C" w:rsidRPr="004E3EAF" w:rsidRDefault="00BB180C" w:rsidP="00BB180C">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Reference to the service design</w:t>
            </w:r>
          </w:p>
        </w:tc>
      </w:tr>
      <w:tr w:rsidR="00BB180C" w14:paraId="6BC68EB3"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53FEA7F6" w14:textId="77777777" w:rsidR="00BB180C" w:rsidRPr="00365AFD" w:rsidRDefault="00BB180C" w:rsidP="00BB180C">
            <w:pPr>
              <w:pStyle w:val="TableHeader"/>
              <w:rPr>
                <w:b/>
              </w:rPr>
            </w:pPr>
            <w:r>
              <w:rPr>
                <w:b/>
              </w:rPr>
              <w:t>Service Design Version</w:t>
            </w:r>
          </w:p>
        </w:tc>
        <w:tc>
          <w:tcPr>
            <w:tcW w:w="5943" w:type="dxa"/>
          </w:tcPr>
          <w:p w14:paraId="6B7E6A72" w14:textId="77777777" w:rsidR="00BB180C" w:rsidRPr="004E3EAF"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Reference to the service design</w:t>
            </w:r>
          </w:p>
        </w:tc>
      </w:tr>
      <w:tr w:rsidR="00BB180C" w14:paraId="6E45396D"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3B5D4976" w14:textId="77777777" w:rsidR="00BB180C" w:rsidRPr="00365AFD" w:rsidRDefault="00BB180C" w:rsidP="00BB180C">
            <w:pPr>
              <w:pStyle w:val="TableHeader"/>
              <w:rPr>
                <w:b/>
              </w:rPr>
            </w:pPr>
            <w:r>
              <w:rPr>
                <w:b/>
              </w:rPr>
              <w:t>Description</w:t>
            </w:r>
          </w:p>
        </w:tc>
        <w:tc>
          <w:tcPr>
            <w:tcW w:w="5943" w:type="dxa"/>
          </w:tcPr>
          <w:p w14:paraId="04D80505" w14:textId="77777777" w:rsidR="00BB180C" w:rsidRPr="004E3EAF" w:rsidRDefault="00BB180C" w:rsidP="00BB180C">
            <w:pPr>
              <w:pStyle w:val="Tablecomment"/>
              <w:cnfStyle w:val="000000100000" w:firstRow="0" w:lastRow="0" w:firstColumn="0" w:lastColumn="0" w:oddVBand="0" w:evenVBand="0" w:oddHBand="1" w:evenHBand="0" w:firstRowFirstColumn="0" w:firstRowLastColumn="0" w:lastRowFirstColumn="0" w:lastRowLastColumn="0"/>
              <w:rPr>
                <w:color w:val="7F7F7F" w:themeColor="text1" w:themeTint="80"/>
              </w:rPr>
            </w:pPr>
            <w:r>
              <w:rPr>
                <w:color w:val="7F7F7F" w:themeColor="text1" w:themeTint="80"/>
              </w:rPr>
              <w:t xml:space="preserve">Short description of the XYZ service instance. </w:t>
            </w:r>
            <w:r w:rsidRPr="003E2861">
              <w:rPr>
                <w:color w:val="7F7F7F" w:themeColor="text1" w:themeTint="80"/>
              </w:rPr>
              <w:t>The description shall contain an abstract of what a service implementation actually does and what the service consumer should know about how the service implementation works</w:t>
            </w:r>
            <w:r>
              <w:rPr>
                <w:color w:val="7F7F7F" w:themeColor="text1" w:themeTint="80"/>
              </w:rPr>
              <w:t xml:space="preserve"> in this instance</w:t>
            </w:r>
            <w:r w:rsidRPr="003E2861">
              <w:rPr>
                <w:color w:val="7F7F7F" w:themeColor="text1" w:themeTint="80"/>
              </w:rPr>
              <w:t>.</w:t>
            </w:r>
          </w:p>
        </w:tc>
      </w:tr>
      <w:tr w:rsidR="00BB180C" w14:paraId="0A7C9B9D"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70B8F5AB" w14:textId="77777777" w:rsidR="00BB180C" w:rsidRPr="00365AFD" w:rsidRDefault="00BB180C" w:rsidP="00BB180C">
            <w:pPr>
              <w:pStyle w:val="TableHeader"/>
              <w:rPr>
                <w:b/>
              </w:rPr>
            </w:pPr>
            <w:r w:rsidRPr="00365AFD">
              <w:rPr>
                <w:b/>
              </w:rPr>
              <w:t>Keywords</w:t>
            </w:r>
          </w:p>
        </w:tc>
        <w:tc>
          <w:tcPr>
            <w:tcW w:w="5943" w:type="dxa"/>
          </w:tcPr>
          <w:p w14:paraId="02B590B2"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sidRPr="004E3EAF">
              <w:rPr>
                <w:color w:val="7F7F7F" w:themeColor="text1" w:themeTint="80"/>
              </w:rPr>
              <w:t>Keywords that can be used to find the service</w:t>
            </w:r>
            <w:r>
              <w:rPr>
                <w:color w:val="7F7F7F" w:themeColor="text1" w:themeTint="80"/>
              </w:rPr>
              <w:t xml:space="preserve"> instance</w:t>
            </w:r>
            <w:r w:rsidRPr="004E3EAF">
              <w:rPr>
                <w:color w:val="7F7F7F" w:themeColor="text1" w:themeTint="80"/>
              </w:rPr>
              <w:t xml:space="preserve">in the service </w:t>
            </w:r>
            <w:r>
              <w:rPr>
                <w:color w:val="7F7F7F" w:themeColor="text1" w:themeTint="80"/>
              </w:rPr>
              <w:t>registry</w:t>
            </w:r>
          </w:p>
        </w:tc>
      </w:tr>
      <w:tr w:rsidR="00BB180C" w14:paraId="4DA91108" w14:textId="77777777" w:rsidTr="00BB180C">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696A8A2F" w14:textId="77777777" w:rsidR="00BB180C" w:rsidRPr="00365AFD" w:rsidRDefault="00BB180C" w:rsidP="00BB180C">
            <w:pPr>
              <w:pStyle w:val="TableHeader"/>
              <w:rPr>
                <w:b/>
              </w:rPr>
            </w:pPr>
            <w:r>
              <w:rPr>
                <w:b/>
              </w:rPr>
              <w:t>Supplier</w:t>
            </w:r>
          </w:p>
        </w:tc>
        <w:tc>
          <w:tcPr>
            <w:tcW w:w="5943" w:type="dxa"/>
          </w:tcPr>
          <w:p w14:paraId="37442E18" w14:textId="77777777" w:rsidR="00BB180C" w:rsidRPr="00365AFD" w:rsidRDefault="00BB180C" w:rsidP="00BB180C">
            <w:pPr>
              <w:pStyle w:val="Tablecomment"/>
              <w:cnfStyle w:val="000000100000" w:firstRow="0" w:lastRow="0" w:firstColumn="0" w:lastColumn="0" w:oddVBand="0" w:evenVBand="0" w:oddHBand="1" w:evenHBand="0" w:firstRowFirstColumn="0" w:firstRowLastColumn="0" w:lastRowFirstColumn="0" w:lastRowLastColumn="0"/>
            </w:pPr>
            <w:r>
              <w:rPr>
                <w:color w:val="7F7F7F" w:themeColor="text1" w:themeTint="80"/>
              </w:rPr>
              <w:t>Identification</w:t>
            </w:r>
            <w:r w:rsidRPr="004E3EAF">
              <w:rPr>
                <w:color w:val="7F7F7F" w:themeColor="text1" w:themeTint="80"/>
              </w:rPr>
              <w:t xml:space="preserve"> of </w:t>
            </w:r>
            <w:r>
              <w:rPr>
                <w:color w:val="7F7F7F" w:themeColor="text1" w:themeTint="80"/>
              </w:rPr>
              <w:t xml:space="preserve">organisation supplying this </w:t>
            </w:r>
            <w:r w:rsidRPr="004E3EAF">
              <w:rPr>
                <w:color w:val="7F7F7F" w:themeColor="text1" w:themeTint="80"/>
              </w:rPr>
              <w:t xml:space="preserve">service </w:t>
            </w:r>
            <w:r>
              <w:rPr>
                <w:color w:val="7F7F7F" w:themeColor="text1" w:themeTint="80"/>
              </w:rPr>
              <w:t>implementation/instance</w:t>
            </w:r>
          </w:p>
        </w:tc>
      </w:tr>
      <w:tr w:rsidR="00BB180C" w14:paraId="103328B1" w14:textId="77777777" w:rsidTr="00BB180C">
        <w:trPr>
          <w:cnfStyle w:val="000000010000" w:firstRow="0" w:lastRow="0" w:firstColumn="0" w:lastColumn="0" w:oddVBand="0" w:evenVBand="0" w:oddHBand="0" w:evenHBand="1"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3379" w:type="dxa"/>
          </w:tcPr>
          <w:p w14:paraId="69FF303A" w14:textId="77777777" w:rsidR="00BB180C" w:rsidRPr="00365AFD" w:rsidRDefault="00BB180C" w:rsidP="00BB180C">
            <w:pPr>
              <w:pStyle w:val="TableHeader"/>
              <w:rPr>
                <w:b/>
              </w:rPr>
            </w:pPr>
            <w:r>
              <w:rPr>
                <w:b/>
              </w:rPr>
              <w:t>Status</w:t>
            </w:r>
          </w:p>
        </w:tc>
        <w:tc>
          <w:tcPr>
            <w:tcW w:w="5943" w:type="dxa"/>
          </w:tcPr>
          <w:p w14:paraId="7DEA167B"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Status of the service implementation/instance in the engineering lifecycle – either “Provisional”, “Released”, “Deprecated” or “Deleted”.</w:t>
            </w:r>
            <w:r w:rsidDel="0014182E">
              <w:rPr>
                <w:rStyle w:val="FootnoteReference"/>
                <w:i w:val="0"/>
                <w:color w:val="7F7F7F" w:themeColor="text1" w:themeTint="80"/>
              </w:rPr>
              <w:t xml:space="preserve"> </w:t>
            </w:r>
          </w:p>
          <w:p w14:paraId="186D5EBA"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“Provisional”: the service instanceis (partly) available, but not yet officially released.</w:t>
            </w:r>
          </w:p>
          <w:p w14:paraId="36D7CABB"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“Released”: the full service instanceis ready.</w:t>
            </w:r>
          </w:p>
          <w:p w14:paraId="0F893483" w14:textId="77777777" w:rsidR="00BB180C" w:rsidRDefault="00BB180C" w:rsidP="00BB180C">
            <w:pPr>
              <w:pStyle w:val="Tablecomment"/>
              <w:cnfStyle w:val="000000010000" w:firstRow="0" w:lastRow="0" w:firstColumn="0" w:lastColumn="0" w:oddVBand="0" w:evenVBand="0" w:oddHBand="0" w:evenHBand="1" w:firstRowFirstColumn="0" w:firstRowLastColumn="0" w:lastRowFirstColumn="0" w:lastRowLastColumn="0"/>
              <w:rPr>
                <w:color w:val="7F7F7F" w:themeColor="text1" w:themeTint="80"/>
              </w:rPr>
            </w:pPr>
            <w:r>
              <w:rPr>
                <w:color w:val="7F7F7F" w:themeColor="text1" w:themeTint="80"/>
              </w:rPr>
              <w:t>“Deprecated”: service instanceis announced to become invalid in near future.</w:t>
            </w:r>
          </w:p>
          <w:p w14:paraId="1DB0517F" w14:textId="77777777" w:rsidR="00BB180C" w:rsidRPr="00365AFD" w:rsidRDefault="00BB180C" w:rsidP="00BB180C">
            <w:pPr>
              <w:pStyle w:val="Tablecomment"/>
              <w:cnfStyle w:val="000000010000" w:firstRow="0" w:lastRow="0" w:firstColumn="0" w:lastColumn="0" w:oddVBand="0" w:evenVBand="0" w:oddHBand="0" w:evenHBand="1" w:firstRowFirstColumn="0" w:firstRowLastColumn="0" w:lastRowFirstColumn="0" w:lastRowLastColumn="0"/>
            </w:pPr>
            <w:r>
              <w:rPr>
                <w:color w:val="7F7F7F" w:themeColor="text1" w:themeTint="80"/>
              </w:rPr>
              <w:t>“Deleted”: service instanceis not valid any more.</w:t>
            </w:r>
          </w:p>
        </w:tc>
      </w:tr>
    </w:tbl>
    <w:p w14:paraId="15ACC095" w14:textId="77777777" w:rsidR="00BB180C" w:rsidRDefault="00BB180C" w:rsidP="00BB180C"/>
    <w:p w14:paraId="1F64C309"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84" w:name="_Toc475694456"/>
      <w:r>
        <w:lastRenderedPageBreak/>
        <w:t>Service Implementation</w:t>
      </w:r>
      <w:r w:rsidRPr="00F84580">
        <w:t xml:space="preserve"> and Instantiation</w:t>
      </w:r>
      <w:r>
        <w:t xml:space="preserve"> Details</w:t>
      </w:r>
      <w:bookmarkEnd w:id="184"/>
    </w:p>
    <w:p w14:paraId="779AFEDE" w14:textId="77777777" w:rsidR="00BB180C" w:rsidRPr="0014182E" w:rsidRDefault="00BB180C" w:rsidP="00BB180C">
      <w:pPr>
        <w:rPr>
          <w:i/>
          <w:color w:val="7F7F7F" w:themeColor="text1" w:themeTint="80"/>
        </w:rPr>
      </w:pPr>
      <w:r w:rsidRPr="0014182E">
        <w:rPr>
          <w:i/>
          <w:color w:val="7F7F7F" w:themeColor="text1" w:themeTint="80"/>
        </w:rPr>
        <w:t>This section describes any information that appears useful for the understanding of the service implementation</w:t>
      </w:r>
      <w:r>
        <w:rPr>
          <w:i/>
          <w:color w:val="7F7F7F" w:themeColor="text1" w:themeTint="80"/>
        </w:rPr>
        <w:t xml:space="preserve"> </w:t>
      </w:r>
      <w:r w:rsidRPr="00406CC3">
        <w:rPr>
          <w:i/>
          <w:color w:val="7F7F7F" w:themeColor="text1" w:themeTint="80"/>
        </w:rPr>
        <w:t>in general and of the actual service instance in particular</w:t>
      </w:r>
      <w:r w:rsidRPr="0014182E">
        <w:rPr>
          <w:i/>
          <w:color w:val="7F7F7F" w:themeColor="text1" w:themeTint="80"/>
        </w:rPr>
        <w:t>. This may include internal design decisions, required configuration data, deployment pre-requisites, etc.</w:t>
      </w:r>
    </w:p>
    <w:p w14:paraId="1030793F" w14:textId="77777777" w:rsidR="00BB180C" w:rsidRDefault="00BB180C" w:rsidP="00BB180C">
      <w:pPr>
        <w:rPr>
          <w:i/>
          <w:color w:val="7F7F7F" w:themeColor="text1" w:themeTint="80"/>
        </w:rPr>
      </w:pPr>
      <w:r>
        <w:rPr>
          <w:i/>
          <w:color w:val="7F7F7F" w:themeColor="text1" w:themeTint="80"/>
        </w:rPr>
        <w:t>The template does not provide further details for the structure of this section. The actual structure is left to the author’s choice.</w:t>
      </w:r>
    </w:p>
    <w:p w14:paraId="2EA81D43"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85" w:name="_Toc475694457"/>
      <w:r>
        <w:lastRenderedPageBreak/>
        <w:t>Release Notes</w:t>
      </w:r>
      <w:bookmarkEnd w:id="185"/>
    </w:p>
    <w:p w14:paraId="02774FBC" w14:textId="77777777" w:rsidR="00BB180C" w:rsidRPr="004F3029" w:rsidRDefault="00BB180C" w:rsidP="00BB180C">
      <w:pPr>
        <w:rPr>
          <w:i/>
          <w:color w:val="7F7F7F" w:themeColor="text1" w:themeTint="80"/>
        </w:rPr>
      </w:pPr>
      <w:r w:rsidRPr="004F3029">
        <w:rPr>
          <w:i/>
          <w:color w:val="7F7F7F" w:themeColor="text1" w:themeTint="80"/>
        </w:rPr>
        <w:t xml:space="preserve">This section describes the release notes of the service </w:t>
      </w:r>
      <w:r>
        <w:rPr>
          <w:i/>
          <w:color w:val="7F7F7F" w:themeColor="text1" w:themeTint="80"/>
        </w:rPr>
        <w:t>instance</w:t>
      </w:r>
      <w:r w:rsidRPr="004F3029">
        <w:rPr>
          <w:i/>
          <w:color w:val="7F7F7F" w:themeColor="text1" w:themeTint="80"/>
        </w:rPr>
        <w:t>. It shall contain at least the following set of information:</w:t>
      </w:r>
    </w:p>
    <w:p w14:paraId="363AA235" w14:textId="77777777" w:rsidR="00BB180C" w:rsidRPr="004F3029" w:rsidRDefault="00BB180C" w:rsidP="00762A4D">
      <w:pPr>
        <w:pStyle w:val="ListParagraph"/>
        <w:numPr>
          <w:ilvl w:val="0"/>
          <w:numId w:val="48"/>
        </w:numPr>
        <w:spacing w:after="200" w:line="276" w:lineRule="auto"/>
        <w:rPr>
          <w:i/>
          <w:color w:val="7F7F7F" w:themeColor="text1" w:themeTint="80"/>
        </w:rPr>
      </w:pPr>
      <w:r w:rsidRPr="004F3029">
        <w:rPr>
          <w:i/>
          <w:color w:val="7F7F7F" w:themeColor="text1" w:themeTint="80"/>
        </w:rPr>
        <w:t>Release identification and date</w:t>
      </w:r>
    </w:p>
    <w:p w14:paraId="026DACF8" w14:textId="77777777" w:rsidR="00BB180C" w:rsidRPr="004F3029" w:rsidRDefault="00BB180C" w:rsidP="00762A4D">
      <w:pPr>
        <w:pStyle w:val="ListParagraph"/>
        <w:numPr>
          <w:ilvl w:val="0"/>
          <w:numId w:val="48"/>
        </w:numPr>
        <w:spacing w:after="200" w:line="276" w:lineRule="auto"/>
        <w:rPr>
          <w:i/>
          <w:color w:val="7F7F7F" w:themeColor="text1" w:themeTint="80"/>
        </w:rPr>
      </w:pPr>
      <w:r w:rsidRPr="004F3029">
        <w:rPr>
          <w:i/>
          <w:color w:val="7F7F7F" w:themeColor="text1" w:themeTint="80"/>
        </w:rPr>
        <w:t>Feature list</w:t>
      </w:r>
    </w:p>
    <w:p w14:paraId="449144D0" w14:textId="77777777" w:rsidR="00BB180C" w:rsidRPr="004F3029" w:rsidRDefault="00BB180C" w:rsidP="00762A4D">
      <w:pPr>
        <w:pStyle w:val="ListParagraph"/>
        <w:numPr>
          <w:ilvl w:val="1"/>
          <w:numId w:val="48"/>
        </w:numPr>
        <w:spacing w:after="200" w:line="276" w:lineRule="auto"/>
        <w:rPr>
          <w:i/>
          <w:color w:val="7F7F7F" w:themeColor="text1" w:themeTint="80"/>
        </w:rPr>
      </w:pPr>
      <w:r w:rsidRPr="004F3029">
        <w:rPr>
          <w:i/>
          <w:color w:val="7F7F7F" w:themeColor="text1" w:themeTint="80"/>
        </w:rPr>
        <w:t>added features</w:t>
      </w:r>
    </w:p>
    <w:p w14:paraId="1409CB8A" w14:textId="77777777" w:rsidR="00BB180C" w:rsidRPr="004F3029" w:rsidRDefault="00BB180C" w:rsidP="00762A4D">
      <w:pPr>
        <w:pStyle w:val="ListParagraph"/>
        <w:numPr>
          <w:ilvl w:val="1"/>
          <w:numId w:val="48"/>
        </w:numPr>
        <w:spacing w:after="200" w:line="276" w:lineRule="auto"/>
        <w:rPr>
          <w:i/>
          <w:color w:val="7F7F7F" w:themeColor="text1" w:themeTint="80"/>
        </w:rPr>
      </w:pPr>
      <w:r w:rsidRPr="004F3029">
        <w:rPr>
          <w:i/>
          <w:color w:val="7F7F7F" w:themeColor="text1" w:themeTint="80"/>
        </w:rPr>
        <w:t>changed features</w:t>
      </w:r>
    </w:p>
    <w:p w14:paraId="56D22DCB" w14:textId="77777777" w:rsidR="00BB180C" w:rsidRPr="004F3029" w:rsidRDefault="00BB180C" w:rsidP="00762A4D">
      <w:pPr>
        <w:pStyle w:val="ListParagraph"/>
        <w:numPr>
          <w:ilvl w:val="1"/>
          <w:numId w:val="48"/>
        </w:numPr>
        <w:spacing w:after="200" w:line="276" w:lineRule="auto"/>
        <w:rPr>
          <w:i/>
          <w:color w:val="7F7F7F" w:themeColor="text1" w:themeTint="80"/>
        </w:rPr>
      </w:pPr>
      <w:r w:rsidRPr="004F3029">
        <w:rPr>
          <w:i/>
          <w:color w:val="7F7F7F" w:themeColor="text1" w:themeTint="80"/>
        </w:rPr>
        <w:t>removed features</w:t>
      </w:r>
    </w:p>
    <w:p w14:paraId="5833BB95" w14:textId="77777777" w:rsidR="00BB180C" w:rsidRPr="004F3029" w:rsidRDefault="00BB180C" w:rsidP="00762A4D">
      <w:pPr>
        <w:pStyle w:val="ListParagraph"/>
        <w:numPr>
          <w:ilvl w:val="0"/>
          <w:numId w:val="48"/>
        </w:numPr>
        <w:spacing w:after="200" w:line="276" w:lineRule="auto"/>
        <w:rPr>
          <w:i/>
          <w:color w:val="7F7F7F" w:themeColor="text1" w:themeTint="80"/>
        </w:rPr>
      </w:pPr>
      <w:r w:rsidRPr="004F3029">
        <w:rPr>
          <w:i/>
          <w:color w:val="7F7F7F" w:themeColor="text1" w:themeTint="80"/>
        </w:rPr>
        <w:t>Bug list</w:t>
      </w:r>
    </w:p>
    <w:p w14:paraId="53B0201D" w14:textId="77777777" w:rsidR="00BB180C" w:rsidRPr="004F3029" w:rsidRDefault="00BB180C" w:rsidP="00762A4D">
      <w:pPr>
        <w:pStyle w:val="ListParagraph"/>
        <w:numPr>
          <w:ilvl w:val="1"/>
          <w:numId w:val="48"/>
        </w:numPr>
        <w:spacing w:after="200" w:line="276" w:lineRule="auto"/>
        <w:rPr>
          <w:i/>
          <w:color w:val="7F7F7F" w:themeColor="text1" w:themeTint="80"/>
        </w:rPr>
      </w:pPr>
      <w:r w:rsidRPr="004F3029">
        <w:rPr>
          <w:i/>
          <w:color w:val="7F7F7F" w:themeColor="text1" w:themeTint="80"/>
        </w:rPr>
        <w:t>known open bugs</w:t>
      </w:r>
    </w:p>
    <w:p w14:paraId="26CCE256" w14:textId="77777777" w:rsidR="00BB180C" w:rsidRPr="004F3029" w:rsidRDefault="00BB180C" w:rsidP="00762A4D">
      <w:pPr>
        <w:pStyle w:val="ListParagraph"/>
        <w:numPr>
          <w:ilvl w:val="1"/>
          <w:numId w:val="48"/>
        </w:numPr>
        <w:spacing w:after="200" w:line="276" w:lineRule="auto"/>
        <w:rPr>
          <w:i/>
          <w:color w:val="7F7F7F" w:themeColor="text1" w:themeTint="80"/>
        </w:rPr>
      </w:pPr>
      <w:r w:rsidRPr="004F3029">
        <w:rPr>
          <w:i/>
          <w:color w:val="7F7F7F" w:themeColor="text1" w:themeTint="80"/>
        </w:rPr>
        <w:t>resolved bugs.</w:t>
      </w:r>
    </w:p>
    <w:p w14:paraId="1D13C301" w14:textId="77777777" w:rsidR="00BB180C" w:rsidRDefault="00BB180C" w:rsidP="00BB180C">
      <w:pPr>
        <w:rPr>
          <w:i/>
          <w:color w:val="7F7F7F" w:themeColor="text1" w:themeTint="80"/>
        </w:rPr>
      </w:pPr>
      <w:r>
        <w:rPr>
          <w:i/>
          <w:color w:val="7F7F7F" w:themeColor="text1" w:themeTint="80"/>
        </w:rPr>
        <w:t>The template does not provide further details for the structure of this section. The actual structure is left to the author’s choice.</w:t>
      </w:r>
    </w:p>
    <w:p w14:paraId="1A2CB4F6" w14:textId="77777777" w:rsidR="00BB180C" w:rsidRDefault="00BB180C" w:rsidP="00BB180C">
      <w:pPr>
        <w:rPr>
          <w:i/>
          <w:color w:val="7F7F7F" w:themeColor="text1" w:themeTint="80"/>
        </w:rPr>
      </w:pPr>
      <w:r w:rsidRPr="00B86D71">
        <w:rPr>
          <w:i/>
          <w:color w:val="7F7F7F" w:themeColor="text1" w:themeTint="80"/>
        </w:rPr>
        <w:t xml:space="preserve"> </w:t>
      </w:r>
    </w:p>
    <w:p w14:paraId="402712AA" w14:textId="77777777" w:rsidR="00BB180C" w:rsidRPr="006E550C" w:rsidRDefault="00BB180C" w:rsidP="00BB180C"/>
    <w:p w14:paraId="3603E0AB" w14:textId="77777777" w:rsidR="00BB180C" w:rsidRPr="006E550C" w:rsidRDefault="00BB180C" w:rsidP="00BB180C"/>
    <w:p w14:paraId="4DCEE2F3" w14:textId="77777777" w:rsidR="00BB180C" w:rsidRPr="006E550C" w:rsidRDefault="00BB180C" w:rsidP="00BB180C"/>
    <w:p w14:paraId="14E57486" w14:textId="77777777" w:rsidR="00BB180C" w:rsidRPr="006E550C" w:rsidRDefault="00BB180C" w:rsidP="00BB180C"/>
    <w:p w14:paraId="41B3EFE7" w14:textId="77777777" w:rsidR="00BB180C" w:rsidRPr="006E550C" w:rsidRDefault="00BB180C" w:rsidP="00BB180C"/>
    <w:p w14:paraId="2F0745BD" w14:textId="77777777" w:rsidR="00BB180C" w:rsidRPr="006E550C" w:rsidRDefault="00BB180C" w:rsidP="00BB180C"/>
    <w:p w14:paraId="450B2ED0" w14:textId="77777777" w:rsidR="00BB180C" w:rsidRPr="006E550C" w:rsidRDefault="00BB180C" w:rsidP="00BB180C"/>
    <w:p w14:paraId="590FC285" w14:textId="77777777" w:rsidR="00BB180C" w:rsidRPr="006E550C" w:rsidRDefault="00BB180C" w:rsidP="00BB180C"/>
    <w:p w14:paraId="4CA643CE" w14:textId="77777777" w:rsidR="00BB180C" w:rsidRPr="006E550C" w:rsidRDefault="00BB180C" w:rsidP="00BB180C"/>
    <w:p w14:paraId="2184075C" w14:textId="77777777" w:rsidR="00BB180C" w:rsidRPr="006E550C" w:rsidRDefault="00BB180C" w:rsidP="00BB180C"/>
    <w:p w14:paraId="611B1FDF" w14:textId="77777777" w:rsidR="00BB180C" w:rsidRPr="006E550C" w:rsidRDefault="00BB180C" w:rsidP="00BB180C"/>
    <w:p w14:paraId="68A2AAD7" w14:textId="77777777" w:rsidR="00BB180C" w:rsidRPr="006E550C" w:rsidRDefault="00BB180C" w:rsidP="00BB180C"/>
    <w:p w14:paraId="4380EB79" w14:textId="77777777" w:rsidR="00BB180C" w:rsidRPr="006E550C" w:rsidRDefault="00BB180C" w:rsidP="00BB180C"/>
    <w:p w14:paraId="43D653FA" w14:textId="77777777" w:rsidR="00BB180C" w:rsidRPr="006E550C" w:rsidRDefault="00BB180C" w:rsidP="00BB180C"/>
    <w:p w14:paraId="1060818E" w14:textId="77777777" w:rsidR="00BB180C" w:rsidRPr="006E550C" w:rsidRDefault="00BB180C" w:rsidP="00BB180C">
      <w:pPr>
        <w:tabs>
          <w:tab w:val="left" w:pos="6687"/>
        </w:tabs>
      </w:pPr>
      <w:r>
        <w:tab/>
      </w:r>
    </w:p>
    <w:p w14:paraId="6156CEFE" w14:textId="77777777" w:rsidR="00BB180C" w:rsidRDefault="00BB180C" w:rsidP="00762A4D">
      <w:pPr>
        <w:pStyle w:val="Heading1"/>
        <w:pageBreakBefore/>
        <w:numPr>
          <w:ilvl w:val="0"/>
          <w:numId w:val="39"/>
        </w:numPr>
        <w:tabs>
          <w:tab w:val="num" w:pos="432"/>
        </w:tabs>
        <w:spacing w:before="480" w:line="276" w:lineRule="auto"/>
        <w:ind w:left="493" w:hanging="493"/>
      </w:pPr>
      <w:bookmarkStart w:id="186" w:name="_Toc475694458"/>
      <w:r>
        <w:lastRenderedPageBreak/>
        <w:t>References</w:t>
      </w:r>
      <w:bookmarkEnd w:id="186"/>
    </w:p>
    <w:p w14:paraId="5A4FDF22" w14:textId="77777777" w:rsidR="00BB180C" w:rsidRPr="006A56EA" w:rsidRDefault="00BB180C" w:rsidP="00BB180C">
      <w:pPr>
        <w:rPr>
          <w:i/>
          <w:color w:val="7F7F7F" w:themeColor="text1" w:themeTint="80"/>
        </w:rPr>
      </w:pPr>
      <w:r w:rsidRPr="006A56EA">
        <w:rPr>
          <w:i/>
          <w:color w:val="7F7F7F" w:themeColor="text1" w:themeTint="80"/>
        </w:rPr>
        <w:t xml:space="preserve">This chapter shall include all references used </w:t>
      </w:r>
      <w:r>
        <w:rPr>
          <w:i/>
          <w:color w:val="7F7F7F" w:themeColor="text1" w:themeTint="80"/>
        </w:rPr>
        <w:t>in the service instance description</w:t>
      </w:r>
      <w:r w:rsidRPr="006A56EA">
        <w:rPr>
          <w:i/>
          <w:color w:val="7F7F7F" w:themeColor="text1" w:themeTint="80"/>
        </w:rPr>
        <w:t xml:space="preserve">. Specifically, the </w:t>
      </w:r>
      <w:r>
        <w:rPr>
          <w:i/>
          <w:color w:val="7F7F7F" w:themeColor="text1" w:themeTint="80"/>
        </w:rPr>
        <w:t xml:space="preserve">service specification document as well as the applicable service design description </w:t>
      </w:r>
      <w:r w:rsidRPr="006A56EA">
        <w:rPr>
          <w:i/>
          <w:color w:val="7F7F7F" w:themeColor="text1" w:themeTint="80"/>
        </w:rPr>
        <w:t>shall be listed.</w:t>
      </w:r>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BB180C" w:rsidRPr="003A640B" w14:paraId="73F81C23" w14:textId="77777777" w:rsidTr="00BB180C">
        <w:trPr>
          <w:trHeight w:val="341"/>
          <w:tblHeader/>
        </w:trPr>
        <w:tc>
          <w:tcPr>
            <w:tcW w:w="3686" w:type="dxa"/>
            <w:shd w:val="clear" w:color="auto" w:fill="36FFF6" w:themeFill="accent3" w:themeFillTint="99"/>
            <w:vAlign w:val="center"/>
          </w:tcPr>
          <w:p w14:paraId="452FF4AB" w14:textId="77777777" w:rsidR="00BB180C" w:rsidRPr="003A640B" w:rsidRDefault="00BB180C" w:rsidP="00BB180C">
            <w:pPr>
              <w:pStyle w:val="TableHeader"/>
            </w:pPr>
            <w:r w:rsidRPr="003A640B">
              <w:t>Nr.</w:t>
            </w:r>
          </w:p>
        </w:tc>
        <w:tc>
          <w:tcPr>
            <w:tcW w:w="1559" w:type="dxa"/>
            <w:shd w:val="clear" w:color="auto" w:fill="36FFF6" w:themeFill="accent3" w:themeFillTint="99"/>
            <w:vAlign w:val="center"/>
          </w:tcPr>
          <w:p w14:paraId="5BCA0B60" w14:textId="77777777" w:rsidR="00BB180C" w:rsidRPr="003A640B" w:rsidRDefault="00BB180C" w:rsidP="00BB180C">
            <w:pPr>
              <w:pStyle w:val="TableHeader"/>
            </w:pPr>
            <w:r w:rsidRPr="003A640B">
              <w:t>Version</w:t>
            </w:r>
          </w:p>
        </w:tc>
        <w:tc>
          <w:tcPr>
            <w:tcW w:w="3993" w:type="dxa"/>
            <w:shd w:val="clear" w:color="auto" w:fill="36FFF6" w:themeFill="accent3" w:themeFillTint="99"/>
          </w:tcPr>
          <w:p w14:paraId="7123581C" w14:textId="77777777" w:rsidR="00BB180C" w:rsidRPr="003A640B" w:rsidRDefault="00BB180C" w:rsidP="00BB180C">
            <w:pPr>
              <w:pStyle w:val="TableHeader"/>
            </w:pPr>
            <w:r>
              <w:t>Reference</w:t>
            </w:r>
          </w:p>
        </w:tc>
      </w:tr>
      <w:tr w:rsidR="00BB180C" w:rsidRPr="00456821" w14:paraId="292E690F" w14:textId="77777777" w:rsidTr="00BB180C">
        <w:trPr>
          <w:trHeight w:val="477"/>
        </w:trPr>
        <w:tc>
          <w:tcPr>
            <w:tcW w:w="3686" w:type="dxa"/>
          </w:tcPr>
          <w:p w14:paraId="105C4F32" w14:textId="77777777" w:rsidR="00BB180C" w:rsidRDefault="00BB180C" w:rsidP="00762A4D">
            <w:pPr>
              <w:pStyle w:val="Table"/>
              <w:numPr>
                <w:ilvl w:val="0"/>
                <w:numId w:val="51"/>
              </w:numPr>
            </w:pPr>
            <w:r>
              <w:t>Guide on specification of e-navigation Technical Services</w:t>
            </w:r>
          </w:p>
        </w:tc>
        <w:tc>
          <w:tcPr>
            <w:tcW w:w="1559" w:type="dxa"/>
          </w:tcPr>
          <w:p w14:paraId="4056FAF8" w14:textId="77777777" w:rsidR="00BB180C" w:rsidRDefault="00BB180C" w:rsidP="00BB180C">
            <w:pPr>
              <w:pStyle w:val="Table"/>
            </w:pPr>
          </w:p>
        </w:tc>
        <w:tc>
          <w:tcPr>
            <w:tcW w:w="3993" w:type="dxa"/>
          </w:tcPr>
          <w:p w14:paraId="63E6D2B6" w14:textId="77777777" w:rsidR="00BB180C" w:rsidRPr="00456821" w:rsidRDefault="00BB180C" w:rsidP="00BB180C">
            <w:pPr>
              <w:pStyle w:val="Table"/>
            </w:pPr>
          </w:p>
        </w:tc>
      </w:tr>
      <w:tr w:rsidR="00BB180C" w:rsidRPr="00456821" w14:paraId="4D732A29" w14:textId="77777777" w:rsidTr="00BB180C">
        <w:trPr>
          <w:trHeight w:val="477"/>
          <w:hidden/>
        </w:trPr>
        <w:tc>
          <w:tcPr>
            <w:tcW w:w="3686" w:type="dxa"/>
          </w:tcPr>
          <w:p w14:paraId="74812F3A" w14:textId="77777777" w:rsidR="00BB180C" w:rsidRPr="00F108DB" w:rsidRDefault="00BB180C" w:rsidP="00762A4D">
            <w:pPr>
              <w:pStyle w:val="Table"/>
              <w:numPr>
                <w:ilvl w:val="0"/>
                <w:numId w:val="51"/>
              </w:numPr>
              <w:ind w:left="465" w:hanging="357"/>
              <w:rPr>
                <w:vanish/>
              </w:rPr>
            </w:pPr>
            <w:r w:rsidRPr="00F108DB">
              <w:rPr>
                <w:vanish/>
              </w:rPr>
              <w:t>Document ID</w:t>
            </w:r>
          </w:p>
        </w:tc>
        <w:tc>
          <w:tcPr>
            <w:tcW w:w="1559" w:type="dxa"/>
          </w:tcPr>
          <w:p w14:paraId="1AFDA88D" w14:textId="77777777" w:rsidR="00BB180C" w:rsidRPr="00F108DB" w:rsidRDefault="00BB180C" w:rsidP="00BB180C">
            <w:pPr>
              <w:pStyle w:val="Table"/>
              <w:rPr>
                <w:vanish/>
              </w:rPr>
            </w:pPr>
            <w:r w:rsidRPr="00F108DB">
              <w:rPr>
                <w:vanish/>
              </w:rPr>
              <w:t>xx.yy</w:t>
            </w:r>
          </w:p>
        </w:tc>
        <w:tc>
          <w:tcPr>
            <w:tcW w:w="3993" w:type="dxa"/>
          </w:tcPr>
          <w:p w14:paraId="1037F308" w14:textId="77777777" w:rsidR="00BB180C" w:rsidRPr="00F108DB" w:rsidRDefault="00BB180C" w:rsidP="00BB180C">
            <w:pPr>
              <w:pStyle w:val="Table"/>
              <w:rPr>
                <w:vanish/>
              </w:rPr>
            </w:pPr>
            <w:r w:rsidRPr="00F108DB">
              <w:rPr>
                <w:vanish/>
              </w:rPr>
              <w:t>Deliverable abc</w:t>
            </w:r>
          </w:p>
        </w:tc>
      </w:tr>
      <w:tr w:rsidR="00BB180C" w:rsidRPr="00456821" w14:paraId="22DA9CEA" w14:textId="77777777" w:rsidTr="00BB180C">
        <w:trPr>
          <w:trHeight w:val="477"/>
        </w:trPr>
        <w:tc>
          <w:tcPr>
            <w:tcW w:w="3686" w:type="dxa"/>
          </w:tcPr>
          <w:p w14:paraId="56253FD5" w14:textId="77777777" w:rsidR="00BB180C" w:rsidRPr="000B4DC5" w:rsidRDefault="00BB180C" w:rsidP="00762A4D">
            <w:pPr>
              <w:pStyle w:val="Table"/>
              <w:numPr>
                <w:ilvl w:val="0"/>
                <w:numId w:val="51"/>
              </w:numPr>
              <w:ind w:left="465" w:hanging="357"/>
              <w:rPr>
                <w:rFonts w:asciiTheme="minorHAnsi" w:hAnsiTheme="minorHAnsi"/>
                <w:i/>
                <w:color w:val="7F7F7F" w:themeColor="text1" w:themeTint="80"/>
              </w:rPr>
            </w:pPr>
            <w:bookmarkStart w:id="187" w:name="_Ref459277241"/>
            <w:r w:rsidRPr="000B4DC5">
              <w:rPr>
                <w:rFonts w:asciiTheme="minorHAnsi" w:hAnsiTheme="minorHAnsi"/>
                <w:i/>
                <w:color w:val="7F7F7F" w:themeColor="text1" w:themeTint="80"/>
              </w:rPr>
              <w:t>XYZ Service Specification</w:t>
            </w:r>
            <w:bookmarkEnd w:id="187"/>
          </w:p>
        </w:tc>
        <w:tc>
          <w:tcPr>
            <w:tcW w:w="1559" w:type="dxa"/>
          </w:tcPr>
          <w:p w14:paraId="6E0EBF85"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xx.yy</w:t>
            </w:r>
          </w:p>
        </w:tc>
        <w:tc>
          <w:tcPr>
            <w:tcW w:w="3993" w:type="dxa"/>
          </w:tcPr>
          <w:p w14:paraId="46D635CC"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Service Specification for the XYZ service.</w:t>
            </w:r>
          </w:p>
        </w:tc>
      </w:tr>
      <w:tr w:rsidR="00BB180C" w:rsidRPr="00456821" w14:paraId="65DD3D1E" w14:textId="77777777" w:rsidTr="00BB180C">
        <w:trPr>
          <w:trHeight w:val="477"/>
        </w:trPr>
        <w:tc>
          <w:tcPr>
            <w:tcW w:w="3686" w:type="dxa"/>
          </w:tcPr>
          <w:p w14:paraId="37C293A0" w14:textId="77777777" w:rsidR="00BB180C" w:rsidRPr="000B4DC5" w:rsidRDefault="00BB180C" w:rsidP="00762A4D">
            <w:pPr>
              <w:pStyle w:val="Table"/>
              <w:numPr>
                <w:ilvl w:val="0"/>
                <w:numId w:val="51"/>
              </w:numPr>
              <w:ind w:left="465" w:hanging="357"/>
              <w:rPr>
                <w:rFonts w:asciiTheme="minorHAnsi" w:hAnsiTheme="minorHAnsi"/>
                <w:i/>
                <w:color w:val="7F7F7F" w:themeColor="text1" w:themeTint="80"/>
              </w:rPr>
            </w:pPr>
            <w:bookmarkStart w:id="188" w:name="_Ref459277335"/>
            <w:r w:rsidRPr="000B4DC5">
              <w:rPr>
                <w:rFonts w:asciiTheme="minorHAnsi" w:hAnsiTheme="minorHAnsi"/>
                <w:i/>
                <w:color w:val="7F7F7F" w:themeColor="text1" w:themeTint="80"/>
              </w:rPr>
              <w:t xml:space="preserve">XYZ Service </w:t>
            </w:r>
            <w:r>
              <w:rPr>
                <w:rFonts w:asciiTheme="minorHAnsi" w:hAnsiTheme="minorHAnsi"/>
                <w:i/>
                <w:color w:val="7F7F7F" w:themeColor="text1" w:themeTint="80"/>
              </w:rPr>
              <w:t>Design</w:t>
            </w:r>
            <w:bookmarkEnd w:id="188"/>
          </w:p>
        </w:tc>
        <w:tc>
          <w:tcPr>
            <w:tcW w:w="1559" w:type="dxa"/>
          </w:tcPr>
          <w:p w14:paraId="3EA63A11"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xx.yy</w:t>
            </w:r>
          </w:p>
        </w:tc>
        <w:tc>
          <w:tcPr>
            <w:tcW w:w="3993" w:type="dxa"/>
          </w:tcPr>
          <w:p w14:paraId="0A0E68F5" w14:textId="77777777" w:rsidR="00BB180C" w:rsidRPr="000B4DC5" w:rsidRDefault="00BB180C" w:rsidP="00BB180C">
            <w:pPr>
              <w:pStyle w:val="Table"/>
              <w:rPr>
                <w:rFonts w:asciiTheme="minorHAnsi" w:hAnsiTheme="minorHAnsi"/>
                <w:i/>
                <w:color w:val="7F7F7F" w:themeColor="text1" w:themeTint="80"/>
              </w:rPr>
            </w:pPr>
            <w:r w:rsidRPr="000B4DC5">
              <w:rPr>
                <w:rFonts w:asciiTheme="minorHAnsi" w:hAnsiTheme="minorHAnsi"/>
                <w:i/>
                <w:color w:val="7F7F7F" w:themeColor="text1" w:themeTint="80"/>
              </w:rPr>
              <w:t xml:space="preserve">Service </w:t>
            </w:r>
            <w:r>
              <w:rPr>
                <w:rFonts w:asciiTheme="minorHAnsi" w:hAnsiTheme="minorHAnsi"/>
                <w:i/>
                <w:color w:val="7F7F7F" w:themeColor="text1" w:themeTint="80"/>
              </w:rPr>
              <w:t>Design Description</w:t>
            </w:r>
            <w:r w:rsidRPr="000B4DC5">
              <w:rPr>
                <w:rFonts w:asciiTheme="minorHAnsi" w:hAnsiTheme="minorHAnsi"/>
                <w:i/>
                <w:color w:val="7F7F7F" w:themeColor="text1" w:themeTint="80"/>
              </w:rPr>
              <w:t xml:space="preserve"> for the XYZ service.</w:t>
            </w:r>
          </w:p>
        </w:tc>
      </w:tr>
    </w:tbl>
    <w:p w14:paraId="737E97FD" w14:textId="77777777" w:rsidR="00BB180C" w:rsidRPr="0052511D" w:rsidRDefault="00BB180C" w:rsidP="00762A4D">
      <w:pPr>
        <w:pStyle w:val="Heading1"/>
        <w:pageBreakBefore/>
        <w:numPr>
          <w:ilvl w:val="0"/>
          <w:numId w:val="39"/>
        </w:numPr>
        <w:tabs>
          <w:tab w:val="num" w:pos="432"/>
        </w:tabs>
        <w:spacing w:before="480" w:line="276" w:lineRule="auto"/>
        <w:ind w:left="493" w:hanging="493"/>
      </w:pPr>
      <w:bookmarkStart w:id="189" w:name="_Toc475694459"/>
      <w:r w:rsidRPr="0052511D">
        <w:lastRenderedPageBreak/>
        <w:t>Acronyms and Terminology</w:t>
      </w:r>
      <w:bookmarkEnd w:id="189"/>
    </w:p>
    <w:p w14:paraId="5A99BAEC" w14:textId="77777777" w:rsidR="00BB180C" w:rsidRPr="005B2AD6" w:rsidRDefault="00BB180C" w:rsidP="00762A4D">
      <w:pPr>
        <w:pStyle w:val="Heading2"/>
        <w:numPr>
          <w:ilvl w:val="1"/>
          <w:numId w:val="39"/>
        </w:numPr>
        <w:tabs>
          <w:tab w:val="left" w:pos="709"/>
        </w:tabs>
        <w:spacing w:before="200" w:line="276" w:lineRule="auto"/>
        <w:ind w:right="0"/>
      </w:pPr>
      <w:bookmarkStart w:id="190" w:name="_Toc475694460"/>
      <w:r w:rsidRPr="005B2AD6">
        <w:t>Acronyms</w:t>
      </w:r>
      <w:bookmarkEnd w:id="190"/>
    </w:p>
    <w:tbl>
      <w:tblPr>
        <w:tblStyle w:val="TableGrid"/>
        <w:tblW w:w="0" w:type="auto"/>
        <w:tblInd w:w="108" w:type="dxa"/>
        <w:tblLook w:val="04A0" w:firstRow="1" w:lastRow="0" w:firstColumn="1" w:lastColumn="0" w:noHBand="0" w:noVBand="1"/>
      </w:tblPr>
      <w:tblGrid>
        <w:gridCol w:w="1843"/>
        <w:gridCol w:w="7371"/>
      </w:tblGrid>
      <w:tr w:rsidR="00BB180C" w14:paraId="3DCF8B7B" w14:textId="77777777" w:rsidTr="00BB180C">
        <w:tc>
          <w:tcPr>
            <w:tcW w:w="1843" w:type="dxa"/>
          </w:tcPr>
          <w:p w14:paraId="56A4CCDF" w14:textId="77777777" w:rsidR="00BB180C" w:rsidRPr="00E62042" w:rsidRDefault="00BB180C" w:rsidP="00BB180C">
            <w:pPr>
              <w:pStyle w:val="TableHeader"/>
            </w:pPr>
            <w:r w:rsidRPr="00E62042">
              <w:t>Term</w:t>
            </w:r>
          </w:p>
        </w:tc>
        <w:tc>
          <w:tcPr>
            <w:tcW w:w="7371" w:type="dxa"/>
          </w:tcPr>
          <w:p w14:paraId="0B545863" w14:textId="77777777" w:rsidR="00BB180C" w:rsidRDefault="00BB180C" w:rsidP="00BB180C">
            <w:pPr>
              <w:pStyle w:val="TableHeader"/>
              <w:rPr>
                <w:rFonts w:ascii="Helvetica 55 Roman" w:hAnsi="Helvetica 55 Roman"/>
              </w:rPr>
            </w:pPr>
            <w:r w:rsidRPr="00E62042">
              <w:t>Definition</w:t>
            </w:r>
          </w:p>
        </w:tc>
      </w:tr>
      <w:tr w:rsidR="00BB180C" w:rsidRPr="00EC53FF" w14:paraId="5E7005FA" w14:textId="77777777" w:rsidTr="00BB180C">
        <w:tc>
          <w:tcPr>
            <w:tcW w:w="1843" w:type="dxa"/>
          </w:tcPr>
          <w:p w14:paraId="5E26CC64" w14:textId="77777777" w:rsidR="00BB180C" w:rsidRPr="00945F64" w:rsidRDefault="00BB180C" w:rsidP="00BB180C">
            <w:pPr>
              <w:pStyle w:val="TableHeader"/>
              <w:rPr>
                <w:lang w:eastAsia="fr-FR"/>
              </w:rPr>
            </w:pPr>
            <w:r>
              <w:rPr>
                <w:lang w:eastAsia="fr-FR"/>
              </w:rPr>
              <w:t>API</w:t>
            </w:r>
          </w:p>
        </w:tc>
        <w:tc>
          <w:tcPr>
            <w:tcW w:w="7371" w:type="dxa"/>
          </w:tcPr>
          <w:p w14:paraId="117C08F3" w14:textId="77777777" w:rsidR="00BB180C" w:rsidRPr="00945F64" w:rsidRDefault="00BB180C" w:rsidP="00BB180C">
            <w:pPr>
              <w:pStyle w:val="Table"/>
              <w:rPr>
                <w:lang w:eastAsia="fr-FR"/>
              </w:rPr>
            </w:pPr>
            <w:r w:rsidRPr="00B14C30">
              <w:rPr>
                <w:lang w:eastAsia="fr-FR"/>
              </w:rPr>
              <w:t>Application Programming Interface</w:t>
            </w:r>
          </w:p>
        </w:tc>
      </w:tr>
      <w:tr w:rsidR="00BB180C" w:rsidRPr="00EC53FF" w14:paraId="06D410FB" w14:textId="77777777" w:rsidTr="00BB180C">
        <w:tc>
          <w:tcPr>
            <w:tcW w:w="1843" w:type="dxa"/>
          </w:tcPr>
          <w:p w14:paraId="0AA22E67" w14:textId="77777777" w:rsidR="00BB180C" w:rsidRDefault="00BB180C" w:rsidP="00BB180C">
            <w:pPr>
              <w:pStyle w:val="TableHeader"/>
              <w:rPr>
                <w:lang w:eastAsia="fr-FR"/>
              </w:rPr>
            </w:pPr>
            <w:r>
              <w:rPr>
                <w:lang w:eastAsia="fr-FR"/>
              </w:rPr>
              <w:t>MC</w:t>
            </w:r>
          </w:p>
        </w:tc>
        <w:tc>
          <w:tcPr>
            <w:tcW w:w="7371" w:type="dxa"/>
          </w:tcPr>
          <w:p w14:paraId="0ADACC16" w14:textId="77777777" w:rsidR="00BB180C" w:rsidRDefault="00BB180C" w:rsidP="00BB180C">
            <w:pPr>
              <w:pStyle w:val="Table"/>
              <w:rPr>
                <w:lang w:eastAsia="fr-FR"/>
              </w:rPr>
            </w:pPr>
            <w:r>
              <w:rPr>
                <w:lang w:eastAsia="fr-FR"/>
              </w:rPr>
              <w:t>Maritime Cloud</w:t>
            </w:r>
          </w:p>
        </w:tc>
      </w:tr>
      <w:tr w:rsidR="00BB180C" w:rsidRPr="00EC53FF" w14:paraId="23F3A88F" w14:textId="77777777" w:rsidTr="00BB180C">
        <w:tc>
          <w:tcPr>
            <w:tcW w:w="1843" w:type="dxa"/>
          </w:tcPr>
          <w:p w14:paraId="109C2E60" w14:textId="77777777" w:rsidR="00BB180C" w:rsidRPr="00945F64" w:rsidRDefault="00BB180C" w:rsidP="00BB180C">
            <w:pPr>
              <w:pStyle w:val="TableHeader"/>
              <w:rPr>
                <w:lang w:eastAsia="fr-FR"/>
              </w:rPr>
            </w:pPr>
            <w:r>
              <w:rPr>
                <w:lang w:eastAsia="fr-FR"/>
              </w:rPr>
              <w:t>MEP</w:t>
            </w:r>
          </w:p>
        </w:tc>
        <w:tc>
          <w:tcPr>
            <w:tcW w:w="7371" w:type="dxa"/>
          </w:tcPr>
          <w:p w14:paraId="52ABCD66" w14:textId="77777777" w:rsidR="00BB180C" w:rsidRPr="00945F64" w:rsidRDefault="00BB180C" w:rsidP="00BB180C">
            <w:pPr>
              <w:pStyle w:val="Table"/>
              <w:rPr>
                <w:lang w:eastAsia="fr-FR"/>
              </w:rPr>
            </w:pPr>
            <w:r>
              <w:rPr>
                <w:lang w:eastAsia="fr-FR"/>
              </w:rPr>
              <w:t>Message Exchange Pattern</w:t>
            </w:r>
          </w:p>
        </w:tc>
      </w:tr>
      <w:tr w:rsidR="00BB180C" w:rsidRPr="00EC53FF" w14:paraId="42DA2157" w14:textId="77777777" w:rsidTr="00BB180C">
        <w:tc>
          <w:tcPr>
            <w:tcW w:w="1843" w:type="dxa"/>
          </w:tcPr>
          <w:p w14:paraId="55963C02" w14:textId="77777777" w:rsidR="00BB180C" w:rsidRPr="00945F64" w:rsidRDefault="00BB180C" w:rsidP="00BB180C">
            <w:pPr>
              <w:pStyle w:val="TableHeader"/>
              <w:rPr>
                <w:lang w:eastAsia="fr-FR"/>
              </w:rPr>
            </w:pPr>
            <w:r>
              <w:rPr>
                <w:lang w:eastAsia="fr-FR"/>
              </w:rPr>
              <w:t>NAF</w:t>
            </w:r>
          </w:p>
        </w:tc>
        <w:tc>
          <w:tcPr>
            <w:tcW w:w="7371" w:type="dxa"/>
          </w:tcPr>
          <w:p w14:paraId="7F88EC31" w14:textId="77777777" w:rsidR="00BB180C" w:rsidRPr="00945F64" w:rsidRDefault="00BB180C" w:rsidP="00BB180C">
            <w:pPr>
              <w:pStyle w:val="Table"/>
              <w:rPr>
                <w:lang w:eastAsia="fr-FR"/>
              </w:rPr>
            </w:pPr>
            <w:r w:rsidRPr="002C4DF4">
              <w:t>NA</w:t>
            </w:r>
            <w:r>
              <w:t>TO Architectural Framework</w:t>
            </w:r>
          </w:p>
        </w:tc>
      </w:tr>
      <w:tr w:rsidR="00BB180C" w:rsidRPr="00EC53FF" w14:paraId="4639959A" w14:textId="77777777" w:rsidTr="00BB180C">
        <w:tc>
          <w:tcPr>
            <w:tcW w:w="1843" w:type="dxa"/>
          </w:tcPr>
          <w:p w14:paraId="453DE517" w14:textId="77777777" w:rsidR="00BB180C" w:rsidRDefault="00BB180C" w:rsidP="00BB180C">
            <w:pPr>
              <w:pStyle w:val="TableHeader"/>
              <w:rPr>
                <w:lang w:eastAsia="fr-FR"/>
              </w:rPr>
            </w:pPr>
            <w:r>
              <w:rPr>
                <w:lang w:eastAsia="fr-FR"/>
              </w:rPr>
              <w:t>REST</w:t>
            </w:r>
          </w:p>
        </w:tc>
        <w:tc>
          <w:tcPr>
            <w:tcW w:w="7371" w:type="dxa"/>
          </w:tcPr>
          <w:p w14:paraId="728A7F11" w14:textId="77777777" w:rsidR="00BB180C" w:rsidRDefault="00BB180C" w:rsidP="00BB180C">
            <w:pPr>
              <w:pStyle w:val="Table"/>
              <w:rPr>
                <w:lang w:eastAsia="fr-FR"/>
              </w:rPr>
            </w:pPr>
            <w:r w:rsidRPr="00797551">
              <w:rPr>
                <w:lang w:eastAsia="fr-FR"/>
              </w:rPr>
              <w:t>Representational</w:t>
            </w:r>
            <w:r>
              <w:rPr>
                <w:lang w:eastAsia="fr-FR"/>
              </w:rPr>
              <w:t xml:space="preserve"> State Transfer</w:t>
            </w:r>
          </w:p>
        </w:tc>
      </w:tr>
      <w:tr w:rsidR="00BB180C" w:rsidRPr="00EC53FF" w14:paraId="5EFF14A2" w14:textId="77777777" w:rsidTr="00BB180C">
        <w:tc>
          <w:tcPr>
            <w:tcW w:w="1843" w:type="dxa"/>
          </w:tcPr>
          <w:p w14:paraId="2A2D1A7A" w14:textId="77777777" w:rsidR="00BB180C" w:rsidRPr="00945F64" w:rsidRDefault="00BB180C" w:rsidP="00BB180C">
            <w:pPr>
              <w:pStyle w:val="TableHeader"/>
              <w:rPr>
                <w:lang w:eastAsia="fr-FR"/>
              </w:rPr>
            </w:pPr>
            <w:r>
              <w:rPr>
                <w:lang w:eastAsia="fr-FR"/>
              </w:rPr>
              <w:t>SOAP</w:t>
            </w:r>
          </w:p>
        </w:tc>
        <w:tc>
          <w:tcPr>
            <w:tcW w:w="7371" w:type="dxa"/>
          </w:tcPr>
          <w:p w14:paraId="1F5D7285" w14:textId="77777777" w:rsidR="00BB180C" w:rsidRPr="00945F64" w:rsidRDefault="00BB180C" w:rsidP="00BB180C">
            <w:pPr>
              <w:pStyle w:val="Table"/>
              <w:rPr>
                <w:lang w:eastAsia="fr-FR"/>
              </w:rPr>
            </w:pPr>
            <w:r w:rsidRPr="002E6809">
              <w:rPr>
                <w:lang w:eastAsia="fr-FR"/>
              </w:rPr>
              <w:t>Simple Object Access Protocol</w:t>
            </w:r>
          </w:p>
        </w:tc>
      </w:tr>
      <w:tr w:rsidR="00BB180C" w:rsidRPr="00EC53FF" w14:paraId="33DD0691" w14:textId="77777777" w:rsidTr="00BB180C">
        <w:tc>
          <w:tcPr>
            <w:tcW w:w="1843" w:type="dxa"/>
          </w:tcPr>
          <w:p w14:paraId="7AC76D27" w14:textId="77777777" w:rsidR="00BB180C" w:rsidRPr="00945F64" w:rsidRDefault="00BB180C" w:rsidP="00BB180C">
            <w:pPr>
              <w:pStyle w:val="TableHeader"/>
            </w:pPr>
            <w:r w:rsidRPr="00945F64">
              <w:rPr>
                <w:lang w:eastAsia="fr-FR"/>
              </w:rPr>
              <w:t>SSD</w:t>
            </w:r>
          </w:p>
        </w:tc>
        <w:tc>
          <w:tcPr>
            <w:tcW w:w="7371" w:type="dxa"/>
          </w:tcPr>
          <w:p w14:paraId="4FB37D5C" w14:textId="77777777" w:rsidR="00BB180C" w:rsidRPr="00945F64" w:rsidRDefault="00BB180C" w:rsidP="00BB180C">
            <w:pPr>
              <w:pStyle w:val="Table"/>
            </w:pPr>
            <w:r w:rsidRPr="00945F64">
              <w:rPr>
                <w:lang w:eastAsia="fr-FR"/>
              </w:rPr>
              <w:t>Service Specification Document</w:t>
            </w:r>
          </w:p>
        </w:tc>
      </w:tr>
      <w:tr w:rsidR="00BB180C" w:rsidRPr="00EC53FF" w14:paraId="4FA4017F" w14:textId="77777777" w:rsidTr="00BB180C">
        <w:tc>
          <w:tcPr>
            <w:tcW w:w="1843" w:type="dxa"/>
          </w:tcPr>
          <w:p w14:paraId="4151C1D7" w14:textId="77777777" w:rsidR="00BB180C" w:rsidRDefault="00BB180C" w:rsidP="00BB180C">
            <w:pPr>
              <w:pStyle w:val="TableHeader"/>
              <w:rPr>
                <w:lang w:eastAsia="fr-FR"/>
              </w:rPr>
            </w:pPr>
            <w:r>
              <w:rPr>
                <w:lang w:eastAsia="fr-FR"/>
              </w:rPr>
              <w:t>UML</w:t>
            </w:r>
          </w:p>
        </w:tc>
        <w:tc>
          <w:tcPr>
            <w:tcW w:w="7371" w:type="dxa"/>
          </w:tcPr>
          <w:p w14:paraId="788634C9" w14:textId="77777777" w:rsidR="00BB180C" w:rsidRDefault="00BB180C" w:rsidP="00BB180C">
            <w:pPr>
              <w:pStyle w:val="Table"/>
              <w:rPr>
                <w:lang w:eastAsia="fr-FR"/>
              </w:rPr>
            </w:pPr>
            <w:r>
              <w:rPr>
                <w:lang w:eastAsia="fr-FR"/>
              </w:rPr>
              <w:t>Unified Modelling Language</w:t>
            </w:r>
          </w:p>
        </w:tc>
      </w:tr>
      <w:tr w:rsidR="00BB180C" w:rsidRPr="00EC53FF" w14:paraId="0F059F0E" w14:textId="77777777" w:rsidTr="00BB180C">
        <w:tc>
          <w:tcPr>
            <w:tcW w:w="1843" w:type="dxa"/>
          </w:tcPr>
          <w:p w14:paraId="61DA565A" w14:textId="77777777" w:rsidR="00BB180C" w:rsidRPr="00945F64" w:rsidRDefault="00BB180C" w:rsidP="00BB180C">
            <w:pPr>
              <w:pStyle w:val="TableHeader"/>
              <w:rPr>
                <w:lang w:eastAsia="fr-FR"/>
              </w:rPr>
            </w:pPr>
            <w:r>
              <w:rPr>
                <w:lang w:eastAsia="fr-FR"/>
              </w:rPr>
              <w:t>URL</w:t>
            </w:r>
          </w:p>
        </w:tc>
        <w:tc>
          <w:tcPr>
            <w:tcW w:w="7371" w:type="dxa"/>
          </w:tcPr>
          <w:p w14:paraId="102FA625" w14:textId="77777777" w:rsidR="00BB180C" w:rsidRPr="00945F64" w:rsidRDefault="00BB180C" w:rsidP="00BB180C">
            <w:pPr>
              <w:pStyle w:val="Table"/>
              <w:rPr>
                <w:lang w:eastAsia="fr-FR"/>
              </w:rPr>
            </w:pPr>
            <w:r>
              <w:rPr>
                <w:lang w:eastAsia="fr-FR"/>
              </w:rPr>
              <w:t>Uniform Resource Locator</w:t>
            </w:r>
          </w:p>
        </w:tc>
      </w:tr>
      <w:tr w:rsidR="00BB180C" w:rsidRPr="00EC53FF" w14:paraId="3F356543" w14:textId="77777777" w:rsidTr="00BB180C">
        <w:tc>
          <w:tcPr>
            <w:tcW w:w="1843" w:type="dxa"/>
          </w:tcPr>
          <w:p w14:paraId="65B385BE" w14:textId="77777777" w:rsidR="00BB180C" w:rsidRPr="00945F64" w:rsidRDefault="00BB180C" w:rsidP="00BB180C">
            <w:pPr>
              <w:pStyle w:val="TableHeader"/>
              <w:rPr>
                <w:lang w:eastAsia="fr-FR"/>
              </w:rPr>
            </w:pPr>
            <w:r>
              <w:rPr>
                <w:lang w:eastAsia="fr-FR"/>
              </w:rPr>
              <w:t>VTS</w:t>
            </w:r>
          </w:p>
        </w:tc>
        <w:tc>
          <w:tcPr>
            <w:tcW w:w="7371" w:type="dxa"/>
          </w:tcPr>
          <w:p w14:paraId="331EC9ED" w14:textId="77777777" w:rsidR="00BB180C" w:rsidRPr="00945F64" w:rsidRDefault="00BB180C" w:rsidP="00BB180C">
            <w:pPr>
              <w:pStyle w:val="Table"/>
              <w:rPr>
                <w:lang w:eastAsia="fr-FR"/>
              </w:rPr>
            </w:pPr>
            <w:r>
              <w:rPr>
                <w:lang w:eastAsia="fr-FR"/>
              </w:rPr>
              <w:t>Vessel Traffic Service</w:t>
            </w:r>
          </w:p>
        </w:tc>
      </w:tr>
      <w:tr w:rsidR="00BB180C" w:rsidRPr="00EC53FF" w14:paraId="79916092" w14:textId="77777777" w:rsidTr="00BB180C">
        <w:tc>
          <w:tcPr>
            <w:tcW w:w="1843" w:type="dxa"/>
          </w:tcPr>
          <w:p w14:paraId="7E7A7ED9" w14:textId="77777777" w:rsidR="00BB180C" w:rsidRDefault="00BB180C" w:rsidP="00BB180C">
            <w:pPr>
              <w:pStyle w:val="TableHeader"/>
              <w:rPr>
                <w:lang w:eastAsia="fr-FR"/>
              </w:rPr>
            </w:pPr>
            <w:r>
              <w:rPr>
                <w:lang w:eastAsia="fr-FR"/>
              </w:rPr>
              <w:t>WSDL</w:t>
            </w:r>
          </w:p>
        </w:tc>
        <w:tc>
          <w:tcPr>
            <w:tcW w:w="7371" w:type="dxa"/>
          </w:tcPr>
          <w:p w14:paraId="3C613DEC" w14:textId="77777777" w:rsidR="00BB180C" w:rsidRDefault="00BB180C" w:rsidP="00BB180C">
            <w:pPr>
              <w:pStyle w:val="Table"/>
              <w:rPr>
                <w:lang w:eastAsia="fr-FR"/>
              </w:rPr>
            </w:pPr>
            <w:r>
              <w:rPr>
                <w:lang w:eastAsia="fr-FR"/>
              </w:rPr>
              <w:t>Web Service Definition Language</w:t>
            </w:r>
          </w:p>
        </w:tc>
      </w:tr>
      <w:tr w:rsidR="00BB180C" w:rsidRPr="00EC53FF" w14:paraId="46A5B636" w14:textId="77777777" w:rsidTr="00BB180C">
        <w:tc>
          <w:tcPr>
            <w:tcW w:w="1843" w:type="dxa"/>
          </w:tcPr>
          <w:p w14:paraId="5932B913" w14:textId="77777777" w:rsidR="00BB180C" w:rsidRPr="00945F64" w:rsidRDefault="00BB180C" w:rsidP="00BB180C">
            <w:pPr>
              <w:pStyle w:val="TableHeader"/>
              <w:rPr>
                <w:lang w:eastAsia="fr-FR"/>
              </w:rPr>
            </w:pPr>
            <w:r>
              <w:rPr>
                <w:lang w:eastAsia="fr-FR"/>
              </w:rPr>
              <w:t>XML</w:t>
            </w:r>
          </w:p>
        </w:tc>
        <w:tc>
          <w:tcPr>
            <w:tcW w:w="7371" w:type="dxa"/>
          </w:tcPr>
          <w:p w14:paraId="09F2E772" w14:textId="77777777" w:rsidR="00BB180C" w:rsidRPr="00945F64" w:rsidRDefault="00BB180C" w:rsidP="00BB180C">
            <w:pPr>
              <w:pStyle w:val="Table"/>
              <w:rPr>
                <w:lang w:eastAsia="fr-FR"/>
              </w:rPr>
            </w:pPr>
            <w:r>
              <w:rPr>
                <w:lang w:eastAsia="fr-FR"/>
              </w:rPr>
              <w:t>Extendible Mark-up Language</w:t>
            </w:r>
          </w:p>
        </w:tc>
      </w:tr>
      <w:tr w:rsidR="00BB180C" w:rsidRPr="00EC53FF" w14:paraId="071D9558" w14:textId="77777777" w:rsidTr="00BB180C">
        <w:tc>
          <w:tcPr>
            <w:tcW w:w="1843" w:type="dxa"/>
          </w:tcPr>
          <w:p w14:paraId="5E4C1F7D" w14:textId="77777777" w:rsidR="00BB180C" w:rsidRPr="00945F64" w:rsidRDefault="00BB180C" w:rsidP="00BB180C">
            <w:pPr>
              <w:pStyle w:val="TableHeader"/>
              <w:rPr>
                <w:lang w:eastAsia="fr-FR"/>
              </w:rPr>
            </w:pPr>
            <w:r>
              <w:rPr>
                <w:lang w:eastAsia="fr-FR"/>
              </w:rPr>
              <w:t>XSD</w:t>
            </w:r>
          </w:p>
        </w:tc>
        <w:tc>
          <w:tcPr>
            <w:tcW w:w="7371" w:type="dxa"/>
          </w:tcPr>
          <w:p w14:paraId="2960F180" w14:textId="77777777" w:rsidR="00BB180C" w:rsidRPr="00945F64" w:rsidRDefault="00BB180C" w:rsidP="00BB180C">
            <w:pPr>
              <w:pStyle w:val="Table"/>
              <w:rPr>
                <w:lang w:eastAsia="fr-FR"/>
              </w:rPr>
            </w:pPr>
            <w:r>
              <w:rPr>
                <w:lang w:eastAsia="fr-FR"/>
              </w:rPr>
              <w:t>XML Schema Definition</w:t>
            </w:r>
          </w:p>
        </w:tc>
      </w:tr>
    </w:tbl>
    <w:p w14:paraId="14F6FC48" w14:textId="77777777" w:rsidR="00BB180C" w:rsidRPr="000F3A0F" w:rsidRDefault="00BB180C" w:rsidP="00BB180C"/>
    <w:p w14:paraId="6239092E" w14:textId="77777777" w:rsidR="00BB180C" w:rsidRDefault="00BB180C" w:rsidP="00762A4D">
      <w:pPr>
        <w:pStyle w:val="Heading2"/>
        <w:numPr>
          <w:ilvl w:val="1"/>
          <w:numId w:val="39"/>
        </w:numPr>
        <w:tabs>
          <w:tab w:val="left" w:pos="709"/>
        </w:tabs>
        <w:spacing w:before="200" w:line="276" w:lineRule="auto"/>
        <w:ind w:right="0"/>
      </w:pPr>
      <w:bookmarkStart w:id="191" w:name="_Toc475694461"/>
      <w:r w:rsidRPr="00D10958">
        <w:t>Terminology</w:t>
      </w:r>
      <w:bookmarkEnd w:id="191"/>
    </w:p>
    <w:tbl>
      <w:tblPr>
        <w:tblStyle w:val="TableGrid"/>
        <w:tblW w:w="0" w:type="auto"/>
        <w:tblInd w:w="108" w:type="dxa"/>
        <w:tblLook w:val="04A0" w:firstRow="1" w:lastRow="0" w:firstColumn="1" w:lastColumn="0" w:noHBand="0" w:noVBand="1"/>
      </w:tblPr>
      <w:tblGrid>
        <w:gridCol w:w="2491"/>
        <w:gridCol w:w="6723"/>
      </w:tblGrid>
      <w:tr w:rsidR="00BB180C" w14:paraId="458D1A8C" w14:textId="77777777" w:rsidTr="00BB180C">
        <w:tc>
          <w:tcPr>
            <w:tcW w:w="2491" w:type="dxa"/>
          </w:tcPr>
          <w:p w14:paraId="41221E4D" w14:textId="77777777" w:rsidR="00BB180C" w:rsidRPr="00E62042" w:rsidRDefault="00BB180C" w:rsidP="00BB180C">
            <w:pPr>
              <w:pStyle w:val="TableHeader"/>
            </w:pPr>
            <w:r w:rsidRPr="00E62042">
              <w:t>Term</w:t>
            </w:r>
          </w:p>
        </w:tc>
        <w:tc>
          <w:tcPr>
            <w:tcW w:w="6723" w:type="dxa"/>
          </w:tcPr>
          <w:p w14:paraId="54F13BB9" w14:textId="77777777" w:rsidR="00BB180C" w:rsidRDefault="00BB180C" w:rsidP="00BB180C">
            <w:pPr>
              <w:pStyle w:val="TableHeader"/>
              <w:rPr>
                <w:rFonts w:ascii="Helvetica 55 Roman" w:hAnsi="Helvetica 55 Roman"/>
              </w:rPr>
            </w:pPr>
            <w:r w:rsidRPr="00E62042">
              <w:t>Definition</w:t>
            </w:r>
          </w:p>
        </w:tc>
      </w:tr>
      <w:tr w:rsidR="00BB180C" w:rsidRPr="00FC2012" w14:paraId="51E61823" w14:textId="77777777" w:rsidTr="00BB180C">
        <w:tc>
          <w:tcPr>
            <w:tcW w:w="2491" w:type="dxa"/>
          </w:tcPr>
          <w:p w14:paraId="51404DBE" w14:textId="77777777" w:rsidR="00BB180C" w:rsidRPr="00113EA5" w:rsidRDefault="00BB180C" w:rsidP="00BB180C">
            <w:pPr>
              <w:pStyle w:val="TableHeader"/>
            </w:pPr>
            <w:r w:rsidRPr="00113EA5">
              <w:t>External Data Model</w:t>
            </w:r>
          </w:p>
        </w:tc>
        <w:tc>
          <w:tcPr>
            <w:tcW w:w="6723" w:type="dxa"/>
          </w:tcPr>
          <w:p w14:paraId="2AF3468B" w14:textId="77777777" w:rsidR="00BB180C" w:rsidRPr="00113EA5" w:rsidRDefault="00BB180C" w:rsidP="00BB180C">
            <w:pPr>
              <w:pStyle w:val="Table"/>
              <w:rPr>
                <w:bCs/>
              </w:rPr>
            </w:pPr>
            <w:r w:rsidRPr="00113EA5">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BB180C" w:rsidRPr="00FC2012" w14:paraId="71BB2E28" w14:textId="77777777" w:rsidTr="00BB180C">
        <w:tc>
          <w:tcPr>
            <w:tcW w:w="2491" w:type="dxa"/>
          </w:tcPr>
          <w:p w14:paraId="0338E829" w14:textId="77777777" w:rsidR="00BB180C" w:rsidRPr="00113EA5" w:rsidRDefault="00BB180C" w:rsidP="00BB180C">
            <w:pPr>
              <w:pStyle w:val="TableHeader"/>
            </w:pPr>
            <w:r>
              <w:t>Message Exchange Pattern</w:t>
            </w:r>
          </w:p>
        </w:tc>
        <w:tc>
          <w:tcPr>
            <w:tcW w:w="6723" w:type="dxa"/>
          </w:tcPr>
          <w:p w14:paraId="392F2085" w14:textId="77777777" w:rsidR="00BB180C" w:rsidRDefault="00BB180C" w:rsidP="00BB180C">
            <w:pPr>
              <w:pStyle w:val="Table"/>
            </w:pPr>
            <w:r>
              <w:t>D</w:t>
            </w:r>
            <w:r w:rsidRPr="00437EF8">
              <w:t xml:space="preserve">escribes </w:t>
            </w:r>
            <w:r>
              <w:t xml:space="preserve">the principles </w:t>
            </w:r>
            <w:r w:rsidRPr="00437EF8">
              <w:t xml:space="preserve">two different parts of a message passing system </w:t>
            </w:r>
            <w:r>
              <w:t>(in our case: the service provider and the service consumer) interact</w:t>
            </w:r>
            <w:r w:rsidRPr="00437EF8">
              <w:t xml:space="preserve"> and communicate with each other</w:t>
            </w:r>
            <w:r>
              <w:t>. Examples:</w:t>
            </w:r>
          </w:p>
          <w:p w14:paraId="5FFF6DED" w14:textId="77777777" w:rsidR="00BB180C" w:rsidRDefault="00BB180C" w:rsidP="00BB180C">
            <w:pPr>
              <w:pStyle w:val="Table"/>
            </w:pPr>
            <w:r>
              <w:t xml:space="preserve">In the Request/Response MEP, the service consumer sends a request to the service provider in order to obtain certain information; the service provider provides the requested information in a dedicated response. </w:t>
            </w:r>
          </w:p>
          <w:p w14:paraId="6529053F" w14:textId="77777777" w:rsidR="00BB180C" w:rsidRPr="00113EA5" w:rsidRDefault="00BB180C" w:rsidP="00BB180C">
            <w:pPr>
              <w:pStyle w:val="Table"/>
            </w:pPr>
            <w:r>
              <w:t xml:space="preserve">In the Publish/Subscribe MEP, the service consumer establishes a subscription with the service provider in order to obtain certain information; the service provider publishes information (either in regular intervals or upon change) to all subscribed service consumers. </w:t>
            </w:r>
          </w:p>
        </w:tc>
      </w:tr>
      <w:tr w:rsidR="00BB180C" w:rsidRPr="00EC53FF" w14:paraId="7A21281C" w14:textId="77777777" w:rsidTr="00BB180C">
        <w:tc>
          <w:tcPr>
            <w:tcW w:w="2491" w:type="dxa"/>
          </w:tcPr>
          <w:p w14:paraId="34E6A06E" w14:textId="77777777" w:rsidR="00BB180C" w:rsidRPr="005D2D7D" w:rsidRDefault="00BB180C" w:rsidP="00BB180C">
            <w:pPr>
              <w:pStyle w:val="TableHeader"/>
            </w:pPr>
            <w:r>
              <w:t>Operational Activity</w:t>
            </w:r>
          </w:p>
        </w:tc>
        <w:tc>
          <w:tcPr>
            <w:tcW w:w="6723" w:type="dxa"/>
          </w:tcPr>
          <w:p w14:paraId="0EA56505" w14:textId="77777777" w:rsidR="00BB180C" w:rsidRPr="005D2D7D" w:rsidRDefault="00BB180C" w:rsidP="00BB180C">
            <w:pPr>
              <w:pStyle w:val="Table"/>
              <w:rPr>
                <w:lang w:eastAsia="fr-FR"/>
              </w:rPr>
            </w:pPr>
            <w:r w:rsidRPr="00EC5D47">
              <w:rPr>
                <w:lang w:eastAsia="fr-FR"/>
              </w:rPr>
              <w:t>An activity performed by an operational node. Examples of operational activities in the maritime context are: Route Planning, Route Optimization, Logistics, Safety, Weather Forecast Provision, …</w:t>
            </w:r>
          </w:p>
        </w:tc>
      </w:tr>
      <w:tr w:rsidR="00BB180C" w:rsidRPr="00EC53FF" w14:paraId="33356347" w14:textId="77777777" w:rsidTr="00BB180C">
        <w:tc>
          <w:tcPr>
            <w:tcW w:w="2491" w:type="dxa"/>
          </w:tcPr>
          <w:p w14:paraId="650CBC52" w14:textId="77777777" w:rsidR="00BB180C" w:rsidRDefault="00BB180C" w:rsidP="00BB180C">
            <w:pPr>
              <w:pStyle w:val="TableHeader"/>
            </w:pPr>
            <w:r>
              <w:t>Operational Model</w:t>
            </w:r>
          </w:p>
        </w:tc>
        <w:tc>
          <w:tcPr>
            <w:tcW w:w="6723" w:type="dxa"/>
          </w:tcPr>
          <w:p w14:paraId="34A18343" w14:textId="77777777" w:rsidR="00BB180C" w:rsidRDefault="00BB180C" w:rsidP="00BB180C">
            <w:pPr>
              <w:pStyle w:val="Table"/>
              <w:rPr>
                <w:lang w:eastAsia="fr-FR"/>
              </w:rPr>
            </w:pPr>
            <w:r>
              <w:rPr>
                <w:lang w:eastAsia="fr-FR"/>
              </w:rPr>
              <w:t>A</w:t>
            </w:r>
            <w:r w:rsidRPr="000C143A">
              <w:rPr>
                <w:lang w:eastAsia="fr-FR"/>
              </w:rPr>
              <w:t xml:space="preserve"> structure of operational nodes and </w:t>
            </w:r>
            <w:r>
              <w:rPr>
                <w:lang w:eastAsia="fr-FR"/>
              </w:rPr>
              <w:t>associated operational activities and their inter-relations in a process model.</w:t>
            </w:r>
          </w:p>
        </w:tc>
      </w:tr>
      <w:tr w:rsidR="00BB180C" w:rsidRPr="00EC53FF" w14:paraId="7DE1028A" w14:textId="77777777" w:rsidTr="00BB180C">
        <w:tc>
          <w:tcPr>
            <w:tcW w:w="2491" w:type="dxa"/>
            <w:hideMark/>
          </w:tcPr>
          <w:p w14:paraId="222E6EA4" w14:textId="77777777" w:rsidR="00BB180C" w:rsidRPr="00A261B3" w:rsidRDefault="00BB180C" w:rsidP="00BB180C">
            <w:pPr>
              <w:pStyle w:val="TableHeader"/>
              <w:rPr>
                <w:rFonts w:ascii="Arial" w:hAnsi="Arial" w:cs="Arial"/>
                <w:highlight w:val="yellow"/>
              </w:rPr>
            </w:pPr>
            <w:r w:rsidRPr="005D2D7D">
              <w:t>Operational Node</w:t>
            </w:r>
          </w:p>
        </w:tc>
        <w:tc>
          <w:tcPr>
            <w:tcW w:w="6723" w:type="dxa"/>
          </w:tcPr>
          <w:p w14:paraId="6A5746DE" w14:textId="77777777" w:rsidR="00BB180C" w:rsidRPr="00E91071" w:rsidRDefault="00BB180C" w:rsidP="00BB180C">
            <w:pPr>
              <w:pStyle w:val="Table"/>
              <w:rPr>
                <w:lang w:eastAsia="fr-FR"/>
              </w:rPr>
            </w:pPr>
            <w:r w:rsidRPr="005D2D7D">
              <w:rPr>
                <w:lang w:eastAsia="fr-FR"/>
              </w:rPr>
              <w:t xml:space="preserve">A logical entity that performs activities. Note: nodes are </w:t>
            </w:r>
            <w:r w:rsidRPr="00E91071">
              <w:rPr>
                <w:lang w:eastAsia="fr-FR"/>
              </w:rPr>
              <w:t>specified independently of any physical realisation.</w:t>
            </w:r>
          </w:p>
          <w:p w14:paraId="3146A2D1" w14:textId="77777777" w:rsidR="00BB180C" w:rsidRPr="00EF680C" w:rsidRDefault="00BB180C" w:rsidP="00BB180C">
            <w:pPr>
              <w:pStyle w:val="Table"/>
              <w:rPr>
                <w:rFonts w:ascii="Arial" w:hAnsi="Arial"/>
              </w:rPr>
            </w:pPr>
            <w:r w:rsidRPr="00E91071">
              <w:rPr>
                <w:lang w:eastAsia="fr-FR"/>
              </w:rPr>
              <w:t>Examples of operational nodes in the maritime context are: Maritime Control Center, Maritime Authority, Ship, Port, Weather Information Provider, …</w:t>
            </w:r>
          </w:p>
        </w:tc>
      </w:tr>
      <w:tr w:rsidR="00BB180C" w:rsidRPr="00EC53FF" w14:paraId="7AD0DF94" w14:textId="77777777" w:rsidTr="00BB180C">
        <w:tc>
          <w:tcPr>
            <w:tcW w:w="2491" w:type="dxa"/>
            <w:hideMark/>
          </w:tcPr>
          <w:p w14:paraId="3C2B6770" w14:textId="77777777" w:rsidR="00BB180C" w:rsidRPr="00EF680C" w:rsidRDefault="00BB180C" w:rsidP="00BB180C">
            <w:pPr>
              <w:pStyle w:val="TableHeader"/>
              <w:rPr>
                <w:rFonts w:ascii="Arial" w:hAnsi="Arial"/>
              </w:rPr>
            </w:pPr>
            <w:r w:rsidRPr="00EF680C">
              <w:lastRenderedPageBreak/>
              <w:t>Service</w:t>
            </w:r>
          </w:p>
        </w:tc>
        <w:tc>
          <w:tcPr>
            <w:tcW w:w="6723" w:type="dxa"/>
            <w:hideMark/>
          </w:tcPr>
          <w:p w14:paraId="682BFE8A" w14:textId="77777777" w:rsidR="00BB180C" w:rsidRPr="00EF680C" w:rsidRDefault="00BB180C" w:rsidP="00BB180C">
            <w:pPr>
              <w:pStyle w:val="Table"/>
              <w:rPr>
                <w:rFonts w:ascii="Arial" w:hAnsi="Arial" w:cs="Arial"/>
              </w:rPr>
            </w:pPr>
            <w:r w:rsidRPr="00EF680C">
              <w:rPr>
                <w:rFonts w:cs="Arial"/>
              </w:rPr>
              <w:t>The provision of something (a non-physical object), by one, for the use of one or more others</w:t>
            </w:r>
            <w:r>
              <w:rPr>
                <w:rFonts w:cs="Arial"/>
              </w:rPr>
              <w:t>, regulated by formal definitions and mutual agreements</w:t>
            </w:r>
            <w:r w:rsidRPr="00EF680C">
              <w:rPr>
                <w:rFonts w:cs="Arial"/>
              </w:rPr>
              <w:t xml:space="preserve">. Services involve interactions between providers and consumers, which may be performed in a digital form (data exchanges) or through voice communication or written processes and procedures. </w:t>
            </w:r>
          </w:p>
        </w:tc>
      </w:tr>
      <w:tr w:rsidR="00BB180C" w:rsidRPr="00EC53FF" w14:paraId="547748FC" w14:textId="77777777" w:rsidTr="00BB180C">
        <w:tc>
          <w:tcPr>
            <w:tcW w:w="2491" w:type="dxa"/>
          </w:tcPr>
          <w:p w14:paraId="3A1E1CBD" w14:textId="77777777" w:rsidR="00BB180C" w:rsidRPr="00EF680C" w:rsidRDefault="00BB180C" w:rsidP="00BB180C">
            <w:pPr>
              <w:pStyle w:val="TableHeader"/>
            </w:pPr>
            <w:r>
              <w:t>Service Consumer</w:t>
            </w:r>
          </w:p>
        </w:tc>
        <w:tc>
          <w:tcPr>
            <w:tcW w:w="6723" w:type="dxa"/>
          </w:tcPr>
          <w:p w14:paraId="30414EC3" w14:textId="77777777" w:rsidR="00BB180C" w:rsidRPr="00EF680C" w:rsidRDefault="00BB180C" w:rsidP="00BB180C">
            <w:pPr>
              <w:pStyle w:val="Table"/>
            </w:pPr>
            <w:r>
              <w:t>A service c</w:t>
            </w:r>
            <w:r w:rsidRPr="006A2ADD">
              <w:t>onsumer uses service instances provided by service providers. All users within the maritime domain can be service customers, e.g., ships and their crew, authorities, VTS stations, organizations (e.g., meteorological), commercial service providers, etc.</w:t>
            </w:r>
          </w:p>
        </w:tc>
      </w:tr>
      <w:tr w:rsidR="00BB180C" w:rsidRPr="00EC53FF" w14:paraId="429BB161" w14:textId="77777777" w:rsidTr="00BB180C">
        <w:tc>
          <w:tcPr>
            <w:tcW w:w="2491" w:type="dxa"/>
          </w:tcPr>
          <w:p w14:paraId="7F37C396" w14:textId="77777777" w:rsidR="00BB180C" w:rsidRPr="00EF680C" w:rsidRDefault="00BB180C" w:rsidP="00BB180C">
            <w:pPr>
              <w:pStyle w:val="TableHeader"/>
            </w:pPr>
            <w:r w:rsidRPr="00CF3707">
              <w:t>Service</w:t>
            </w:r>
            <w:r>
              <w:t xml:space="preserve"> Data </w:t>
            </w:r>
            <w:r w:rsidRPr="00CF3707">
              <w:t>Model</w:t>
            </w:r>
          </w:p>
        </w:tc>
        <w:tc>
          <w:tcPr>
            <w:tcW w:w="6723" w:type="dxa"/>
          </w:tcPr>
          <w:p w14:paraId="19573BBE" w14:textId="77777777" w:rsidR="00BB180C" w:rsidRPr="00EF680C" w:rsidRDefault="00BB180C" w:rsidP="00BB180C">
            <w:pPr>
              <w:pStyle w:val="Table"/>
            </w:pPr>
            <w:r w:rsidRPr="00CF3707">
              <w:t xml:space="preserve">Formal description of one dedicated service at logical level. </w:t>
            </w:r>
            <w:r>
              <w:t>The service data model i</w:t>
            </w:r>
            <w:r w:rsidRPr="00CF3707">
              <w:t xml:space="preserve">s part of the </w:t>
            </w:r>
            <w:r>
              <w:t>s</w:t>
            </w:r>
            <w:r w:rsidRPr="00CF3707">
              <w:t>ervice</w:t>
            </w:r>
            <w:r>
              <w:t xml:space="preserve"> s</w:t>
            </w:r>
            <w:r w:rsidRPr="00CF3707">
              <w:t xml:space="preserve">pecification. </w:t>
            </w:r>
            <w:r>
              <w:t>Is</w:t>
            </w:r>
            <w:r w:rsidRPr="00CF3707">
              <w:t xml:space="preserve"> typically defined in </w:t>
            </w:r>
            <w:r>
              <w:t>UML and/or XSD</w:t>
            </w:r>
            <w:r w:rsidRPr="00CF3707">
              <w:t xml:space="preserve">. </w:t>
            </w:r>
            <w:r w:rsidRPr="00A13256">
              <w:t xml:space="preserve">If an external data model exists (e.g., a standard data model), then the </w:t>
            </w:r>
            <w:r>
              <w:t>s</w:t>
            </w:r>
            <w:r w:rsidRPr="00A13256">
              <w:t>ervice</w:t>
            </w:r>
            <w:r>
              <w:t xml:space="preserve"> d</w:t>
            </w:r>
            <w:r w:rsidRPr="00A13256">
              <w:t>ata</w:t>
            </w:r>
            <w:r>
              <w:t xml:space="preserve"> m</w:t>
            </w:r>
            <w:r w:rsidRPr="00A13256">
              <w:t xml:space="preserve">odel shall refer to it: each data item of the </w:t>
            </w:r>
            <w:r>
              <w:t>s</w:t>
            </w:r>
            <w:r w:rsidRPr="00A13256">
              <w:t>ervice</w:t>
            </w:r>
            <w:r>
              <w:t xml:space="preserve"> d</w:t>
            </w:r>
            <w:r w:rsidRPr="00A13256">
              <w:t>ata</w:t>
            </w:r>
            <w:r>
              <w:t xml:space="preserve"> m</w:t>
            </w:r>
            <w:r w:rsidRPr="00A13256">
              <w:t>odel shall be mapped to a data item defined in the external data model.</w:t>
            </w:r>
          </w:p>
        </w:tc>
      </w:tr>
      <w:tr w:rsidR="00BB180C" w:rsidRPr="003627C3" w14:paraId="223EC04F" w14:textId="77777777" w:rsidTr="00BB180C">
        <w:tc>
          <w:tcPr>
            <w:tcW w:w="2491" w:type="dxa"/>
          </w:tcPr>
          <w:p w14:paraId="69F0A968" w14:textId="77777777" w:rsidR="00BB180C" w:rsidRDefault="00BB180C" w:rsidP="00BB180C">
            <w:pPr>
              <w:pStyle w:val="TableHeader"/>
            </w:pPr>
            <w:r>
              <w:t>Service Design Description</w:t>
            </w:r>
          </w:p>
        </w:tc>
        <w:tc>
          <w:tcPr>
            <w:tcW w:w="6723" w:type="dxa"/>
          </w:tcPr>
          <w:p w14:paraId="509FEC72" w14:textId="77777777" w:rsidR="00BB180C" w:rsidRDefault="00BB180C" w:rsidP="00BB180C">
            <w:pPr>
              <w:pStyle w:val="Table"/>
            </w:pPr>
            <w:r w:rsidRPr="00CF3707">
              <w:t xml:space="preserve">Documents the details of a </w:t>
            </w:r>
            <w:r>
              <w:t>s</w:t>
            </w:r>
            <w:r w:rsidRPr="00CF3707">
              <w:t>ervice</w:t>
            </w:r>
            <w:r>
              <w:t xml:space="preserve"> technical design (most likely documented by the service implementer)</w:t>
            </w:r>
            <w:r w:rsidRPr="00CF3707">
              <w:t xml:space="preserve">. The </w:t>
            </w:r>
            <w:r>
              <w:t>s</w:t>
            </w:r>
            <w:r w:rsidRPr="00CF3707">
              <w:t>ervice</w:t>
            </w:r>
            <w:r>
              <w:t xml:space="preserve"> design d</w:t>
            </w:r>
            <w:r w:rsidRPr="00CF3707">
              <w:t>escription includes (but is not limi</w:t>
            </w:r>
            <w:r>
              <w:t>ted to) a service physical data model and describes the used technology, transport mechanism, quality of service, etc.</w:t>
            </w:r>
          </w:p>
        </w:tc>
      </w:tr>
      <w:tr w:rsidR="00BB180C" w:rsidRPr="003627C3" w14:paraId="488864D9" w14:textId="77777777" w:rsidTr="00BB180C">
        <w:tc>
          <w:tcPr>
            <w:tcW w:w="2491" w:type="dxa"/>
          </w:tcPr>
          <w:p w14:paraId="5C6469F1" w14:textId="77777777" w:rsidR="00BB180C" w:rsidRPr="00FA0969" w:rsidRDefault="00BB180C" w:rsidP="00BB180C">
            <w:pPr>
              <w:pStyle w:val="TableHeader"/>
            </w:pPr>
            <w:r>
              <w:t>Service Implementation</w:t>
            </w:r>
          </w:p>
        </w:tc>
        <w:tc>
          <w:tcPr>
            <w:tcW w:w="6723" w:type="dxa"/>
          </w:tcPr>
          <w:p w14:paraId="13413B30" w14:textId="77777777" w:rsidR="00BB180C" w:rsidRPr="00CF3707" w:rsidRDefault="00BB180C" w:rsidP="00BB180C">
            <w:pPr>
              <w:pStyle w:val="Table"/>
            </w:pPr>
            <w:r w:rsidRPr="00CF3707">
              <w:t xml:space="preserve">The </w:t>
            </w:r>
            <w:r>
              <w:t xml:space="preserve">provider side </w:t>
            </w:r>
            <w:r w:rsidRPr="00CF3707">
              <w:t xml:space="preserve">implementation of a dedicated service </w:t>
            </w:r>
            <w:r>
              <w:t xml:space="preserve">technical design (i.e., implementation of a dedicated service </w:t>
            </w:r>
            <w:r w:rsidRPr="00CF3707">
              <w:t>in a dedicated technology</w:t>
            </w:r>
            <w:r>
              <w:t>)</w:t>
            </w:r>
            <w:r w:rsidRPr="00CF3707">
              <w:t>.</w:t>
            </w:r>
          </w:p>
        </w:tc>
      </w:tr>
      <w:tr w:rsidR="00BB180C" w:rsidRPr="00EC53FF" w14:paraId="4DA27CFF" w14:textId="77777777" w:rsidTr="00BB180C">
        <w:tc>
          <w:tcPr>
            <w:tcW w:w="2491" w:type="dxa"/>
          </w:tcPr>
          <w:p w14:paraId="3391AC74" w14:textId="77777777" w:rsidR="00BB180C" w:rsidRDefault="00BB180C" w:rsidP="00BB180C">
            <w:pPr>
              <w:pStyle w:val="TableHeader"/>
            </w:pPr>
            <w:r>
              <w:t>Service Implementer</w:t>
            </w:r>
          </w:p>
        </w:tc>
        <w:tc>
          <w:tcPr>
            <w:tcW w:w="6723" w:type="dxa"/>
          </w:tcPr>
          <w:p w14:paraId="7691ACE3" w14:textId="77777777" w:rsidR="00BB180C" w:rsidRPr="0096538E" w:rsidRDefault="00BB180C" w:rsidP="00BB180C">
            <w:pPr>
              <w:pStyle w:val="Table"/>
            </w:pPr>
            <w:r w:rsidRPr="001803CE">
              <w:t xml:space="preserve">Implementers of services from the service provider side and/or the service consumer side. </w:t>
            </w:r>
            <w:r>
              <w:t>Any</w:t>
            </w:r>
            <w:r w:rsidRPr="001803CE">
              <w:t>body can be a service implementer but mainly this will be commercial companies implementing solutions for shore and ship.</w:t>
            </w:r>
          </w:p>
        </w:tc>
      </w:tr>
      <w:tr w:rsidR="00BB180C" w:rsidRPr="003627C3" w14:paraId="1AC1D0F0" w14:textId="77777777" w:rsidTr="00BB180C">
        <w:tc>
          <w:tcPr>
            <w:tcW w:w="2491" w:type="dxa"/>
          </w:tcPr>
          <w:p w14:paraId="6DA21847" w14:textId="77777777" w:rsidR="00BB180C" w:rsidRPr="00EF680C" w:rsidRDefault="00BB180C" w:rsidP="00BB180C">
            <w:pPr>
              <w:pStyle w:val="TableHeader"/>
            </w:pPr>
            <w:r w:rsidRPr="00FA0969">
              <w:t>Service Instance</w:t>
            </w:r>
          </w:p>
        </w:tc>
        <w:tc>
          <w:tcPr>
            <w:tcW w:w="6723" w:type="dxa"/>
          </w:tcPr>
          <w:p w14:paraId="7E8A4D3B" w14:textId="77777777" w:rsidR="00BB180C" w:rsidRPr="003627C3" w:rsidRDefault="00BB180C" w:rsidP="00BB180C">
            <w:pPr>
              <w:pStyle w:val="Table"/>
            </w:pPr>
            <w:r w:rsidRPr="00CF3707">
              <w:t xml:space="preserve">One </w:t>
            </w:r>
            <w:r>
              <w:t>s</w:t>
            </w:r>
            <w:r w:rsidRPr="00CF3707">
              <w:t>ervice</w:t>
            </w:r>
            <w:r>
              <w:t xml:space="preserve"> implementation</w:t>
            </w:r>
            <w:r w:rsidRPr="00CF3707">
              <w:t xml:space="preserve"> may </w:t>
            </w:r>
            <w:r>
              <w:t>be deployed at several places by same or different service providers; each such deployment represents a different service instance, being accessible via different URLs.</w:t>
            </w:r>
          </w:p>
        </w:tc>
      </w:tr>
      <w:tr w:rsidR="00BB180C" w:rsidRPr="003627C3" w14:paraId="5CC6517C" w14:textId="77777777" w:rsidTr="00BB180C">
        <w:tc>
          <w:tcPr>
            <w:tcW w:w="2491" w:type="dxa"/>
          </w:tcPr>
          <w:p w14:paraId="18794E72" w14:textId="77777777" w:rsidR="00BB180C" w:rsidRPr="003627C3" w:rsidRDefault="00BB180C" w:rsidP="00BB180C">
            <w:pPr>
              <w:pStyle w:val="TableHeader"/>
            </w:pPr>
            <w:r w:rsidRPr="00FA0969">
              <w:t>Service Instance Description</w:t>
            </w:r>
          </w:p>
        </w:tc>
        <w:tc>
          <w:tcPr>
            <w:tcW w:w="6723" w:type="dxa"/>
          </w:tcPr>
          <w:p w14:paraId="00C33B4B" w14:textId="77777777" w:rsidR="00BB180C" w:rsidRPr="003627C3" w:rsidRDefault="00BB180C" w:rsidP="00BB180C">
            <w:pPr>
              <w:pStyle w:val="Table"/>
              <w:rPr>
                <w:b/>
                <w:bCs/>
              </w:rPr>
            </w:pPr>
            <w:r w:rsidRPr="00CF3707">
              <w:t xml:space="preserve">Documents the details of a </w:t>
            </w:r>
            <w:r>
              <w:t>s</w:t>
            </w:r>
            <w:r w:rsidRPr="00CF3707">
              <w:t>ervice</w:t>
            </w:r>
            <w:r>
              <w:t xml:space="preserve"> implementation (most likely documented by the service implementer) and deployment (most likely documented by the service provider)</w:t>
            </w:r>
            <w:r w:rsidRPr="00CF3707">
              <w:t xml:space="preserve">. The </w:t>
            </w:r>
            <w:r>
              <w:t>s</w:t>
            </w:r>
            <w:r w:rsidRPr="00CF3707">
              <w:t>ervice</w:t>
            </w:r>
            <w:r>
              <w:t xml:space="preserve"> i</w:t>
            </w:r>
            <w:r w:rsidRPr="00CF3707">
              <w:t>nstance</w:t>
            </w:r>
            <w:r>
              <w:t xml:space="preserve"> d</w:t>
            </w:r>
            <w:r w:rsidRPr="00CF3707">
              <w:t>escription includes (but is not limi</w:t>
            </w:r>
            <w:r>
              <w:t>ted to) service technical design reference, service provider reference, service access information, service coverage information, etc.</w:t>
            </w:r>
          </w:p>
        </w:tc>
      </w:tr>
      <w:tr w:rsidR="00BB180C" w:rsidRPr="00EC53FF" w14:paraId="4164E7E7" w14:textId="77777777" w:rsidTr="00BB180C">
        <w:tc>
          <w:tcPr>
            <w:tcW w:w="2491" w:type="dxa"/>
            <w:hideMark/>
          </w:tcPr>
          <w:p w14:paraId="3F30E674" w14:textId="77777777" w:rsidR="00BB180C" w:rsidRPr="00EF680C" w:rsidRDefault="00BB180C" w:rsidP="00BB180C">
            <w:pPr>
              <w:pStyle w:val="TableHeader"/>
              <w:rPr>
                <w:rFonts w:ascii="Arial" w:hAnsi="Arial"/>
              </w:rPr>
            </w:pPr>
            <w:r>
              <w:t>Service I</w:t>
            </w:r>
            <w:r w:rsidRPr="00EF680C">
              <w:t>nterface</w:t>
            </w:r>
          </w:p>
        </w:tc>
        <w:tc>
          <w:tcPr>
            <w:tcW w:w="6723" w:type="dxa"/>
            <w:hideMark/>
          </w:tcPr>
          <w:p w14:paraId="5205BE5D" w14:textId="77777777" w:rsidR="00BB180C" w:rsidRPr="00EF680C" w:rsidRDefault="00BB180C" w:rsidP="00BB180C">
            <w:pPr>
              <w:pStyle w:val="Table"/>
              <w:rPr>
                <w:rFonts w:ascii="Arial" w:hAnsi="Arial"/>
              </w:rPr>
            </w:pPr>
            <w:r w:rsidRPr="00EF680C">
              <w:t xml:space="preserve">The </w:t>
            </w:r>
            <w:r>
              <w:t>communication mechanism</w:t>
            </w:r>
            <w:r w:rsidRPr="007230AB">
              <w:t xml:space="preserve"> </w:t>
            </w:r>
            <w:r>
              <w:t>of the service, i.e., interaction mechanism between service provider and service consumer</w:t>
            </w:r>
            <w:r w:rsidRPr="007230AB">
              <w:t>.</w:t>
            </w:r>
            <w:r>
              <w:t xml:space="preserve"> A service interface is characterised by a message exchange pattern and consists of</w:t>
            </w:r>
            <w:r w:rsidRPr="007230AB">
              <w:t xml:space="preserve"> service operations </w:t>
            </w:r>
            <w:r>
              <w:t>that are</w:t>
            </w:r>
            <w:r w:rsidRPr="007230AB">
              <w:t xml:space="preserve"> either </w:t>
            </w:r>
            <w:r>
              <w:t>allocated to the</w:t>
            </w:r>
            <w:r w:rsidRPr="007230AB">
              <w:t xml:space="preserve"> provider or the consumer of the service</w:t>
            </w:r>
            <w:r>
              <w:t>.</w:t>
            </w:r>
          </w:p>
        </w:tc>
      </w:tr>
      <w:tr w:rsidR="00BB180C" w:rsidRPr="00EC53FF" w14:paraId="2CCFCB6C" w14:textId="77777777" w:rsidTr="00BB180C">
        <w:tc>
          <w:tcPr>
            <w:tcW w:w="2491" w:type="dxa"/>
          </w:tcPr>
          <w:p w14:paraId="572154E5" w14:textId="77777777" w:rsidR="00BB180C" w:rsidRDefault="00BB180C" w:rsidP="00BB180C">
            <w:pPr>
              <w:pStyle w:val="TableHeader"/>
            </w:pPr>
            <w:r>
              <w:t>Service Operation</w:t>
            </w:r>
          </w:p>
        </w:tc>
        <w:tc>
          <w:tcPr>
            <w:tcW w:w="6723" w:type="dxa"/>
          </w:tcPr>
          <w:p w14:paraId="34C2B613" w14:textId="77777777" w:rsidR="00BB180C" w:rsidRDefault="00BB180C" w:rsidP="00BB180C">
            <w:pPr>
              <w:pStyle w:val="Table"/>
            </w:pPr>
            <w:r w:rsidRPr="0022592C">
              <w:t>Function</w:t>
            </w:r>
            <w:r>
              <w:t>s or procedure</w:t>
            </w:r>
            <w:r w:rsidRPr="0022592C">
              <w:t xml:space="preserve"> which enable</w:t>
            </w:r>
            <w:r>
              <w:t>s</w:t>
            </w:r>
            <w:r w:rsidRPr="0022592C">
              <w:t xml:space="preserve"> programmatic communication with a </w:t>
            </w:r>
            <w:r>
              <w:t>s</w:t>
            </w:r>
            <w:r w:rsidRPr="0022592C">
              <w:t xml:space="preserve">ervice via a </w:t>
            </w:r>
            <w:r>
              <w:t>s</w:t>
            </w:r>
            <w:r w:rsidRPr="0022592C">
              <w:t>ervice interface.</w:t>
            </w:r>
          </w:p>
        </w:tc>
      </w:tr>
      <w:tr w:rsidR="00BB180C" w:rsidRPr="00EC53FF" w14:paraId="431E709E" w14:textId="77777777" w:rsidTr="00BB180C">
        <w:tc>
          <w:tcPr>
            <w:tcW w:w="2491" w:type="dxa"/>
          </w:tcPr>
          <w:p w14:paraId="3ABBC3E1" w14:textId="77777777" w:rsidR="00BB180C" w:rsidRPr="00EF680C" w:rsidRDefault="00BB180C" w:rsidP="00BB180C">
            <w:pPr>
              <w:pStyle w:val="TableHeader"/>
            </w:pPr>
            <w:r>
              <w:t>Service Physical Data M</w:t>
            </w:r>
            <w:r w:rsidRPr="0055010E">
              <w:t>odel</w:t>
            </w:r>
          </w:p>
        </w:tc>
        <w:tc>
          <w:tcPr>
            <w:tcW w:w="6723" w:type="dxa"/>
          </w:tcPr>
          <w:p w14:paraId="505659D1" w14:textId="77777777" w:rsidR="00BB180C" w:rsidRDefault="00BB180C" w:rsidP="00BB180C">
            <w:pPr>
              <w:pStyle w:val="Table"/>
            </w:pPr>
            <w:r w:rsidRPr="00CF3707">
              <w:t xml:space="preserve">Describes the </w:t>
            </w:r>
            <w:r>
              <w:t>realisation</w:t>
            </w:r>
            <w:r w:rsidRPr="00CF3707">
              <w:t xml:space="preserve"> of a dedicate</w:t>
            </w:r>
            <w:r>
              <w:t>d</w:t>
            </w:r>
            <w:r w:rsidRPr="00CF3707">
              <w:t xml:space="preserve"> service </w:t>
            </w:r>
            <w:r>
              <w:t>data model</w:t>
            </w:r>
            <w:r w:rsidRPr="00CF3707">
              <w:t xml:space="preserve"> in a dedicated technology. This includes a detailed description of the data payload to be exchanged </w:t>
            </w:r>
            <w:r>
              <w:t>using the chosen technology</w:t>
            </w:r>
            <w:r w:rsidRPr="00CF3707">
              <w:t xml:space="preserve">. The actual format of the </w:t>
            </w:r>
            <w:r>
              <w:t>service physical data model</w:t>
            </w:r>
            <w:r w:rsidRPr="00CF3707">
              <w:t xml:space="preserve"> depends on the chosen technology. Examples may be WSDL and XSD files (e.g., for SOAP services) or swagger (</w:t>
            </w:r>
            <w:r>
              <w:t>Open API</w:t>
            </w:r>
            <w:r w:rsidRPr="00CF3707">
              <w:t xml:space="preserve">) specifications (e.g., for REST services). </w:t>
            </w:r>
            <w:r w:rsidRPr="00A13256">
              <w:t xml:space="preserve">If an external data model exists (e.g., a standard data model), then the </w:t>
            </w:r>
            <w:r>
              <w:t>s</w:t>
            </w:r>
            <w:r w:rsidRPr="00A13256">
              <w:t>ervice</w:t>
            </w:r>
            <w:r>
              <w:t xml:space="preserve"> </w:t>
            </w:r>
            <w:r>
              <w:lastRenderedPageBreak/>
              <w:t>physical data m</w:t>
            </w:r>
            <w:r w:rsidRPr="00A13256">
              <w:t xml:space="preserve">odel shall refer to it: each data item of the </w:t>
            </w:r>
            <w:r>
              <w:t>s</w:t>
            </w:r>
            <w:r w:rsidRPr="00A13256">
              <w:t>ervice</w:t>
            </w:r>
            <w:r>
              <w:t xml:space="preserve"> physical data m</w:t>
            </w:r>
            <w:r w:rsidRPr="00A13256">
              <w:t>odel shall be mapped to a data item defined in the external data model.</w:t>
            </w:r>
          </w:p>
          <w:p w14:paraId="1BC080EB" w14:textId="77777777" w:rsidR="00BB180C" w:rsidRPr="00FC2012" w:rsidRDefault="00BB180C" w:rsidP="00BB180C">
            <w:pPr>
              <w:pStyle w:val="Table"/>
              <w:rPr>
                <w:strike/>
              </w:rPr>
            </w:pPr>
            <w:r w:rsidRPr="00CF3707">
              <w:t xml:space="preserve">In order to prove correct implementation of the </w:t>
            </w:r>
            <w:r>
              <w:t>s</w:t>
            </w:r>
            <w:r w:rsidRPr="00CF3707">
              <w:t>ervice</w:t>
            </w:r>
            <w:r>
              <w:t xml:space="preserve"> s</w:t>
            </w:r>
            <w:r w:rsidRPr="00CF3707">
              <w:t xml:space="preserve">pecification, there shall exist a mapping between the </w:t>
            </w:r>
            <w:r>
              <w:t>service physical data model</w:t>
            </w:r>
            <w:r w:rsidRPr="00CF3707">
              <w:t xml:space="preserve"> </w:t>
            </w:r>
            <w:r>
              <w:t>and the s</w:t>
            </w:r>
            <w:r w:rsidRPr="00CF3707">
              <w:t>ervice</w:t>
            </w:r>
            <w:r>
              <w:t xml:space="preserve"> data m</w:t>
            </w:r>
            <w:r w:rsidRPr="00CF3707">
              <w:t xml:space="preserve">odel. This means, each data item used in the </w:t>
            </w:r>
            <w:r>
              <w:t>service physical data model</w:t>
            </w:r>
            <w:r w:rsidRPr="00CF3707">
              <w:t xml:space="preserve"> shall be mapped to a corres</w:t>
            </w:r>
            <w:r>
              <w:t>ponding data item of the s</w:t>
            </w:r>
            <w:r w:rsidRPr="00CF3707">
              <w:t>ervice</w:t>
            </w:r>
            <w:r>
              <w:t xml:space="preserve"> data m</w:t>
            </w:r>
            <w:r w:rsidRPr="00CF3707">
              <w:t xml:space="preserve">odel. </w:t>
            </w:r>
            <w:r>
              <w:t>(</w:t>
            </w:r>
            <w:r w:rsidRPr="0032225F">
              <w:t xml:space="preserve">In case of existing </w:t>
            </w:r>
            <w:r>
              <w:t>mappings to a common external (standard) data model from both the service data model and the service physical data model</w:t>
            </w:r>
            <w:r w:rsidRPr="0032225F">
              <w:t>, such a mapping is implicitly given.</w:t>
            </w:r>
            <w:r>
              <w:t>)</w:t>
            </w:r>
          </w:p>
        </w:tc>
      </w:tr>
      <w:tr w:rsidR="00BB180C" w:rsidRPr="00EC53FF" w14:paraId="240DF975" w14:textId="77777777" w:rsidTr="00BB180C">
        <w:tc>
          <w:tcPr>
            <w:tcW w:w="2491" w:type="dxa"/>
          </w:tcPr>
          <w:p w14:paraId="01D32E8D" w14:textId="77777777" w:rsidR="00BB180C" w:rsidRDefault="00BB180C" w:rsidP="00BB180C">
            <w:pPr>
              <w:pStyle w:val="TableHeader"/>
            </w:pPr>
            <w:r>
              <w:lastRenderedPageBreak/>
              <w:t>Service Provider</w:t>
            </w:r>
          </w:p>
        </w:tc>
        <w:tc>
          <w:tcPr>
            <w:tcW w:w="6723" w:type="dxa"/>
          </w:tcPr>
          <w:p w14:paraId="1DAD7FD6" w14:textId="77777777" w:rsidR="00BB180C" w:rsidRDefault="00BB180C" w:rsidP="00BB180C">
            <w:pPr>
              <w:pStyle w:val="Table"/>
            </w:pPr>
            <w:r>
              <w:t>A service provider p</w:t>
            </w:r>
            <w:r w:rsidRPr="005F489F">
              <w:t>rovides instances of services according to a service specification</w:t>
            </w:r>
            <w:r>
              <w:t xml:space="preserve"> and service instance description</w:t>
            </w:r>
            <w:r w:rsidRPr="005F489F">
              <w:t>. All users within the maritime domain can be service providers, e.g., authorities, VTS stations, organizations (e.g., meteorological), commercial service providers, etc.</w:t>
            </w:r>
          </w:p>
        </w:tc>
      </w:tr>
      <w:tr w:rsidR="00BB180C" w:rsidRPr="00EC53FF" w14:paraId="23078FC4" w14:textId="77777777" w:rsidTr="00BB180C">
        <w:tc>
          <w:tcPr>
            <w:tcW w:w="2491" w:type="dxa"/>
          </w:tcPr>
          <w:p w14:paraId="4727B746" w14:textId="77777777" w:rsidR="00BB180C" w:rsidRPr="00EF680C" w:rsidRDefault="00BB180C" w:rsidP="00BB180C">
            <w:pPr>
              <w:pStyle w:val="TableHeader"/>
            </w:pPr>
            <w:r w:rsidRPr="004A2F0A">
              <w:t>Service Specification</w:t>
            </w:r>
          </w:p>
        </w:tc>
        <w:tc>
          <w:tcPr>
            <w:tcW w:w="6723" w:type="dxa"/>
          </w:tcPr>
          <w:p w14:paraId="59AED3FE" w14:textId="77777777" w:rsidR="00BB180C" w:rsidRPr="00EF680C" w:rsidRDefault="00BB180C" w:rsidP="00BB180C">
            <w:pPr>
              <w:pStyle w:val="Table"/>
            </w:pPr>
            <w:r w:rsidRPr="00CF3707">
              <w:t>Describes one dedicated service at logical level. The Service</w:t>
            </w:r>
            <w:r>
              <w:t xml:space="preserve"> </w:t>
            </w:r>
            <w:r w:rsidRPr="00CF3707">
              <w:t>Specification is technology-agnostic. The Service</w:t>
            </w:r>
            <w:r>
              <w:t xml:space="preserve"> </w:t>
            </w:r>
            <w:r w:rsidRPr="00CF3707">
              <w:t>Specifica</w:t>
            </w:r>
            <w:r>
              <w:t>ti</w:t>
            </w:r>
            <w:r w:rsidRPr="00CF3707">
              <w:t>on includes (but is not limited to) a description of the Service</w:t>
            </w:r>
            <w:r>
              <w:t xml:space="preserve"> </w:t>
            </w:r>
            <w:r w:rsidRPr="00CF3707">
              <w:t>Interfaces and Service</w:t>
            </w:r>
            <w:r>
              <w:t xml:space="preserve"> </w:t>
            </w:r>
            <w:r w:rsidRPr="00CF3707">
              <w:t xml:space="preserve">Operations with their data payload. </w:t>
            </w:r>
            <w:r>
              <w:t>The data payload</w:t>
            </w:r>
            <w:r w:rsidRPr="00CF3707">
              <w:t xml:space="preserve"> description may be formally defined </w:t>
            </w:r>
            <w:r>
              <w:t xml:space="preserve">by a </w:t>
            </w:r>
            <w:r w:rsidRPr="00CF3707">
              <w:t>Service</w:t>
            </w:r>
            <w:r>
              <w:t xml:space="preserve"> Data </w:t>
            </w:r>
            <w:r w:rsidRPr="00CF3707">
              <w:t>Model.</w:t>
            </w:r>
          </w:p>
        </w:tc>
      </w:tr>
      <w:tr w:rsidR="00BB180C" w:rsidRPr="00EC53FF" w14:paraId="2A3B1598" w14:textId="77777777" w:rsidTr="00BB180C">
        <w:tc>
          <w:tcPr>
            <w:tcW w:w="2491" w:type="dxa"/>
          </w:tcPr>
          <w:p w14:paraId="74231988" w14:textId="77777777" w:rsidR="00BB180C" w:rsidRPr="004A2F0A" w:rsidRDefault="00BB180C" w:rsidP="00BB180C">
            <w:pPr>
              <w:pStyle w:val="TableHeader"/>
            </w:pPr>
            <w:r>
              <w:t>Service Specification Producer</w:t>
            </w:r>
          </w:p>
        </w:tc>
        <w:tc>
          <w:tcPr>
            <w:tcW w:w="6723" w:type="dxa"/>
          </w:tcPr>
          <w:p w14:paraId="0197739E" w14:textId="77777777" w:rsidR="00BB180C" w:rsidRPr="00CF3707" w:rsidRDefault="00BB180C" w:rsidP="00BB180C">
            <w:pPr>
              <w:pStyle w:val="Table"/>
            </w:pPr>
            <w:r w:rsidRPr="0096538E">
              <w:t>Producers of service specificati</w:t>
            </w:r>
            <w:r>
              <w:t>ons in accordance with the service documentation guidelines</w:t>
            </w:r>
            <w:r w:rsidRPr="0096538E">
              <w:t>.</w:t>
            </w:r>
          </w:p>
        </w:tc>
      </w:tr>
      <w:tr w:rsidR="00BB180C" w:rsidRPr="003627C3" w14:paraId="1B18CDB0" w14:textId="77777777" w:rsidTr="00BB180C">
        <w:tc>
          <w:tcPr>
            <w:tcW w:w="2491" w:type="dxa"/>
          </w:tcPr>
          <w:p w14:paraId="37B82D9B" w14:textId="77777777" w:rsidR="00BB180C" w:rsidRPr="00FA0969" w:rsidRDefault="00BB180C" w:rsidP="00BB180C">
            <w:pPr>
              <w:pStyle w:val="TableHeader"/>
            </w:pPr>
            <w:r>
              <w:t>Service Technical Design</w:t>
            </w:r>
          </w:p>
        </w:tc>
        <w:tc>
          <w:tcPr>
            <w:tcW w:w="6723" w:type="dxa"/>
          </w:tcPr>
          <w:p w14:paraId="2FBA59EE" w14:textId="77777777" w:rsidR="00BB180C" w:rsidRDefault="00BB180C" w:rsidP="00BB180C">
            <w:pPr>
              <w:pStyle w:val="Table"/>
            </w:pPr>
            <w:r>
              <w:t>The technical design of a dedicated service in a dedicated technology. One s</w:t>
            </w:r>
            <w:r w:rsidRPr="00CF3707">
              <w:t>ervice</w:t>
            </w:r>
            <w:r>
              <w:t xml:space="preserve"> s</w:t>
            </w:r>
            <w:r w:rsidRPr="00CF3707">
              <w:t xml:space="preserve">pecification may result in several </w:t>
            </w:r>
            <w:r>
              <w:t>technical s</w:t>
            </w:r>
            <w:r w:rsidRPr="00CF3707">
              <w:t>ervice</w:t>
            </w:r>
            <w:r>
              <w:t xml:space="preserve"> designs</w:t>
            </w:r>
            <w:r w:rsidRPr="00CF3707">
              <w:t xml:space="preserve">, </w:t>
            </w:r>
            <w:r>
              <w:t>realising the service</w:t>
            </w:r>
            <w:r w:rsidRPr="00CF3707">
              <w:t xml:space="preserve"> with </w:t>
            </w:r>
            <w:r>
              <w:t>different or same technologies.</w:t>
            </w:r>
          </w:p>
        </w:tc>
      </w:tr>
      <w:tr w:rsidR="00BB180C" w:rsidRPr="00EC53FF" w14:paraId="7EB012AC" w14:textId="77777777" w:rsidTr="00BB180C">
        <w:tc>
          <w:tcPr>
            <w:tcW w:w="2491" w:type="dxa"/>
          </w:tcPr>
          <w:p w14:paraId="2197A4B1" w14:textId="77777777" w:rsidR="00BB180C" w:rsidRPr="005028C7" w:rsidRDefault="00BB180C" w:rsidP="00BB180C">
            <w:pPr>
              <w:pStyle w:val="TableHeader"/>
            </w:pPr>
            <w:r w:rsidRPr="00CF3707">
              <w:t>Service</w:t>
            </w:r>
            <w:r>
              <w:t xml:space="preserve"> T</w:t>
            </w:r>
            <w:r w:rsidRPr="00CF3707">
              <w:t>echnology</w:t>
            </w:r>
            <w:r>
              <w:t xml:space="preserve"> </w:t>
            </w:r>
            <w:r w:rsidRPr="00CF3707">
              <w:t>Catalogue</w:t>
            </w:r>
          </w:p>
        </w:tc>
        <w:tc>
          <w:tcPr>
            <w:tcW w:w="6723" w:type="dxa"/>
          </w:tcPr>
          <w:p w14:paraId="5195E647" w14:textId="77777777" w:rsidR="00BB180C" w:rsidRPr="00EF680C" w:rsidRDefault="00BB180C" w:rsidP="00BB180C">
            <w:pPr>
              <w:pStyle w:val="Table"/>
            </w:pPr>
            <w:r w:rsidRPr="00CF3707">
              <w:t>List and specifications of allowed technologies for service im</w:t>
            </w:r>
            <w:r>
              <w:t xml:space="preserve">plementations. Currently, SOAP </w:t>
            </w:r>
            <w:r w:rsidRPr="00CF3707">
              <w:t xml:space="preserve">and REST are envisaged to be allowed service technologies. The </w:t>
            </w:r>
            <w:r>
              <w:t>s</w:t>
            </w:r>
            <w:r w:rsidRPr="00CF3707">
              <w:t>ervice</w:t>
            </w:r>
            <w:r>
              <w:t xml:space="preserve"> t</w:t>
            </w:r>
            <w:r w:rsidRPr="00CF3707">
              <w:t>echnology</w:t>
            </w:r>
            <w:r>
              <w:t xml:space="preserve"> c</w:t>
            </w:r>
            <w:r w:rsidRPr="00CF3707">
              <w:t>atalogue shall describe in detail the allowed service profiles, e.g., by listing communication standards, security standards, stacks, bindings, etc.</w:t>
            </w:r>
          </w:p>
        </w:tc>
      </w:tr>
      <w:tr w:rsidR="00BB180C" w:rsidRPr="00EC53FF" w14:paraId="470B10A4" w14:textId="77777777" w:rsidTr="00BB180C">
        <w:tc>
          <w:tcPr>
            <w:tcW w:w="2491" w:type="dxa"/>
          </w:tcPr>
          <w:p w14:paraId="43C94B5E" w14:textId="77777777" w:rsidR="00BB180C" w:rsidRPr="00CF3707" w:rsidRDefault="00BB180C" w:rsidP="00BB180C">
            <w:pPr>
              <w:pStyle w:val="TableHeader"/>
            </w:pPr>
            <w:r>
              <w:t>Spatial Exclusiveness</w:t>
            </w:r>
          </w:p>
        </w:tc>
        <w:tc>
          <w:tcPr>
            <w:tcW w:w="6723" w:type="dxa"/>
          </w:tcPr>
          <w:p w14:paraId="1C5D2ACB" w14:textId="77777777" w:rsidR="00BB180C" w:rsidRDefault="00BB180C" w:rsidP="00BB180C">
            <w:pPr>
              <w:pStyle w:val="Table"/>
            </w:pPr>
            <w:r>
              <w:t>A service specification is characterised as “spatially exclusive”, if in any geographical region just one service instance of that specification is allowed to be registered per technology.</w:t>
            </w:r>
          </w:p>
          <w:p w14:paraId="3D3F78D3" w14:textId="77777777" w:rsidR="00BB180C" w:rsidRPr="00CF3707" w:rsidRDefault="00BB180C" w:rsidP="00BB180C">
            <w:pPr>
              <w:pStyle w:val="Table"/>
            </w:pPr>
            <w:r>
              <w:t>The decision, which service instance (out of a number of available spatially exclusive services) shall be registered for a certain geographical region, is a governance issue.</w:t>
            </w:r>
          </w:p>
        </w:tc>
      </w:tr>
    </w:tbl>
    <w:p w14:paraId="0E8A4331" w14:textId="77777777" w:rsidR="00BB180C" w:rsidRPr="003F6891" w:rsidRDefault="00BB180C" w:rsidP="00BB180C"/>
    <w:p w14:paraId="0A8CC9E8" w14:textId="327FA2A9" w:rsidR="00533187" w:rsidRPr="00554790" w:rsidRDefault="00533187" w:rsidP="00554790"/>
    <w:sectPr w:rsidR="00533187" w:rsidRPr="00554790" w:rsidSect="00BC42B5">
      <w:headerReference w:type="even" r:id="rId38"/>
      <w:headerReference w:type="default" r:id="rId39"/>
      <w:headerReference w:type="first" r:id="rId4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E408A0" w14:textId="77777777" w:rsidR="00384457" w:rsidRDefault="00384457" w:rsidP="003274DB">
      <w:r>
        <w:separator/>
      </w:r>
    </w:p>
    <w:p w14:paraId="5B2BB43F" w14:textId="77777777" w:rsidR="00384457" w:rsidRDefault="00384457"/>
  </w:endnote>
  <w:endnote w:type="continuationSeparator" w:id="0">
    <w:p w14:paraId="66E4E211" w14:textId="77777777" w:rsidR="00384457" w:rsidRDefault="00384457" w:rsidP="003274DB">
      <w:r>
        <w:continuationSeparator/>
      </w:r>
    </w:p>
    <w:p w14:paraId="75C19A89" w14:textId="77777777" w:rsidR="00384457" w:rsidRDefault="00384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1E0A20" w14:textId="744021CF" w:rsidR="004F10D2" w:rsidRDefault="004F10D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733C3" w14:textId="77777777" w:rsidR="004F10D2" w:rsidRDefault="004F10D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0973E9" w14:textId="77777777" w:rsidR="004F10D2" w:rsidRDefault="004F10D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DB0BB11" w14:textId="77777777" w:rsidR="004F10D2" w:rsidRDefault="004F10D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0053F23" w14:textId="77777777" w:rsidR="004F10D2" w:rsidRDefault="004F10D2"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378F1" w14:textId="1C217738" w:rsidR="004F10D2" w:rsidRDefault="004F10D2" w:rsidP="008747E0">
    <w:pPr>
      <w:pStyle w:val="Footer"/>
    </w:pPr>
    <w:r w:rsidRPr="00442889">
      <w:rPr>
        <w:noProof/>
        <w:lang w:eastAsia="en-GB"/>
      </w:rPr>
      <w:drawing>
        <wp:anchor distT="0" distB="0" distL="114300" distR="114300" simplePos="0" relativeHeight="251725824" behindDoc="1" locked="0" layoutInCell="1" allowOverlap="1" wp14:anchorId="52C62D78" wp14:editId="17CB30AF">
          <wp:simplePos x="0" y="0"/>
          <wp:positionH relativeFrom="page">
            <wp:posOffset>786696</wp:posOffset>
          </wp:positionH>
          <wp:positionV relativeFrom="page">
            <wp:posOffset>9725025</wp:posOffset>
          </wp:positionV>
          <wp:extent cx="3247200" cy="723600"/>
          <wp:effectExtent l="0" t="0" r="0" b="635"/>
          <wp:wrapNone/>
          <wp:docPr id="5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726848" behindDoc="0" locked="0" layoutInCell="1" allowOverlap="1" wp14:anchorId="6917661D" wp14:editId="41B55DB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253EB1" id="Connecteur droit 11" o:spid="_x0000_s1026" style="position:absolute;z-index:251726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FF38979" w14:textId="77777777" w:rsidR="004F10D2" w:rsidRPr="00ED2A8D" w:rsidRDefault="004F10D2" w:rsidP="008747E0">
    <w:pPr>
      <w:pStyle w:val="Footer"/>
    </w:pPr>
  </w:p>
  <w:p w14:paraId="5CEDAB37" w14:textId="77777777" w:rsidR="004F10D2" w:rsidRPr="00ED2A8D" w:rsidRDefault="004F10D2" w:rsidP="00AB608C">
    <w:pPr>
      <w:pStyle w:val="Footer"/>
      <w:tabs>
        <w:tab w:val="left" w:pos="1781"/>
      </w:tabs>
    </w:pPr>
    <w:r>
      <w:tab/>
    </w:r>
  </w:p>
  <w:p w14:paraId="24CE4907" w14:textId="77777777" w:rsidR="004F10D2" w:rsidRPr="00ED2A8D" w:rsidRDefault="004F10D2" w:rsidP="008747E0">
    <w:pPr>
      <w:pStyle w:val="Footer"/>
    </w:pPr>
  </w:p>
  <w:p w14:paraId="18D4688A" w14:textId="77777777" w:rsidR="004F10D2" w:rsidRPr="00ED2A8D" w:rsidRDefault="004F10D2" w:rsidP="00AB608C">
    <w:pPr>
      <w:pStyle w:val="Footer"/>
      <w:tabs>
        <w:tab w:val="left" w:pos="2139"/>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69EF2" w14:textId="7F54A07B" w:rsidR="004F10D2" w:rsidRDefault="004F10D2" w:rsidP="00525922">
    <w:pPr>
      <w:pStyle w:val="Footerlandscape"/>
    </w:pPr>
    <w:r>
      <w:rPr>
        <w:noProof/>
        <w:lang w:eastAsia="en-GB"/>
      </w:rPr>
      <mc:AlternateContent>
        <mc:Choice Requires="wps">
          <w:drawing>
            <wp:anchor distT="0" distB="0" distL="114300" distR="114300" simplePos="0" relativeHeight="251729920" behindDoc="0" locked="0" layoutInCell="1" allowOverlap="1" wp14:anchorId="54FD4CF5" wp14:editId="147E45B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5E8987" id="Connecteur droit 11" o:spid="_x0000_s1026" style="position:absolute;z-index:251729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F2C8F71" w14:textId="77777777" w:rsidR="004F10D2" w:rsidRPr="00C907DF" w:rsidRDefault="004F10D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4352A7">
      <w:rPr>
        <w:szCs w:val="15"/>
      </w:rPr>
      <w:t xml:space="preserve"> </w:t>
    </w:r>
    <w:r>
      <w:rPr>
        <w:szCs w:val="15"/>
      </w:rPr>
      <w:fldChar w:fldCharType="begin"/>
    </w:r>
    <w:r w:rsidRPr="004352A7">
      <w:rPr>
        <w:szCs w:val="15"/>
      </w:rPr>
      <w:instrText xml:space="preserve"> STYLEREF "Document number" \* MERGEFORMAT </w:instrText>
    </w:r>
    <w:r>
      <w:rPr>
        <w:szCs w:val="15"/>
      </w:rPr>
      <w:fldChar w:fldCharType="separate"/>
    </w:r>
    <w:r>
      <w:rPr>
        <w:noProof/>
        <w:szCs w:val="15"/>
      </w:rPr>
      <w:t>Guideline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No text of specified style in document.</w:t>
    </w:r>
    <w:r>
      <w:rPr>
        <w:szCs w:val="15"/>
      </w:rPr>
      <w:fldChar w:fldCharType="end"/>
    </w:r>
  </w:p>
  <w:p w14:paraId="5B87C09C" w14:textId="77777777" w:rsidR="004F10D2" w:rsidRPr="00525922" w:rsidRDefault="004F10D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E9DF4" w14:textId="7CDD2AC7" w:rsidR="004F10D2" w:rsidRPr="00C716E5" w:rsidRDefault="004F10D2" w:rsidP="00C716E5">
    <w:pPr>
      <w:pStyle w:val="Footer"/>
      <w:rPr>
        <w:sz w:val="15"/>
        <w:szCs w:val="15"/>
      </w:rPr>
    </w:pPr>
  </w:p>
  <w:p w14:paraId="0DFE7A14" w14:textId="77777777" w:rsidR="004F10D2" w:rsidRDefault="004F10D2" w:rsidP="00C716E5">
    <w:pPr>
      <w:pStyle w:val="Footerportrait"/>
    </w:pPr>
  </w:p>
  <w:p w14:paraId="769DFBF9" w14:textId="03E268BE" w:rsidR="004F10D2" w:rsidRPr="00C907DF" w:rsidRDefault="00384457" w:rsidP="00C716E5">
    <w:pPr>
      <w:pStyle w:val="Footerportrait"/>
      <w:rPr>
        <w:rStyle w:val="PageNumber"/>
        <w:szCs w:val="15"/>
      </w:rPr>
    </w:pPr>
    <w:fldSimple w:instr=" STYLEREF &quot;Document type&quot; \* MERGEFORMAT ">
      <w:r w:rsidR="00CB3D51">
        <w:t>IALA Guideline</w:t>
      </w:r>
    </w:fldSimple>
    <w:r w:rsidR="004F10D2" w:rsidRPr="00C907DF">
      <w:t xml:space="preserve"> </w:t>
    </w:r>
    <w:fldSimple w:instr=" STYLEREF &quot;Document number&quot; \* MERGEFORMAT ">
      <w:r w:rsidR="00CB3D51">
        <w:t>Guideline number</w:t>
      </w:r>
    </w:fldSimple>
    <w:r w:rsidR="004F10D2" w:rsidRPr="00C907DF">
      <w:t xml:space="preserve"> –</w:t>
    </w:r>
    <w:r w:rsidR="004F10D2">
      <w:t xml:space="preserve"> </w:t>
    </w:r>
    <w:fldSimple w:instr=" STYLEREF &quot;Document name&quot; \* MERGEFORMAT ">
      <w:r w:rsidR="00CB3D51">
        <w:t>Guideline on specification of e-navigation Technical Services</w:t>
      </w:r>
    </w:fldSimple>
  </w:p>
  <w:p w14:paraId="25D86DD4" w14:textId="016183F1" w:rsidR="004F10D2" w:rsidRPr="00C907DF" w:rsidRDefault="00384457" w:rsidP="00C716E5">
    <w:pPr>
      <w:pStyle w:val="Footerportrait"/>
    </w:pPr>
    <w:fldSimple w:instr=" STYLEREF &quot;Edition number&quot; \* MERGEFORMAT ">
      <w:r w:rsidR="00CB3D51">
        <w:t>Edition x.x</w:t>
      </w:r>
    </w:fldSimple>
    <w:r w:rsidR="004F10D2">
      <w:t xml:space="preserve">  </w:t>
    </w:r>
    <w:fldSimple w:instr=" STYLEREF &quot;Document date&quot; \* MERGEFORMAT ">
      <w:r w:rsidR="00CB3D51">
        <w:t>Revokes Guideline [number]</w:t>
      </w:r>
    </w:fldSimple>
    <w:r w:rsidR="004F10D2" w:rsidRPr="00C907DF">
      <w:tab/>
    </w:r>
    <w:r w:rsidR="004F10D2">
      <w:t xml:space="preserve">P </w:t>
    </w:r>
    <w:r w:rsidR="004F10D2" w:rsidRPr="00C907DF">
      <w:rPr>
        <w:rStyle w:val="PageNumber"/>
        <w:szCs w:val="15"/>
      </w:rPr>
      <w:fldChar w:fldCharType="begin"/>
    </w:r>
    <w:r w:rsidR="004F10D2" w:rsidRPr="00C907DF">
      <w:rPr>
        <w:rStyle w:val="PageNumber"/>
        <w:szCs w:val="15"/>
      </w:rPr>
      <w:instrText xml:space="preserve">PAGE  </w:instrText>
    </w:r>
    <w:r w:rsidR="004F10D2" w:rsidRPr="00C907DF">
      <w:rPr>
        <w:rStyle w:val="PageNumber"/>
        <w:szCs w:val="15"/>
      </w:rPr>
      <w:fldChar w:fldCharType="separate"/>
    </w:r>
    <w:r w:rsidR="00CB3D51">
      <w:rPr>
        <w:rStyle w:val="PageNumber"/>
        <w:szCs w:val="15"/>
      </w:rPr>
      <w:t>4</w:t>
    </w:r>
    <w:r w:rsidR="004F10D2"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C8214" w14:textId="5A2F87BC" w:rsidR="004F10D2" w:rsidRDefault="004F10D2" w:rsidP="00C716E5">
    <w:pPr>
      <w:pStyle w:val="Footer"/>
    </w:pPr>
  </w:p>
  <w:p w14:paraId="58A728D5" w14:textId="77777777" w:rsidR="004F10D2" w:rsidRDefault="004F10D2" w:rsidP="00C716E5">
    <w:pPr>
      <w:pStyle w:val="Footerportrait"/>
    </w:pPr>
  </w:p>
  <w:p w14:paraId="1FD65F0E" w14:textId="6ADCE48C" w:rsidR="004F10D2" w:rsidRPr="00C907DF" w:rsidRDefault="00384457" w:rsidP="00C716E5">
    <w:pPr>
      <w:pStyle w:val="Footerportrait"/>
      <w:rPr>
        <w:rStyle w:val="PageNumber"/>
        <w:szCs w:val="15"/>
      </w:rPr>
    </w:pPr>
    <w:fldSimple w:instr=" STYLEREF &quot;Document type&quot; \* MERGEFORMAT ">
      <w:r w:rsidR="00CB3D51">
        <w:t>IALA Guideline</w:t>
      </w:r>
    </w:fldSimple>
    <w:r w:rsidR="004F10D2" w:rsidRPr="00C907DF">
      <w:t xml:space="preserve"> </w:t>
    </w:r>
    <w:fldSimple w:instr=" STYLEREF &quot;Document number&quot; \* MERGEFORMAT ">
      <w:r w:rsidR="00CB3D51">
        <w:t>Guideline number</w:t>
      </w:r>
    </w:fldSimple>
    <w:r w:rsidR="004F10D2" w:rsidRPr="00C907DF">
      <w:t xml:space="preserve"> –</w:t>
    </w:r>
    <w:r w:rsidR="004F10D2">
      <w:t xml:space="preserve"> </w:t>
    </w:r>
    <w:fldSimple w:instr=" STYLEREF &quot;Document name&quot; \* MERGEFORMAT ">
      <w:r w:rsidR="00CB3D51">
        <w:t>Guideline on specification of e-navigation Technical Services</w:t>
      </w:r>
    </w:fldSimple>
  </w:p>
  <w:p w14:paraId="7E09503C" w14:textId="6FBAC2D6" w:rsidR="004F10D2" w:rsidRPr="00525922" w:rsidRDefault="00384457" w:rsidP="00C716E5">
    <w:pPr>
      <w:pStyle w:val="Footerportrait"/>
    </w:pPr>
    <w:fldSimple w:instr=" STYLEREF &quot;Edition number&quot; \* MERGEFORMAT ">
      <w:r w:rsidR="00CB3D51">
        <w:t>Edition x.x</w:t>
      </w:r>
    </w:fldSimple>
    <w:r w:rsidR="004F10D2" w:rsidRPr="00C907DF">
      <w:tab/>
    </w:r>
    <w:r w:rsidR="004F10D2">
      <w:t xml:space="preserve">P </w:t>
    </w:r>
    <w:r w:rsidR="004F10D2" w:rsidRPr="00C907DF">
      <w:rPr>
        <w:rStyle w:val="PageNumber"/>
        <w:szCs w:val="15"/>
      </w:rPr>
      <w:fldChar w:fldCharType="begin"/>
    </w:r>
    <w:r w:rsidR="004F10D2" w:rsidRPr="00C907DF">
      <w:rPr>
        <w:rStyle w:val="PageNumber"/>
        <w:szCs w:val="15"/>
      </w:rPr>
      <w:instrText xml:space="preserve">PAGE  </w:instrText>
    </w:r>
    <w:r w:rsidR="004F10D2" w:rsidRPr="00C907DF">
      <w:rPr>
        <w:rStyle w:val="PageNumber"/>
        <w:szCs w:val="15"/>
      </w:rPr>
      <w:fldChar w:fldCharType="separate"/>
    </w:r>
    <w:r w:rsidR="00CB3D51">
      <w:rPr>
        <w:rStyle w:val="PageNumber"/>
        <w:szCs w:val="15"/>
      </w:rPr>
      <w:t>3</w:t>
    </w:r>
    <w:r w:rsidR="004F10D2"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C6610" w14:textId="2D91EAB4" w:rsidR="004F10D2" w:rsidRDefault="004F10D2" w:rsidP="00C716E5">
    <w:pPr>
      <w:pStyle w:val="Footer"/>
    </w:pPr>
  </w:p>
  <w:p w14:paraId="54347B6F" w14:textId="77777777" w:rsidR="004F10D2" w:rsidRDefault="004F10D2" w:rsidP="00C716E5">
    <w:pPr>
      <w:pStyle w:val="Footerportrait"/>
    </w:pPr>
  </w:p>
  <w:p w14:paraId="7C702278" w14:textId="3B7DFD06" w:rsidR="004F10D2" w:rsidRPr="00C907DF" w:rsidRDefault="00384457" w:rsidP="00AB608C">
    <w:pPr>
      <w:pStyle w:val="Footerportrait"/>
      <w:tabs>
        <w:tab w:val="clear" w:pos="10206"/>
        <w:tab w:val="right" w:pos="15704"/>
      </w:tabs>
    </w:pPr>
    <w:fldSimple w:instr=" STYLEREF &quot;Document type&quot; \* MERGEFORMAT ">
      <w:r w:rsidR="00CB3D51">
        <w:t>IALA Guideline</w:t>
      </w:r>
    </w:fldSimple>
    <w:r w:rsidR="004F10D2" w:rsidRPr="00C907DF">
      <w:t xml:space="preserve"> </w:t>
    </w:r>
    <w:fldSimple w:instr=" STYLEREF &quot;Document number&quot; \* MERGEFORMAT ">
      <w:r w:rsidR="00CB3D51">
        <w:t>Guideline number</w:t>
      </w:r>
    </w:fldSimple>
    <w:r w:rsidR="004F10D2" w:rsidRPr="00C907DF">
      <w:t xml:space="preserve"> –</w:t>
    </w:r>
    <w:r w:rsidR="004F10D2">
      <w:t xml:space="preserve"> </w:t>
    </w:r>
    <w:fldSimple w:instr=" STYLEREF &quot;Document name&quot; \* MERGEFORMAT ">
      <w:r w:rsidR="00CB3D51">
        <w:t>Guideline on specification of e-navigation Technical Services</w:t>
      </w:r>
    </w:fldSimple>
    <w:r w:rsidR="004F10D2">
      <w:tab/>
    </w:r>
  </w:p>
  <w:p w14:paraId="74E74AEE" w14:textId="2D3A7910" w:rsidR="004F10D2" w:rsidRPr="00C907DF" w:rsidRDefault="00384457" w:rsidP="00AB608C">
    <w:pPr>
      <w:pStyle w:val="Footerportrait"/>
      <w:tabs>
        <w:tab w:val="clear" w:pos="10206"/>
        <w:tab w:val="right" w:pos="15704"/>
      </w:tabs>
    </w:pPr>
    <w:fldSimple w:instr=" STYLEREF &quot;Edition number&quot; \* MERGEFORMAT ">
      <w:r w:rsidR="00CB3D51">
        <w:t>Edition x.x</w:t>
      </w:r>
    </w:fldSimple>
    <w:r w:rsidR="004F10D2">
      <w:t xml:space="preserve">  </w:t>
    </w:r>
    <w:fldSimple w:instr=" STYLEREF &quot;Document date&quot; \* MERGEFORMAT ">
      <w:r w:rsidR="00CB3D51">
        <w:t>Revokes Guideline [number]</w:t>
      </w:r>
    </w:fldSimple>
    <w:r w:rsidR="004F10D2">
      <w:tab/>
    </w:r>
    <w:r w:rsidR="004F10D2">
      <w:rPr>
        <w:rStyle w:val="PageNumber"/>
        <w:szCs w:val="15"/>
      </w:rPr>
      <w:t xml:space="preserve">P </w:t>
    </w:r>
    <w:r w:rsidR="004F10D2" w:rsidRPr="00C907DF">
      <w:rPr>
        <w:rStyle w:val="PageNumber"/>
        <w:szCs w:val="15"/>
      </w:rPr>
      <w:fldChar w:fldCharType="begin"/>
    </w:r>
    <w:r w:rsidR="004F10D2" w:rsidRPr="00C907DF">
      <w:rPr>
        <w:rStyle w:val="PageNumber"/>
        <w:szCs w:val="15"/>
      </w:rPr>
      <w:instrText xml:space="preserve">PAGE  </w:instrText>
    </w:r>
    <w:r w:rsidR="004F10D2" w:rsidRPr="00C907DF">
      <w:rPr>
        <w:rStyle w:val="PageNumber"/>
        <w:szCs w:val="15"/>
      </w:rPr>
      <w:fldChar w:fldCharType="separate"/>
    </w:r>
    <w:r w:rsidR="00CB3D51">
      <w:rPr>
        <w:rStyle w:val="PageNumber"/>
        <w:szCs w:val="15"/>
      </w:rPr>
      <w:t>20</w:t>
    </w:r>
    <w:r w:rsidR="004F10D2"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5A012" w14:textId="77777777" w:rsidR="00384457" w:rsidRDefault="00384457" w:rsidP="003274DB">
      <w:r>
        <w:separator/>
      </w:r>
    </w:p>
    <w:p w14:paraId="596ABD76" w14:textId="77777777" w:rsidR="00384457" w:rsidRDefault="00384457"/>
  </w:footnote>
  <w:footnote w:type="continuationSeparator" w:id="0">
    <w:p w14:paraId="03F1B0FB" w14:textId="77777777" w:rsidR="00384457" w:rsidRDefault="00384457" w:rsidP="003274DB">
      <w:r>
        <w:continuationSeparator/>
      </w:r>
    </w:p>
    <w:p w14:paraId="6A1F39C4" w14:textId="77777777" w:rsidR="00384457" w:rsidRDefault="00384457"/>
  </w:footnote>
  <w:footnote w:id="1">
    <w:p w14:paraId="2D7B649D" w14:textId="77777777" w:rsidR="004F10D2" w:rsidRPr="00F3768F" w:rsidRDefault="004F10D2" w:rsidP="00554790">
      <w:pPr>
        <w:pStyle w:val="FootnoteText"/>
      </w:pPr>
      <w:r w:rsidRPr="00F3768F">
        <w:rPr>
          <w:rStyle w:val="FootnoteReference"/>
        </w:rPr>
        <w:footnoteRef/>
      </w:r>
      <w:r w:rsidRPr="00FB7714">
        <w:rPr>
          <w:i/>
          <w:color w:val="7F7F7F" w:themeColor="text1" w:themeTint="80"/>
        </w:rPr>
        <w:t xml:space="preserve"> </w:t>
      </w:r>
      <w:r w:rsidRPr="00F3768F">
        <w:t>e.g., in NATO Architectural Framework (NAF), a NSOV-2 diagram could be used</w:t>
      </w:r>
    </w:p>
  </w:footnote>
  <w:footnote w:id="2">
    <w:p w14:paraId="71CFA37D" w14:textId="77777777" w:rsidR="004F10D2" w:rsidRPr="0044618A" w:rsidRDefault="004F10D2" w:rsidP="00554790">
      <w:pPr>
        <w:pStyle w:val="FootnoteText"/>
        <w:rPr>
          <w:i/>
        </w:rPr>
      </w:pPr>
      <w:r w:rsidRPr="002C4DF4">
        <w:rPr>
          <w:rStyle w:val="FootnoteReference"/>
        </w:rPr>
        <w:footnoteRef/>
      </w:r>
      <w:r w:rsidRPr="001E1C3D">
        <w:rPr>
          <w:i/>
          <w:color w:val="7F7F7F" w:themeColor="text1" w:themeTint="80"/>
        </w:rPr>
        <w:t xml:space="preserve"> </w:t>
      </w:r>
      <w:r w:rsidRPr="002C4DF4">
        <w:t>e.g., in NATO Architectural Framework (NAF), state model and interaction specification (NAF3.1) or NSOV-5 Service constraints, state model could be used.</w:t>
      </w:r>
    </w:p>
  </w:footnote>
  <w:footnote w:id="3">
    <w:p w14:paraId="45BFE50D" w14:textId="77777777" w:rsidR="004F10D2" w:rsidRPr="00F3768F" w:rsidRDefault="004F10D2" w:rsidP="00554790">
      <w:pPr>
        <w:pStyle w:val="FootnoteText"/>
      </w:pPr>
      <w:r w:rsidRPr="00F3768F">
        <w:rPr>
          <w:rStyle w:val="FootnoteReference"/>
        </w:rPr>
        <w:footnoteRef/>
      </w:r>
      <w:r w:rsidRPr="00FB7714">
        <w:rPr>
          <w:i/>
          <w:color w:val="7F7F7F" w:themeColor="text1" w:themeTint="80"/>
        </w:rPr>
        <w:t xml:space="preserve"> </w:t>
      </w:r>
      <w:r w:rsidRPr="00F3768F">
        <w:t>e.g., in NATO Architectural Framework (NAF), a NSOV-2 diagram could be used</w:t>
      </w:r>
    </w:p>
  </w:footnote>
  <w:footnote w:id="4">
    <w:p w14:paraId="096F4B12" w14:textId="77777777" w:rsidR="004F10D2" w:rsidRPr="00D7669E" w:rsidRDefault="004F10D2" w:rsidP="00A26CD1">
      <w:pPr>
        <w:pStyle w:val="FootnoteText"/>
      </w:pPr>
      <w:r>
        <w:rPr>
          <w:rStyle w:val="FootnoteReference"/>
        </w:rPr>
        <w:footnoteRef/>
      </w:r>
      <w:r>
        <w:t xml:space="preserve"> If more elaborated governance rules for the service design process would become available, additional status values could be envisaged in the future: e.g., Validated, Verified.</w:t>
      </w:r>
    </w:p>
  </w:footnote>
  <w:footnote w:id="5">
    <w:p w14:paraId="0D9FB833" w14:textId="77777777" w:rsidR="004F10D2" w:rsidRPr="00FB7714" w:rsidRDefault="004F10D2" w:rsidP="00A26CD1">
      <w:pPr>
        <w:pStyle w:val="FootnoteText"/>
        <w:rPr>
          <w:i/>
        </w:rPr>
      </w:pPr>
      <w:r w:rsidRPr="00FB7714">
        <w:rPr>
          <w:rStyle w:val="FootnoteReference"/>
          <w:i/>
          <w:color w:val="7F7F7F" w:themeColor="text1" w:themeTint="80"/>
        </w:rPr>
        <w:footnoteRef/>
      </w:r>
      <w:r w:rsidRPr="00FB7714">
        <w:rPr>
          <w:i/>
          <w:color w:val="7F7F7F" w:themeColor="text1" w:themeTint="80"/>
        </w:rPr>
        <w:t xml:space="preserve"> e.g., in NATO Architectural Framework (NAF), a </w:t>
      </w:r>
      <w:r>
        <w:rPr>
          <w:i/>
          <w:color w:val="7F7F7F" w:themeColor="text1" w:themeTint="80"/>
        </w:rPr>
        <w:t>NSOV-2 diagram could be used</w:t>
      </w:r>
    </w:p>
  </w:footnote>
  <w:footnote w:id="6">
    <w:p w14:paraId="436A3B05" w14:textId="77777777" w:rsidR="004F10D2" w:rsidRPr="0044618A" w:rsidRDefault="004F10D2" w:rsidP="00A26CD1">
      <w:pPr>
        <w:pStyle w:val="FootnoteText"/>
        <w:rPr>
          <w:i/>
        </w:rPr>
      </w:pPr>
      <w:r w:rsidRPr="001E1C3D">
        <w:rPr>
          <w:rStyle w:val="FootnoteReference"/>
          <w:i/>
          <w:color w:val="7F7F7F" w:themeColor="text1" w:themeTint="80"/>
        </w:rPr>
        <w:footnoteRef/>
      </w:r>
      <w:r w:rsidRPr="001E1C3D">
        <w:rPr>
          <w:i/>
          <w:color w:val="7F7F7F" w:themeColor="text1" w:themeTint="80"/>
        </w:rPr>
        <w:t xml:space="preserve"> e.g., in NATO Architectural Framework (NAF), state model and interaction specification (NAF3.1) or NSOV-5 Service constraints, state model could be used.</w:t>
      </w:r>
    </w:p>
  </w:footnote>
  <w:footnote w:id="7">
    <w:p w14:paraId="42A28F56" w14:textId="77777777" w:rsidR="004F10D2" w:rsidRPr="00D7669E" w:rsidRDefault="004F10D2" w:rsidP="00BB180C">
      <w:pPr>
        <w:pStyle w:val="FootnoteText"/>
      </w:pPr>
      <w:r>
        <w:rPr>
          <w:rStyle w:val="FootnoteReference"/>
        </w:rPr>
        <w:footnoteRef/>
      </w:r>
      <w:r>
        <w:t xml:space="preserve"> If more elaborated governance rules for the service design process would become available, additional status values could be envisaged in the future: e.g., Validated, Verified.</w:t>
      </w:r>
    </w:p>
  </w:footnote>
  <w:footnote w:id="8">
    <w:p w14:paraId="7161B22D" w14:textId="77777777" w:rsidR="004F10D2" w:rsidRPr="0044618A" w:rsidRDefault="004F10D2" w:rsidP="00BB180C">
      <w:pPr>
        <w:pStyle w:val="FootnoteText"/>
        <w:rPr>
          <w:i/>
        </w:rPr>
      </w:pPr>
      <w:r w:rsidRPr="001E1C3D">
        <w:rPr>
          <w:rStyle w:val="FootnoteReference"/>
          <w:i/>
          <w:color w:val="7F7F7F" w:themeColor="text1" w:themeTint="80"/>
        </w:rPr>
        <w:footnoteRef/>
      </w:r>
      <w:r w:rsidRPr="001E1C3D">
        <w:rPr>
          <w:i/>
          <w:color w:val="7F7F7F" w:themeColor="text1" w:themeTint="80"/>
        </w:rPr>
        <w:t xml:space="preserve"> e.g., in NATO Architectural Framework (NAF), state model and interaction specification (NAF3.1) or NSOV-5 Service constraints, state model could be used.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83024" w14:textId="700DF14B" w:rsidR="004F10D2" w:rsidRDefault="004F10D2">
    <w:pPr>
      <w:pStyle w:val="Header"/>
    </w:pPr>
    <w:r>
      <w:rPr>
        <w:noProof/>
        <w:lang w:eastAsia="en-GB"/>
      </w:rPr>
      <mc:AlternateContent>
        <mc:Choice Requires="wps">
          <w:drawing>
            <wp:anchor distT="0" distB="0" distL="114300" distR="114300" simplePos="0" relativeHeight="251734016" behindDoc="1" locked="0" layoutInCell="0" allowOverlap="1" wp14:anchorId="17FB7C30" wp14:editId="25D80C1D">
              <wp:simplePos x="0" y="0"/>
              <wp:positionH relativeFrom="margin">
                <wp:align>center</wp:align>
              </wp:positionH>
              <wp:positionV relativeFrom="margin">
                <wp:align>center</wp:align>
              </wp:positionV>
              <wp:extent cx="5709920" cy="106680"/>
              <wp:effectExtent l="0" t="1247775" r="0" b="717550"/>
              <wp:wrapNone/>
              <wp:docPr id="2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05A9276"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7FB7C30" id="_x0000_t202" coordsize="21600,21600" o:spt="202" path="m,l,21600r21600,l21600,xe">
              <v:stroke joinstyle="miter"/>
              <v:path gradientshapeok="t" o:connecttype="rect"/>
            </v:shapetype>
            <v:shape id="WordArt 2" o:spid="_x0000_s1026" type="#_x0000_t202" style="position:absolute;margin-left:0;margin-top:0;width:449.6pt;height:8.4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" o:allowincell="f" filled="f" stroked="f">
              <v:stroke joinstyle="round"/>
              <o:lock v:ext="edit" shapetype="t"/>
              <v:textbox style="mso-fit-shape-to-text:t">
                <w:txbxContent>
                  <w:p w14:paraId="605A9276"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B0E07" w14:textId="272B3B68" w:rsidR="004F10D2" w:rsidRDefault="004F10D2">
    <w:pPr>
      <w:pStyle w:val="Header"/>
    </w:pPr>
    <w:r>
      <w:rPr>
        <w:noProof/>
        <w:lang w:eastAsia="en-GB"/>
      </w:rPr>
      <mc:AlternateContent>
        <mc:Choice Requires="wps">
          <w:drawing>
            <wp:anchor distT="0" distB="0" distL="114300" distR="114300" simplePos="0" relativeHeight="251743232" behindDoc="1" locked="0" layoutInCell="0" allowOverlap="1" wp14:anchorId="01AB6D92" wp14:editId="28972593">
              <wp:simplePos x="0" y="0"/>
              <wp:positionH relativeFrom="margin">
                <wp:align>center</wp:align>
              </wp:positionH>
              <wp:positionV relativeFrom="margin">
                <wp:align>center</wp:align>
              </wp:positionV>
              <wp:extent cx="5709920" cy="106680"/>
              <wp:effectExtent l="0" t="1247775" r="0" b="717550"/>
              <wp:wrapNone/>
              <wp:docPr id="692"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DD2BD7"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AB6D92" id="_x0000_t202" coordsize="21600,21600" o:spt="202" path="m,l,21600r21600,l21600,xe">
              <v:stroke joinstyle="miter"/>
              <v:path gradientshapeok="t" o:connecttype="rect"/>
            </v:shapetype>
            <v:shape id="WordArt 11" o:spid="_x0000_s1034" type="#_x0000_t202" style="position:absolute;margin-left:0;margin-top:0;width:449.6pt;height:8.4pt;rotation:-45;z-index:-2515732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" o:allowincell="f" filled="f" stroked="f">
              <v:stroke joinstyle="round"/>
              <o:lock v:ext="edit" shapetype="t"/>
              <v:textbox style="mso-fit-shape-to-text:t">
                <w:txbxContent>
                  <w:p w14:paraId="73DD2BD7"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F2F79" w14:textId="4092D0D5" w:rsidR="004F10D2" w:rsidRPr="00667792" w:rsidRDefault="004F10D2" w:rsidP="00667792">
    <w:pPr>
      <w:pStyle w:val="Header"/>
    </w:pPr>
    <w:r>
      <w:rPr>
        <w:noProof/>
        <w:lang w:eastAsia="en-GB"/>
      </w:rPr>
      <mc:AlternateContent>
        <mc:Choice Requires="wps">
          <w:drawing>
            <wp:anchor distT="0" distB="0" distL="114300" distR="114300" simplePos="0" relativeHeight="251744256" behindDoc="1" locked="0" layoutInCell="0" allowOverlap="1" wp14:anchorId="49894056" wp14:editId="3175FC1C">
              <wp:simplePos x="0" y="0"/>
              <wp:positionH relativeFrom="margin">
                <wp:align>center</wp:align>
              </wp:positionH>
              <wp:positionV relativeFrom="margin">
                <wp:align>center</wp:align>
              </wp:positionV>
              <wp:extent cx="5709920" cy="106680"/>
              <wp:effectExtent l="0" t="1247775" r="0" b="717550"/>
              <wp:wrapNone/>
              <wp:docPr id="17"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4742EF"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894056" id="_x0000_t202" coordsize="21600,21600" o:spt="202" path="m,l,21600r21600,l21600,xe">
              <v:stroke joinstyle="miter"/>
              <v:path gradientshapeok="t" o:connecttype="rect"/>
            </v:shapetype>
            <v:shape id="WordArt 12" o:spid="_x0000_s1035" type="#_x0000_t202" style="position:absolute;margin-left:0;margin-top:0;width:449.6pt;height:8.4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BT&#10;G+kfiQIAAAQ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074742EF"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32992" behindDoc="1" locked="0" layoutInCell="1" allowOverlap="1" wp14:anchorId="165581FC" wp14:editId="696862C8">
          <wp:simplePos x="0" y="0"/>
          <wp:positionH relativeFrom="page">
            <wp:posOffset>6848223</wp:posOffset>
          </wp:positionH>
          <wp:positionV relativeFrom="page">
            <wp:posOffset>264</wp:posOffset>
          </wp:positionV>
          <wp:extent cx="720000" cy="720000"/>
          <wp:effectExtent l="0" t="0" r="4445" b="4445"/>
          <wp:wrapNone/>
          <wp:docPr id="67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64BB7" w14:textId="4974F6C2" w:rsidR="004F10D2" w:rsidRDefault="004F10D2">
    <w:pPr>
      <w:pStyle w:val="Header"/>
    </w:pPr>
    <w:r>
      <w:rPr>
        <w:noProof/>
        <w:lang w:eastAsia="en-GB"/>
      </w:rPr>
      <mc:AlternateContent>
        <mc:Choice Requires="wps">
          <w:drawing>
            <wp:anchor distT="0" distB="0" distL="114300" distR="114300" simplePos="0" relativeHeight="251742208" behindDoc="1" locked="0" layoutInCell="0" allowOverlap="1" wp14:anchorId="64A2825F" wp14:editId="4970700C">
              <wp:simplePos x="0" y="0"/>
              <wp:positionH relativeFrom="margin">
                <wp:align>center</wp:align>
              </wp:positionH>
              <wp:positionV relativeFrom="margin">
                <wp:align>center</wp:align>
              </wp:positionV>
              <wp:extent cx="5709920" cy="106680"/>
              <wp:effectExtent l="0" t="1247775" r="0" b="717550"/>
              <wp:wrapNone/>
              <wp:docPr id="15"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7ED2D8"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A2825F" id="_x0000_t202" coordsize="21600,21600" o:spt="202" path="m,l,21600r21600,l21600,xe">
              <v:stroke joinstyle="miter"/>
              <v:path gradientshapeok="t" o:connecttype="rect"/>
            </v:shapetype>
            <v:shape id="WordArt 10" o:spid="_x0000_s1036" type="#_x0000_t202" style="position:absolute;margin-left:0;margin-top:0;width:449.6pt;height:8.4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DD&#10;t91ciQIAAAU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3E7ED2D8"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A7AD9" w14:textId="68859ED4" w:rsidR="004F10D2" w:rsidRDefault="004F10D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D3FD78" w14:textId="692B2765" w:rsidR="004F10D2" w:rsidRPr="00667792" w:rsidRDefault="004F10D2" w:rsidP="00667792">
    <w:pPr>
      <w:pStyle w:val="Header"/>
    </w:pPr>
    <w:r>
      <w:rPr>
        <w:noProof/>
        <w:lang w:eastAsia="en-GB"/>
      </w:rPr>
      <w:drawing>
        <wp:anchor distT="0" distB="0" distL="114300" distR="114300" simplePos="0" relativeHeight="251696128" behindDoc="1" locked="0" layoutInCell="1" allowOverlap="1" wp14:anchorId="5446153F" wp14:editId="1FA9E4E9">
          <wp:simplePos x="0" y="0"/>
          <wp:positionH relativeFrom="page">
            <wp:posOffset>6827793</wp:posOffset>
          </wp:positionH>
          <wp:positionV relativeFrom="page">
            <wp:posOffset>4355</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B19C54" w14:textId="5B62633A" w:rsidR="004F10D2" w:rsidRDefault="004F10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9ABBB" w14:textId="088A05E3" w:rsidR="004F10D2" w:rsidRDefault="004F10D2" w:rsidP="00AB608C">
    <w:pPr>
      <w:pStyle w:val="Header"/>
      <w:jc w:val="right"/>
    </w:pPr>
    <w:r>
      <w:rPr>
        <w:noProof/>
        <w:lang w:eastAsia="en-GB"/>
      </w:rPr>
      <mc:AlternateContent>
        <mc:Choice Requires="wps">
          <w:drawing>
            <wp:anchor distT="0" distB="0" distL="114300" distR="114300" simplePos="0" relativeHeight="251735040" behindDoc="1" locked="0" layoutInCell="0" allowOverlap="1" wp14:anchorId="6C5583BB" wp14:editId="27AB9CEA">
              <wp:simplePos x="0" y="0"/>
              <wp:positionH relativeFrom="margin">
                <wp:align>center</wp:align>
              </wp:positionH>
              <wp:positionV relativeFrom="margin">
                <wp:align>center</wp:align>
              </wp:positionV>
              <wp:extent cx="5709920" cy="106680"/>
              <wp:effectExtent l="0" t="1247775" r="0" b="717550"/>
              <wp:wrapNone/>
              <wp:docPr id="28"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C8F640"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5583BB" id="_x0000_t202" coordsize="21600,21600" o:spt="202" path="m,l,21600r21600,l21600,xe">
              <v:stroke joinstyle="miter"/>
              <v:path gradientshapeok="t" o:connecttype="rect"/>
            </v:shapetype>
            <v:shape id="WordArt 3" o:spid="_x0000_s1027" type="#_x0000_t202" style="position:absolute;left:0;text-align:left;margin-left:0;margin-top:0;width:449.6pt;height:8.4pt;rotation:-45;z-index:-2515814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" o:allowincell="f" filled="f" stroked="f">
              <v:stroke joinstyle="round"/>
              <o:lock v:ext="edit" shapetype="t"/>
              <v:textbox style="mso-fit-shape-to-text:t">
                <w:txbxContent>
                  <w:p w14:paraId="70C8F640"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Pr="00442889">
      <w:rPr>
        <w:noProof/>
        <w:lang w:eastAsia="en-GB"/>
      </w:rPr>
      <w:drawing>
        <wp:anchor distT="0" distB="0" distL="114300" distR="114300" simplePos="0" relativeHeight="251723776" behindDoc="1" locked="0" layoutInCell="1" allowOverlap="1" wp14:anchorId="7DAF79C5" wp14:editId="4FDF86AF">
          <wp:simplePos x="0" y="0"/>
          <wp:positionH relativeFrom="page">
            <wp:posOffset>2880360</wp:posOffset>
          </wp:positionH>
          <wp:positionV relativeFrom="page">
            <wp:posOffset>180340</wp:posOffset>
          </wp:positionV>
          <wp:extent cx="1803600" cy="1440000"/>
          <wp:effectExtent l="0" t="0" r="6350" b="8255"/>
          <wp:wrapNone/>
          <wp:docPr id="4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ENAV20-14.1.11</w:t>
    </w:r>
  </w:p>
  <w:p w14:paraId="7B7E1938" w14:textId="77777777" w:rsidR="004F10D2" w:rsidRDefault="004F10D2" w:rsidP="00AB608C">
    <w:pPr>
      <w:pStyle w:val="Header"/>
      <w:jc w:val="right"/>
    </w:pPr>
  </w:p>
  <w:p w14:paraId="2F9A75F3" w14:textId="77777777" w:rsidR="004F10D2" w:rsidRDefault="004F10D2" w:rsidP="00AB608C">
    <w:pPr>
      <w:pStyle w:val="Header"/>
      <w:jc w:val="right"/>
    </w:pPr>
  </w:p>
  <w:p w14:paraId="53ABC7D0" w14:textId="77777777" w:rsidR="004F10D2" w:rsidRDefault="004F10D2" w:rsidP="008747E0">
    <w:pPr>
      <w:pStyle w:val="Header"/>
    </w:pPr>
  </w:p>
  <w:p w14:paraId="001D5CEB" w14:textId="77777777" w:rsidR="004F10D2" w:rsidRDefault="004F10D2" w:rsidP="008747E0">
    <w:pPr>
      <w:pStyle w:val="Header"/>
    </w:pPr>
  </w:p>
  <w:p w14:paraId="01825B7F" w14:textId="77777777" w:rsidR="004F10D2" w:rsidRDefault="004F10D2" w:rsidP="008747E0">
    <w:pPr>
      <w:pStyle w:val="Header"/>
    </w:pPr>
    <w:r>
      <w:rPr>
        <w:noProof/>
        <w:lang w:eastAsia="en-GB"/>
      </w:rPr>
      <w:drawing>
        <wp:anchor distT="0" distB="0" distL="114300" distR="114300" simplePos="0" relativeHeight="251722752" behindDoc="1" locked="0" layoutInCell="1" allowOverlap="1" wp14:anchorId="4D3EB4D3" wp14:editId="79ABE6E7">
          <wp:simplePos x="0" y="0"/>
          <wp:positionH relativeFrom="page">
            <wp:posOffset>0</wp:posOffset>
          </wp:positionH>
          <wp:positionV relativeFrom="page">
            <wp:posOffset>1367350</wp:posOffset>
          </wp:positionV>
          <wp:extent cx="7555865" cy="2339975"/>
          <wp:effectExtent l="0" t="0" r="6985" b="3175"/>
          <wp:wrapNone/>
          <wp:docPr id="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FCCC7E" w14:textId="77777777" w:rsidR="004F10D2" w:rsidRPr="00ED2A8D" w:rsidRDefault="004F10D2" w:rsidP="008747E0">
    <w:pPr>
      <w:pStyle w:val="Header"/>
    </w:pPr>
  </w:p>
  <w:p w14:paraId="7D3DA5D8" w14:textId="77777777" w:rsidR="004F10D2" w:rsidRPr="00ED2A8D" w:rsidRDefault="004F10D2"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E7EF9" w14:textId="37F29369" w:rsidR="004F10D2" w:rsidRDefault="004F10D2">
    <w:pPr>
      <w:pStyle w:val="Header"/>
    </w:pPr>
    <w:r>
      <w:rPr>
        <w:noProof/>
        <w:lang w:eastAsia="en-GB"/>
      </w:rPr>
      <w:drawing>
        <wp:anchor distT="0" distB="0" distL="114300" distR="114300" simplePos="0" relativeHeight="251728896" behindDoc="1" locked="0" layoutInCell="1" allowOverlap="1" wp14:anchorId="65DA41D9" wp14:editId="011D1D65">
          <wp:simplePos x="0" y="0"/>
          <wp:positionH relativeFrom="page">
            <wp:posOffset>6827653</wp:posOffset>
          </wp:positionH>
          <wp:positionV relativeFrom="page">
            <wp:posOffset>0</wp:posOffset>
          </wp:positionV>
          <wp:extent cx="720000" cy="720000"/>
          <wp:effectExtent l="0" t="0" r="4445" b="4445"/>
          <wp:wrapNone/>
          <wp:docPr id="5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2A9FCCF" w14:textId="77777777" w:rsidR="004F10D2" w:rsidRDefault="004F10D2">
    <w:pPr>
      <w:pStyle w:val="Header"/>
    </w:pPr>
  </w:p>
  <w:p w14:paraId="2E546FAF" w14:textId="77777777" w:rsidR="004F10D2" w:rsidRDefault="004F10D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E7601" w14:textId="4550ECA2" w:rsidR="004F10D2" w:rsidRDefault="004F10D2">
    <w:pPr>
      <w:pStyle w:val="Header"/>
    </w:pPr>
    <w:r>
      <w:rPr>
        <w:noProof/>
        <w:lang w:eastAsia="en-GB"/>
      </w:rPr>
      <mc:AlternateContent>
        <mc:Choice Requires="wps">
          <w:drawing>
            <wp:anchor distT="0" distB="0" distL="114300" distR="114300" simplePos="0" relativeHeight="251737088" behindDoc="1" locked="0" layoutInCell="0" allowOverlap="1" wp14:anchorId="4B458CAB" wp14:editId="46325A61">
              <wp:simplePos x="0" y="0"/>
              <wp:positionH relativeFrom="margin">
                <wp:align>center</wp:align>
              </wp:positionH>
              <wp:positionV relativeFrom="margin">
                <wp:align>center</wp:align>
              </wp:positionV>
              <wp:extent cx="5709920" cy="106680"/>
              <wp:effectExtent l="0" t="1247775" r="0" b="717550"/>
              <wp:wrapNone/>
              <wp:docPr id="24"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5E0952"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458CAB" id="_x0000_t202" coordsize="21600,21600" o:spt="202" path="m,l,21600r21600,l21600,xe">
              <v:stroke joinstyle="miter"/>
              <v:path gradientshapeok="t" o:connecttype="rect"/>
            </v:shapetype>
            <v:shape id="WordArt 5" o:spid="_x0000_s1028" type="#_x0000_t202" style="position:absolute;margin-left:0;margin-top:0;width:449.6pt;height:8.4pt;rotation:-45;z-index:-2515793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AA&#10;RHMAiQIAAAM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405E0952"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28716" w14:textId="4C92D2A6" w:rsidR="004F10D2" w:rsidRPr="00ED2A8D" w:rsidRDefault="004F10D2" w:rsidP="008747E0">
    <w:pPr>
      <w:pStyle w:val="Header"/>
    </w:pPr>
    <w:r>
      <w:rPr>
        <w:noProof/>
        <w:lang w:eastAsia="en-GB"/>
      </w:rPr>
      <mc:AlternateContent>
        <mc:Choice Requires="wps">
          <w:drawing>
            <wp:anchor distT="0" distB="0" distL="114300" distR="114300" simplePos="0" relativeHeight="251738112" behindDoc="1" locked="0" layoutInCell="0" allowOverlap="1" wp14:anchorId="14C22869" wp14:editId="77951091">
              <wp:simplePos x="0" y="0"/>
              <wp:positionH relativeFrom="margin">
                <wp:align>center</wp:align>
              </wp:positionH>
              <wp:positionV relativeFrom="margin">
                <wp:align>center</wp:align>
              </wp:positionV>
              <wp:extent cx="5709920" cy="106680"/>
              <wp:effectExtent l="0" t="1247775" r="0" b="717550"/>
              <wp:wrapNone/>
              <wp:docPr id="23"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C490B8"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C22869" id="_x0000_t202" coordsize="21600,21600" o:spt="202" path="m,l,21600r21600,l21600,xe">
              <v:stroke joinstyle="miter"/>
              <v:path gradientshapeok="t" o:connecttype="rect"/>
            </v:shapetype>
            <v:shape id="WordArt 6" o:spid="_x0000_s1029" type="#_x0000_t202" style="position:absolute;margin-left:0;margin-top:0;width:449.6pt;height:8.4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" o:allowincell="f" filled="f" stroked="f">
              <v:stroke joinstyle="round"/>
              <o:lock v:ext="edit" shapetype="t"/>
              <v:textbox style="mso-fit-shape-to-text:t">
                <w:txbxContent>
                  <w:p w14:paraId="5CC490B8"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24800" behindDoc="1" locked="0" layoutInCell="1" allowOverlap="1" wp14:anchorId="2CA9955F" wp14:editId="00D41962">
          <wp:simplePos x="0" y="0"/>
          <wp:positionH relativeFrom="page">
            <wp:posOffset>6840855</wp:posOffset>
          </wp:positionH>
          <wp:positionV relativeFrom="page">
            <wp:posOffset>0</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95467D" w14:textId="77777777" w:rsidR="004F10D2" w:rsidRPr="00ED2A8D" w:rsidRDefault="004F10D2" w:rsidP="008747E0">
    <w:pPr>
      <w:pStyle w:val="Header"/>
    </w:pPr>
  </w:p>
  <w:p w14:paraId="3ABDE7AD" w14:textId="77777777" w:rsidR="004F10D2" w:rsidRDefault="004F10D2" w:rsidP="008747E0">
    <w:pPr>
      <w:pStyle w:val="Header"/>
    </w:pPr>
  </w:p>
  <w:p w14:paraId="226DAF84" w14:textId="77777777" w:rsidR="004F10D2" w:rsidRDefault="004F10D2" w:rsidP="008747E0">
    <w:pPr>
      <w:pStyle w:val="Header"/>
    </w:pPr>
  </w:p>
  <w:p w14:paraId="64F3225C" w14:textId="77777777" w:rsidR="004F10D2" w:rsidRDefault="004F10D2" w:rsidP="008747E0">
    <w:pPr>
      <w:pStyle w:val="Header"/>
    </w:pPr>
  </w:p>
  <w:p w14:paraId="5E7A013B" w14:textId="77777777" w:rsidR="004F10D2" w:rsidRPr="00441393" w:rsidRDefault="004F10D2" w:rsidP="00441393">
    <w:pPr>
      <w:pStyle w:val="Contents"/>
    </w:pPr>
    <w:r>
      <w:t>DOCUMENT REVISION</w:t>
    </w:r>
  </w:p>
  <w:p w14:paraId="098E1E29" w14:textId="77777777" w:rsidR="004F10D2" w:rsidRPr="00ED2A8D" w:rsidRDefault="004F10D2" w:rsidP="008747E0">
    <w:pPr>
      <w:pStyle w:val="Header"/>
    </w:pPr>
  </w:p>
  <w:p w14:paraId="2C27C9B0" w14:textId="77777777" w:rsidR="004F10D2" w:rsidRPr="00AC33A2" w:rsidRDefault="004F10D2"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3FB75" w14:textId="1DB1B3F1" w:rsidR="004F10D2" w:rsidRDefault="004F10D2">
    <w:pPr>
      <w:pStyle w:val="Header"/>
    </w:pPr>
    <w:r>
      <w:rPr>
        <w:noProof/>
        <w:lang w:eastAsia="en-GB"/>
      </w:rPr>
      <mc:AlternateContent>
        <mc:Choice Requires="wps">
          <w:drawing>
            <wp:anchor distT="0" distB="0" distL="114300" distR="114300" simplePos="0" relativeHeight="251736064" behindDoc="1" locked="0" layoutInCell="0" allowOverlap="1" wp14:anchorId="63DE7D18" wp14:editId="69720046">
              <wp:simplePos x="0" y="0"/>
              <wp:positionH relativeFrom="margin">
                <wp:align>center</wp:align>
              </wp:positionH>
              <wp:positionV relativeFrom="margin">
                <wp:align>center</wp:align>
              </wp:positionV>
              <wp:extent cx="5709920" cy="106680"/>
              <wp:effectExtent l="0" t="1247775" r="0" b="717550"/>
              <wp:wrapNone/>
              <wp:docPr id="2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E5DCD6A"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DE7D18" id="_x0000_t202" coordsize="21600,21600" o:spt="202" path="m,l,21600r21600,l21600,xe">
              <v:stroke joinstyle="miter"/>
              <v:path gradientshapeok="t" o:connecttype="rect"/>
            </v:shapetype>
            <v:shape id="WordArt 4" o:spid="_x0000_s1030" type="#_x0000_t202" style="position:absolute;margin-left:0;margin-top:0;width:449.6pt;height:8.4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CO&#10;VSPdiQIAAAM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5E5DCD6A"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59D0E" w14:textId="4646137F" w:rsidR="004F10D2" w:rsidRDefault="004F10D2">
    <w:pPr>
      <w:pStyle w:val="Header"/>
    </w:pPr>
    <w:r>
      <w:rPr>
        <w:noProof/>
        <w:lang w:eastAsia="en-GB"/>
      </w:rPr>
      <mc:AlternateContent>
        <mc:Choice Requires="wps">
          <w:drawing>
            <wp:anchor distT="0" distB="0" distL="114300" distR="114300" simplePos="0" relativeHeight="251740160" behindDoc="1" locked="0" layoutInCell="0" allowOverlap="1" wp14:anchorId="55815AB7" wp14:editId="5E81FDCA">
              <wp:simplePos x="0" y="0"/>
              <wp:positionH relativeFrom="margin">
                <wp:align>center</wp:align>
              </wp:positionH>
              <wp:positionV relativeFrom="margin">
                <wp:align>center</wp:align>
              </wp:positionV>
              <wp:extent cx="5709920" cy="106680"/>
              <wp:effectExtent l="0" t="1247775" r="0" b="717550"/>
              <wp:wrapNone/>
              <wp:docPr id="2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34322C"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815AB7" id="_x0000_t202" coordsize="21600,21600" o:spt="202" path="m,l,21600r21600,l21600,xe">
              <v:stroke joinstyle="miter"/>
              <v:path gradientshapeok="t" o:connecttype="rect"/>
            </v:shapetype>
            <v:shape id="WordArt 8" o:spid="_x0000_s1031" type="#_x0000_t202" style="position:absolute;margin-left:0;margin-top:0;width:449.6pt;height:8.4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Ds&#10;7kO5iQIAAAM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0834322C"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96DE6" w14:textId="0966D7E4" w:rsidR="004F10D2" w:rsidRPr="00ED2A8D" w:rsidRDefault="004F10D2" w:rsidP="008747E0">
    <w:pPr>
      <w:pStyle w:val="Header"/>
    </w:pPr>
    <w:r>
      <w:rPr>
        <w:noProof/>
        <w:lang w:eastAsia="en-GB"/>
      </w:rPr>
      <mc:AlternateContent>
        <mc:Choice Requires="wps">
          <w:drawing>
            <wp:anchor distT="0" distB="0" distL="114300" distR="114300" simplePos="0" relativeHeight="251741184" behindDoc="1" locked="0" layoutInCell="0" allowOverlap="1" wp14:anchorId="3BF20A05" wp14:editId="4F774146">
              <wp:simplePos x="0" y="0"/>
              <wp:positionH relativeFrom="margin">
                <wp:align>center</wp:align>
              </wp:positionH>
              <wp:positionV relativeFrom="margin">
                <wp:align>center</wp:align>
              </wp:positionV>
              <wp:extent cx="5709920" cy="106680"/>
              <wp:effectExtent l="0" t="1247775" r="0" b="717550"/>
              <wp:wrapNone/>
              <wp:docPr id="20"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8B1A450"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F20A05" id="_x0000_t202" coordsize="21600,21600" o:spt="202" path="m,l,21600r21600,l21600,xe">
              <v:stroke joinstyle="miter"/>
              <v:path gradientshapeok="t" o:connecttype="rect"/>
            </v:shapetype>
            <v:shape id="WordArt 9" o:spid="_x0000_s1032" type="#_x0000_t202" style="position:absolute;margin-left:0;margin-top:0;width:449.6pt;height:8.4pt;rotation:-45;z-index:-2515752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" o:allowincell="f" filled="f" stroked="f">
              <v:stroke joinstyle="round"/>
              <o:lock v:ext="edit" shapetype="t"/>
              <v:textbox style="mso-fit-shape-to-text:t">
                <w:txbxContent>
                  <w:p w14:paraId="18B1A450"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27872" behindDoc="1" locked="0" layoutInCell="1" allowOverlap="1" wp14:anchorId="2D100401" wp14:editId="5A767194">
          <wp:simplePos x="0" y="0"/>
          <wp:positionH relativeFrom="page">
            <wp:posOffset>6840855</wp:posOffset>
          </wp:positionH>
          <wp:positionV relativeFrom="page">
            <wp:posOffset>0</wp:posOffset>
          </wp:positionV>
          <wp:extent cx="720000" cy="720000"/>
          <wp:effectExtent l="0" t="0" r="4445" b="4445"/>
          <wp:wrapNone/>
          <wp:docPr id="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C19C9B9" w14:textId="77777777" w:rsidR="004F10D2" w:rsidRPr="00ED2A8D" w:rsidRDefault="004F10D2" w:rsidP="008747E0">
    <w:pPr>
      <w:pStyle w:val="Header"/>
    </w:pPr>
  </w:p>
  <w:p w14:paraId="645CAEBF" w14:textId="77777777" w:rsidR="004F10D2" w:rsidRDefault="004F10D2" w:rsidP="008747E0">
    <w:pPr>
      <w:pStyle w:val="Header"/>
    </w:pPr>
  </w:p>
  <w:p w14:paraId="52A8CED8" w14:textId="77777777" w:rsidR="004F10D2" w:rsidRDefault="004F10D2" w:rsidP="008747E0">
    <w:pPr>
      <w:pStyle w:val="Header"/>
    </w:pPr>
  </w:p>
  <w:p w14:paraId="31141F2B" w14:textId="77777777" w:rsidR="004F10D2" w:rsidRDefault="004F10D2" w:rsidP="008747E0">
    <w:pPr>
      <w:pStyle w:val="Header"/>
    </w:pPr>
  </w:p>
  <w:p w14:paraId="6BFC8145" w14:textId="77777777" w:rsidR="004F10D2" w:rsidRPr="00441393" w:rsidRDefault="004F10D2" w:rsidP="00441393">
    <w:pPr>
      <w:pStyle w:val="Contents"/>
    </w:pPr>
    <w:r>
      <w:t>CONTENTS</w:t>
    </w:r>
  </w:p>
  <w:p w14:paraId="50F82D4D" w14:textId="77777777" w:rsidR="004F10D2" w:rsidRDefault="004F10D2" w:rsidP="0078486B">
    <w:pPr>
      <w:pStyle w:val="Header"/>
      <w:spacing w:line="140" w:lineRule="exact"/>
    </w:pPr>
  </w:p>
  <w:p w14:paraId="5BEEB8EA" w14:textId="77777777" w:rsidR="004F10D2" w:rsidRPr="00AC33A2" w:rsidRDefault="004F10D2"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8ED9DF" w14:textId="37A8154E" w:rsidR="004F10D2" w:rsidRPr="00ED2A8D" w:rsidRDefault="004F10D2" w:rsidP="00C716E5">
    <w:pPr>
      <w:pStyle w:val="Header"/>
    </w:pPr>
    <w:r>
      <w:rPr>
        <w:noProof/>
        <w:lang w:eastAsia="en-GB"/>
      </w:rPr>
      <mc:AlternateContent>
        <mc:Choice Requires="wps">
          <w:drawing>
            <wp:anchor distT="0" distB="0" distL="114300" distR="114300" simplePos="0" relativeHeight="251739136" behindDoc="1" locked="0" layoutInCell="0" allowOverlap="1" wp14:anchorId="0CF02518" wp14:editId="73CBB387">
              <wp:simplePos x="0" y="0"/>
              <wp:positionH relativeFrom="margin">
                <wp:align>center</wp:align>
              </wp:positionH>
              <wp:positionV relativeFrom="margin">
                <wp:align>center</wp:align>
              </wp:positionV>
              <wp:extent cx="5709920" cy="106680"/>
              <wp:effectExtent l="0" t="1247775" r="0" b="717550"/>
              <wp:wrapNone/>
              <wp:docPr id="1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DD84BC" w14:textId="77777777" w:rsidR="004F10D2" w:rsidRDefault="004F10D2" w:rsidP="00AB608C">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F02518" id="_x0000_t202" coordsize="21600,21600" o:spt="202" path="m,l,21600r21600,l21600,xe">
              <v:stroke joinstyle="miter"/>
              <v:path gradientshapeok="t" o:connecttype="rect"/>
            </v:shapetype>
            <v:shape id="WordArt 7" o:spid="_x0000_s1033" type="#_x0000_t202" style="position:absolute;margin-left:0;margin-top:0;width:449.6pt;height:8.4pt;rotation:-45;z-index:-2515773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" o:allowincell="f" filled="f" stroked="f">
              <v:stroke joinstyle="round"/>
              <o:lock v:ext="edit" shapetype="t"/>
              <v:textbox style="mso-fit-shape-to-text:t">
                <w:txbxContent>
                  <w:p w14:paraId="06DD84BC" w14:textId="77777777" w:rsidR="004F10D2" w:rsidRDefault="004F10D2" w:rsidP="00AB608C">
                    <w:pPr>
                      <w:pStyle w:val="Standard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731968" behindDoc="1" locked="0" layoutInCell="1" allowOverlap="1" wp14:anchorId="68B32984" wp14:editId="3C4CA750">
          <wp:simplePos x="0" y="0"/>
          <wp:positionH relativeFrom="page">
            <wp:posOffset>6840855</wp:posOffset>
          </wp:positionH>
          <wp:positionV relativeFrom="page">
            <wp:posOffset>0</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492131" w14:textId="77777777" w:rsidR="004F10D2" w:rsidRPr="00ED2A8D" w:rsidRDefault="004F10D2" w:rsidP="00C716E5">
    <w:pPr>
      <w:pStyle w:val="Header"/>
    </w:pPr>
  </w:p>
  <w:p w14:paraId="658B4531" w14:textId="77777777" w:rsidR="004F10D2" w:rsidRDefault="004F10D2" w:rsidP="00C716E5">
    <w:pPr>
      <w:pStyle w:val="Header"/>
    </w:pPr>
  </w:p>
  <w:p w14:paraId="2AEA5453" w14:textId="77777777" w:rsidR="004F10D2" w:rsidRDefault="004F10D2" w:rsidP="00C716E5">
    <w:pPr>
      <w:pStyle w:val="Header"/>
    </w:pPr>
  </w:p>
  <w:p w14:paraId="7AB1C0BA" w14:textId="77777777" w:rsidR="004F10D2" w:rsidRDefault="004F10D2" w:rsidP="00C716E5">
    <w:pPr>
      <w:pStyle w:val="Header"/>
    </w:pPr>
  </w:p>
  <w:p w14:paraId="103B91D7" w14:textId="77777777" w:rsidR="004F10D2" w:rsidRPr="00441393" w:rsidRDefault="004F10D2" w:rsidP="00C716E5">
    <w:pPr>
      <w:pStyle w:val="Contents"/>
    </w:pPr>
    <w:r>
      <w:t>CONTENTS</w:t>
    </w:r>
  </w:p>
  <w:p w14:paraId="585698BB" w14:textId="77777777" w:rsidR="004F10D2" w:rsidRPr="00ED2A8D" w:rsidRDefault="004F10D2" w:rsidP="00C716E5">
    <w:pPr>
      <w:pStyle w:val="Header"/>
    </w:pPr>
  </w:p>
  <w:p w14:paraId="0D2E1D8C" w14:textId="77777777" w:rsidR="004F10D2" w:rsidRPr="00AC33A2" w:rsidRDefault="004F10D2" w:rsidP="00C716E5">
    <w:pPr>
      <w:pStyle w:val="Header"/>
      <w:spacing w:line="140" w:lineRule="exact"/>
    </w:pPr>
  </w:p>
  <w:p w14:paraId="3D302EA5" w14:textId="77777777" w:rsidR="004F10D2" w:rsidRDefault="004F10D2">
    <w:pPr>
      <w:pStyle w:val="Header"/>
    </w:pPr>
    <w:r>
      <w:rPr>
        <w:noProof/>
        <w:lang w:eastAsia="en-GB"/>
      </w:rPr>
      <w:drawing>
        <wp:anchor distT="0" distB="0" distL="114300" distR="114300" simplePos="0" relativeHeight="251730944" behindDoc="1" locked="0" layoutInCell="1" allowOverlap="1" wp14:anchorId="63BB734A" wp14:editId="2942C5CF">
          <wp:simplePos x="0" y="0"/>
          <wp:positionH relativeFrom="page">
            <wp:posOffset>6827653</wp:posOffset>
          </wp:positionH>
          <wp:positionV relativeFrom="page">
            <wp:posOffset>0</wp:posOffset>
          </wp:positionV>
          <wp:extent cx="720000" cy="720000"/>
          <wp:effectExtent l="0" t="0" r="4445" b="4445"/>
          <wp:wrapNone/>
          <wp:docPr id="67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2BED290"/>
    <w:lvl w:ilvl="0">
      <w:start w:val="1"/>
      <w:numFmt w:val="decimal"/>
      <w:pStyle w:val="ListNumber"/>
      <w:lvlText w:val="%1."/>
      <w:lvlJc w:val="left"/>
      <w:pPr>
        <w:tabs>
          <w:tab w:val="num" w:pos="360"/>
        </w:tabs>
        <w:ind w:left="360" w:hanging="360"/>
      </w:pPr>
    </w:lvl>
  </w:abstractNum>
  <w:abstractNum w:abstractNumId="1" w15:restartNumberingAfterBreak="0">
    <w:nsid w:val="00000003"/>
    <w:multiLevelType w:val="singleLevel"/>
    <w:tmpl w:val="00000003"/>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Symbol" w:hAnsi="Symbol"/>
        <w:sz w:val="20"/>
      </w:rPr>
    </w:lvl>
  </w:abstractNum>
  <w:abstractNum w:abstractNumId="3" w15:restartNumberingAfterBreak="0">
    <w:nsid w:val="00000005"/>
    <w:multiLevelType w:val="singleLevel"/>
    <w:tmpl w:val="00000005"/>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rPr>
    </w:lvl>
  </w:abstractNum>
  <w:abstractNum w:abstractNumId="5" w15:restartNumberingAfterBreak="0">
    <w:nsid w:val="00000008"/>
    <w:multiLevelType w:val="singleLevel"/>
    <w:tmpl w:val="00000008"/>
    <w:name w:val="WW8Num8"/>
    <w:lvl w:ilvl="0">
      <w:start w:val="1"/>
      <w:numFmt w:val="decimal"/>
      <w:lvlText w:val="%1."/>
      <w:lvlJc w:val="left"/>
      <w:pPr>
        <w:tabs>
          <w:tab w:val="num" w:pos="0"/>
        </w:tabs>
        <w:ind w:left="787" w:hanging="360"/>
      </w:pPr>
      <w:rPr>
        <w:rFonts w:cs="Times New Roman"/>
      </w:rPr>
    </w:lvl>
  </w:abstractNum>
  <w:abstractNum w:abstractNumId="6"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singleLevel"/>
    <w:tmpl w:val="0000000F"/>
    <w:name w:val="WW8Num16"/>
    <w:lvl w:ilvl="0">
      <w:start w:val="1"/>
      <w:numFmt w:val="bullet"/>
      <w:lvlText w:val=""/>
      <w:lvlJc w:val="left"/>
      <w:pPr>
        <w:tabs>
          <w:tab w:val="num" w:pos="0"/>
        </w:tabs>
        <w:ind w:left="1440" w:hanging="360"/>
      </w:pPr>
      <w:rPr>
        <w:rFonts w:ascii="Symbol" w:hAnsi="Symbol"/>
      </w:rPr>
    </w:lvl>
  </w:abstractNum>
  <w:abstractNum w:abstractNumId="8" w15:restartNumberingAfterBreak="0">
    <w:nsid w:val="00000010"/>
    <w:multiLevelType w:val="singleLevel"/>
    <w:tmpl w:val="00000010"/>
    <w:name w:val="WW8Num17"/>
    <w:lvl w:ilvl="0">
      <w:start w:val="1"/>
      <w:numFmt w:val="decimal"/>
      <w:lvlText w:val="%1."/>
      <w:lvlJc w:val="left"/>
      <w:pPr>
        <w:tabs>
          <w:tab w:val="num" w:pos="0"/>
        </w:tabs>
        <w:ind w:left="720" w:hanging="360"/>
      </w:pPr>
      <w:rPr>
        <w:rFonts w:cs="Times New Roman"/>
      </w:rPr>
    </w:lvl>
  </w:abstractNum>
  <w:abstractNum w:abstractNumId="9"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Symbol" w:hAnsi="Symbol"/>
      </w:rPr>
    </w:lvl>
  </w:abstractNum>
  <w:abstractNum w:abstractNumId="10" w15:restartNumberingAfterBreak="0">
    <w:nsid w:val="00000013"/>
    <w:multiLevelType w:val="multilevel"/>
    <w:tmpl w:val="00000013"/>
    <w:name w:val="WW8Num20"/>
    <w:lvl w:ilvl="0">
      <w:start w:val="1"/>
      <w:numFmt w:val="decimal"/>
      <w:lvlText w:val="Table %1"/>
      <w:lvlJc w:val="left"/>
      <w:pPr>
        <w:tabs>
          <w:tab w:val="num" w:pos="5724"/>
        </w:tabs>
        <w:ind w:left="5724" w:hanging="1134"/>
      </w:pPr>
    </w:lvl>
    <w:lvl w:ilvl="1">
      <w:start w:val="1"/>
      <w:numFmt w:val="lowerLetter"/>
      <w:lvlText w:val="%2."/>
      <w:lvlJc w:val="left"/>
      <w:pPr>
        <w:tabs>
          <w:tab w:val="num" w:pos="6030"/>
        </w:tabs>
        <w:ind w:left="6030" w:hanging="360"/>
      </w:pPr>
    </w:lvl>
    <w:lvl w:ilvl="2">
      <w:start w:val="1"/>
      <w:numFmt w:val="lowerRoman"/>
      <w:lvlText w:val="%3."/>
      <w:lvlJc w:val="left"/>
      <w:pPr>
        <w:tabs>
          <w:tab w:val="num" w:pos="6750"/>
        </w:tabs>
        <w:ind w:left="6750" w:hanging="180"/>
      </w:pPr>
    </w:lvl>
    <w:lvl w:ilvl="3">
      <w:start w:val="1"/>
      <w:numFmt w:val="decimal"/>
      <w:lvlText w:val="%4."/>
      <w:lvlJc w:val="left"/>
      <w:pPr>
        <w:tabs>
          <w:tab w:val="num" w:pos="7470"/>
        </w:tabs>
        <w:ind w:left="7470" w:hanging="360"/>
      </w:pPr>
    </w:lvl>
    <w:lvl w:ilvl="4">
      <w:start w:val="1"/>
      <w:numFmt w:val="lowerLetter"/>
      <w:lvlText w:val="%5."/>
      <w:lvlJc w:val="left"/>
      <w:pPr>
        <w:tabs>
          <w:tab w:val="num" w:pos="8190"/>
        </w:tabs>
        <w:ind w:left="8190" w:hanging="360"/>
      </w:pPr>
    </w:lvl>
    <w:lvl w:ilvl="5">
      <w:start w:val="1"/>
      <w:numFmt w:val="lowerRoman"/>
      <w:lvlText w:val="%6."/>
      <w:lvlJc w:val="left"/>
      <w:pPr>
        <w:tabs>
          <w:tab w:val="num" w:pos="8910"/>
        </w:tabs>
        <w:ind w:left="8910" w:hanging="180"/>
      </w:pPr>
    </w:lvl>
    <w:lvl w:ilvl="6">
      <w:start w:val="1"/>
      <w:numFmt w:val="decimal"/>
      <w:lvlText w:val="%7."/>
      <w:lvlJc w:val="left"/>
      <w:pPr>
        <w:tabs>
          <w:tab w:val="num" w:pos="9630"/>
        </w:tabs>
        <w:ind w:left="9630" w:hanging="360"/>
      </w:pPr>
    </w:lvl>
    <w:lvl w:ilvl="7">
      <w:start w:val="1"/>
      <w:numFmt w:val="lowerLetter"/>
      <w:lvlText w:val="%8."/>
      <w:lvlJc w:val="left"/>
      <w:pPr>
        <w:tabs>
          <w:tab w:val="num" w:pos="10350"/>
        </w:tabs>
        <w:ind w:left="10350" w:hanging="360"/>
      </w:pPr>
    </w:lvl>
    <w:lvl w:ilvl="8">
      <w:start w:val="1"/>
      <w:numFmt w:val="lowerRoman"/>
      <w:lvlText w:val="%9."/>
      <w:lvlJc w:val="left"/>
      <w:pPr>
        <w:tabs>
          <w:tab w:val="num" w:pos="11070"/>
        </w:tabs>
        <w:ind w:left="11070" w:hanging="180"/>
      </w:pPr>
    </w:lvl>
  </w:abstractNum>
  <w:abstractNum w:abstractNumId="11" w15:restartNumberingAfterBreak="0">
    <w:nsid w:val="00000016"/>
    <w:multiLevelType w:val="singleLevel"/>
    <w:tmpl w:val="00000016"/>
    <w:name w:val="WW8Num23"/>
    <w:lvl w:ilvl="0">
      <w:start w:val="1"/>
      <w:numFmt w:val="decimal"/>
      <w:lvlText w:val="Figure %1"/>
      <w:lvlJc w:val="left"/>
      <w:pPr>
        <w:tabs>
          <w:tab w:val="num" w:pos="1134"/>
        </w:tabs>
        <w:ind w:left="1134" w:hanging="1134"/>
      </w:pPr>
      <w:rPr>
        <w:rFonts w:ascii="Arial" w:hAnsi="Arial"/>
        <w:b w:val="0"/>
        <w:i/>
        <w:sz w:val="22"/>
      </w:rPr>
    </w:lvl>
  </w:abstractNum>
  <w:abstractNum w:abstractNumId="12"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3AE68A3"/>
    <w:multiLevelType w:val="multilevel"/>
    <w:tmpl w:val="C6E2743E"/>
    <w:lvl w:ilvl="0">
      <w:start w:val="1"/>
      <w:numFmt w:val="decimal"/>
      <w:pStyle w:val="Appendix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BEC10F5"/>
    <w:multiLevelType w:val="multilevel"/>
    <w:tmpl w:val="84C04B66"/>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D4E17DB"/>
    <w:multiLevelType w:val="hybridMultilevel"/>
    <w:tmpl w:val="004493EA"/>
    <w:lvl w:ilvl="0" w:tplc="FB963260">
      <w:numFmt w:val="bullet"/>
      <w:lvlText w:val="•"/>
      <w:lvlJc w:val="left"/>
      <w:pPr>
        <w:ind w:left="1080" w:hanging="72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3478BF"/>
    <w:multiLevelType w:val="hybridMultilevel"/>
    <w:tmpl w:val="410CB9FA"/>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4F700B"/>
    <w:multiLevelType w:val="multilevel"/>
    <w:tmpl w:val="4808AA30"/>
    <w:lvl w:ilvl="0">
      <w:start w:val="1"/>
      <w:numFmt w:val="upperLetter"/>
      <w:pStyle w:val="Annex"/>
      <w:lvlText w:val="ANNEX %1"/>
      <w:lvlJc w:val="left"/>
      <w:pPr>
        <w:ind w:left="1844"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3927C1F"/>
    <w:multiLevelType w:val="hybridMultilevel"/>
    <w:tmpl w:val="113A5522"/>
    <w:lvl w:ilvl="0" w:tplc="F5AC71FA">
      <w:start w:val="1"/>
      <w:numFmt w:val="upperLetter"/>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6102258"/>
    <w:multiLevelType w:val="multilevel"/>
    <w:tmpl w:val="ADFE9740"/>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CCB5F24"/>
    <w:multiLevelType w:val="hybridMultilevel"/>
    <w:tmpl w:val="8ACE7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E7E01D9"/>
    <w:multiLevelType w:val="hybridMultilevel"/>
    <w:tmpl w:val="8962F0AC"/>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0F933F6"/>
    <w:multiLevelType w:val="hybridMultilevel"/>
    <w:tmpl w:val="404E4B7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3BB71D4"/>
    <w:multiLevelType w:val="multilevel"/>
    <w:tmpl w:val="8466D260"/>
    <w:lvl w:ilvl="0">
      <w:start w:val="1"/>
      <w:numFmt w:val="decimal"/>
      <w:pStyle w:val="AnnexHeading1"/>
      <w:lvlText w:val="%1"/>
      <w:lvlJc w:val="left"/>
      <w:pPr>
        <w:ind w:left="567" w:hanging="567"/>
      </w:pPr>
      <w:rPr>
        <w:rFonts w:ascii="Arial Bold" w:hAnsi="Arial Bold" w:hint="default"/>
        <w:b/>
        <w:bCs/>
        <w:i w:val="0"/>
        <w:iCs w:val="0"/>
        <w:caps/>
        <w:sz w:val="24"/>
        <w:szCs w:val="24"/>
      </w:rPr>
    </w:lvl>
    <w:lvl w:ilvl="1">
      <w:start w:val="1"/>
      <w:numFmt w:val="decimal"/>
      <w:lvlText w:val="%1.%2"/>
      <w:lvlJc w:val="left"/>
      <w:pPr>
        <w:tabs>
          <w:tab w:val="num" w:pos="340"/>
        </w:tabs>
        <w:ind w:left="851" w:hanging="851"/>
      </w:pPr>
      <w:rPr>
        <w:rFonts w:ascii="Arial Bold" w:hAnsi="Arial Bold" w:hint="default"/>
        <w:b/>
        <w:bCs/>
        <w:i w:val="0"/>
        <w:iCs w:val="0"/>
        <w:sz w:val="22"/>
        <w:szCs w:val="22"/>
      </w:rPr>
    </w:lvl>
    <w:lvl w:ilvl="2">
      <w:start w:val="1"/>
      <w:numFmt w:val="decimal"/>
      <w:pStyle w:val="AnnexHeading3"/>
      <w:lvlText w:val="%1.%2.%3"/>
      <w:lvlJc w:val="left"/>
      <w:pPr>
        <w:tabs>
          <w:tab w:val="num" w:pos="0"/>
        </w:tabs>
        <w:ind w:left="992" w:hanging="992"/>
      </w:pPr>
      <w:rPr>
        <w:rFonts w:ascii="Arial" w:hAnsi="Arial" w:hint="default"/>
        <w:b w:val="0"/>
        <w:bCs w:val="0"/>
        <w:i w:val="0"/>
        <w:iCs w:val="0"/>
        <w:sz w:val="22"/>
        <w:szCs w:val="22"/>
      </w:rPr>
    </w:lvl>
    <w:lvl w:ilvl="3">
      <w:start w:val="1"/>
      <w:numFmt w:val="decimal"/>
      <w:pStyle w:val="AnnexHeading4"/>
      <w:lvlText w:val="%1.%2.%3.%4"/>
      <w:lvlJc w:val="left"/>
      <w:pPr>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53068C4"/>
    <w:multiLevelType w:val="hybridMultilevel"/>
    <w:tmpl w:val="F6F8302E"/>
    <w:lvl w:ilvl="0" w:tplc="13482456">
      <w:start w:val="1"/>
      <w:numFmt w:val="upperLetter"/>
      <w:pStyle w:val="Appendix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62639A"/>
    <w:multiLevelType w:val="multilevel"/>
    <w:tmpl w:val="CAFCA062"/>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DCA539F"/>
    <w:multiLevelType w:val="hybridMultilevel"/>
    <w:tmpl w:val="A866F84E"/>
    <w:lvl w:ilvl="0" w:tplc="E25C9D58">
      <w:start w:val="1"/>
      <w:numFmt w:val="bullet"/>
      <w:pStyle w:val="BulletList1"/>
      <w:lvlText w:val=""/>
      <w:lvlJc w:val="left"/>
      <w:pPr>
        <w:ind w:left="720" w:hanging="360"/>
      </w:pPr>
      <w:rPr>
        <w:rFonts w:ascii="Symbol" w:hAnsi="Symbol" w:hint="default"/>
      </w:rPr>
    </w:lvl>
    <w:lvl w:ilvl="1" w:tplc="4D40130C">
      <w:numFmt w:val="bullet"/>
      <w:lvlText w:val="-"/>
      <w:lvlJc w:val="left"/>
      <w:pPr>
        <w:ind w:left="1440" w:hanging="360"/>
      </w:pPr>
      <w:rPr>
        <w:rFonts w:ascii="Helvetica 55 Roman" w:eastAsiaTheme="minorHAnsi" w:hAnsi="Helvetica 55 Roman"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76301AE"/>
    <w:multiLevelType w:val="multilevel"/>
    <w:tmpl w:val="31E4407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9B6387D"/>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562535"/>
    <w:multiLevelType w:val="multilevel"/>
    <w:tmpl w:val="C952C3D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3CB15CE"/>
    <w:multiLevelType w:val="hybridMultilevel"/>
    <w:tmpl w:val="E77C3BFA"/>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43"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8D554E7"/>
    <w:multiLevelType w:val="hybridMultilevel"/>
    <w:tmpl w:val="0B60D464"/>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B193C40"/>
    <w:multiLevelType w:val="hybridMultilevel"/>
    <w:tmpl w:val="6AE43DC0"/>
    <w:lvl w:ilvl="0" w:tplc="08090001">
      <w:start w:val="1"/>
      <w:numFmt w:val="bullet"/>
      <w:lvlText w:val=""/>
      <w:lvlJc w:val="left"/>
      <w:pPr>
        <w:ind w:left="828" w:hanging="360"/>
      </w:pPr>
      <w:rPr>
        <w:rFonts w:ascii="Symbol" w:hAnsi="Symbol" w:hint="default"/>
      </w:rPr>
    </w:lvl>
    <w:lvl w:ilvl="1" w:tplc="08090003" w:tentative="1">
      <w:start w:val="1"/>
      <w:numFmt w:val="bullet"/>
      <w:lvlText w:val="o"/>
      <w:lvlJc w:val="left"/>
      <w:pPr>
        <w:ind w:left="1548" w:hanging="360"/>
      </w:pPr>
      <w:rPr>
        <w:rFonts w:ascii="Courier New" w:hAnsi="Courier New" w:cs="Courier New" w:hint="default"/>
      </w:rPr>
    </w:lvl>
    <w:lvl w:ilvl="2" w:tplc="08090005" w:tentative="1">
      <w:start w:val="1"/>
      <w:numFmt w:val="bullet"/>
      <w:lvlText w:val=""/>
      <w:lvlJc w:val="left"/>
      <w:pPr>
        <w:ind w:left="2268" w:hanging="360"/>
      </w:pPr>
      <w:rPr>
        <w:rFonts w:ascii="Wingdings" w:hAnsi="Wingdings" w:hint="default"/>
      </w:rPr>
    </w:lvl>
    <w:lvl w:ilvl="3" w:tplc="08090001" w:tentative="1">
      <w:start w:val="1"/>
      <w:numFmt w:val="bullet"/>
      <w:lvlText w:val=""/>
      <w:lvlJc w:val="left"/>
      <w:pPr>
        <w:ind w:left="2988" w:hanging="360"/>
      </w:pPr>
      <w:rPr>
        <w:rFonts w:ascii="Symbol" w:hAnsi="Symbol" w:hint="default"/>
      </w:rPr>
    </w:lvl>
    <w:lvl w:ilvl="4" w:tplc="08090003" w:tentative="1">
      <w:start w:val="1"/>
      <w:numFmt w:val="bullet"/>
      <w:lvlText w:val="o"/>
      <w:lvlJc w:val="left"/>
      <w:pPr>
        <w:ind w:left="3708" w:hanging="360"/>
      </w:pPr>
      <w:rPr>
        <w:rFonts w:ascii="Courier New" w:hAnsi="Courier New" w:cs="Courier New" w:hint="default"/>
      </w:rPr>
    </w:lvl>
    <w:lvl w:ilvl="5" w:tplc="08090005" w:tentative="1">
      <w:start w:val="1"/>
      <w:numFmt w:val="bullet"/>
      <w:lvlText w:val=""/>
      <w:lvlJc w:val="left"/>
      <w:pPr>
        <w:ind w:left="4428" w:hanging="360"/>
      </w:pPr>
      <w:rPr>
        <w:rFonts w:ascii="Wingdings" w:hAnsi="Wingdings" w:hint="default"/>
      </w:rPr>
    </w:lvl>
    <w:lvl w:ilvl="6" w:tplc="08090001" w:tentative="1">
      <w:start w:val="1"/>
      <w:numFmt w:val="bullet"/>
      <w:lvlText w:val=""/>
      <w:lvlJc w:val="left"/>
      <w:pPr>
        <w:ind w:left="5148" w:hanging="360"/>
      </w:pPr>
      <w:rPr>
        <w:rFonts w:ascii="Symbol" w:hAnsi="Symbol" w:hint="default"/>
      </w:rPr>
    </w:lvl>
    <w:lvl w:ilvl="7" w:tplc="08090003" w:tentative="1">
      <w:start w:val="1"/>
      <w:numFmt w:val="bullet"/>
      <w:lvlText w:val="o"/>
      <w:lvlJc w:val="left"/>
      <w:pPr>
        <w:ind w:left="5868" w:hanging="360"/>
      </w:pPr>
      <w:rPr>
        <w:rFonts w:ascii="Courier New" w:hAnsi="Courier New" w:cs="Courier New" w:hint="default"/>
      </w:rPr>
    </w:lvl>
    <w:lvl w:ilvl="8" w:tplc="08090005" w:tentative="1">
      <w:start w:val="1"/>
      <w:numFmt w:val="bullet"/>
      <w:lvlText w:val=""/>
      <w:lvlJc w:val="left"/>
      <w:pPr>
        <w:ind w:left="6588"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B6F09AD"/>
    <w:multiLevelType w:val="hybridMultilevel"/>
    <w:tmpl w:val="A3FEDA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4281821"/>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2" w15:restartNumberingAfterBreak="0">
    <w:nsid w:val="67AB4D84"/>
    <w:multiLevelType w:val="multilevel"/>
    <w:tmpl w:val="069C0AE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6D64DA6"/>
    <w:multiLevelType w:val="hybridMultilevel"/>
    <w:tmpl w:val="74347410"/>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7B65365"/>
    <w:multiLevelType w:val="multilevel"/>
    <w:tmpl w:val="2D7436B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7"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8" w15:restartNumberingAfterBreak="0">
    <w:nsid w:val="7BB11B89"/>
    <w:multiLevelType w:val="hybridMultilevel"/>
    <w:tmpl w:val="BDE8088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28"/>
  </w:num>
  <w:num w:numId="3">
    <w:abstractNumId w:val="18"/>
  </w:num>
  <w:num w:numId="4">
    <w:abstractNumId w:val="33"/>
  </w:num>
  <w:num w:numId="5">
    <w:abstractNumId w:val="43"/>
  </w:num>
  <w:num w:numId="6">
    <w:abstractNumId w:val="37"/>
  </w:num>
  <w:num w:numId="7">
    <w:abstractNumId w:val="13"/>
  </w:num>
  <w:num w:numId="8">
    <w:abstractNumId w:val="39"/>
  </w:num>
  <w:num w:numId="9">
    <w:abstractNumId w:val="22"/>
  </w:num>
  <w:num w:numId="10">
    <w:abstractNumId w:val="48"/>
  </w:num>
  <w:num w:numId="11">
    <w:abstractNumId w:val="21"/>
  </w:num>
  <w:num w:numId="12">
    <w:abstractNumId w:val="56"/>
  </w:num>
  <w:num w:numId="13">
    <w:abstractNumId w:val="12"/>
  </w:num>
  <w:num w:numId="14">
    <w:abstractNumId w:val="36"/>
  </w:num>
  <w:num w:numId="15">
    <w:abstractNumId w:val="31"/>
  </w:num>
  <w:num w:numId="16">
    <w:abstractNumId w:val="46"/>
  </w:num>
  <w:num w:numId="17">
    <w:abstractNumId w:val="50"/>
  </w:num>
  <w:num w:numId="18">
    <w:abstractNumId w:val="15"/>
  </w:num>
  <w:num w:numId="19">
    <w:abstractNumId w:val="23"/>
  </w:num>
  <w:num w:numId="20">
    <w:abstractNumId w:val="14"/>
  </w:num>
  <w:num w:numId="21">
    <w:abstractNumId w:val="30"/>
  </w:num>
  <w:num w:numId="22">
    <w:abstractNumId w:val="44"/>
  </w:num>
  <w:num w:numId="23">
    <w:abstractNumId w:val="58"/>
  </w:num>
  <w:num w:numId="24">
    <w:abstractNumId w:val="54"/>
  </w:num>
  <w:num w:numId="25">
    <w:abstractNumId w:val="41"/>
  </w:num>
  <w:num w:numId="26">
    <w:abstractNumId w:val="27"/>
  </w:num>
  <w:num w:numId="27">
    <w:abstractNumId w:val="52"/>
  </w:num>
  <w:num w:numId="28">
    <w:abstractNumId w:val="17"/>
  </w:num>
  <w:num w:numId="29">
    <w:abstractNumId w:val="55"/>
  </w:num>
  <w:num w:numId="30">
    <w:abstractNumId w:val="0"/>
  </w:num>
  <w:num w:numId="31">
    <w:abstractNumId w:val="25"/>
  </w:num>
  <w:num w:numId="32">
    <w:abstractNumId w:val="20"/>
  </w:num>
  <w:num w:numId="33">
    <w:abstractNumId w:val="32"/>
  </w:num>
  <w:num w:numId="34">
    <w:abstractNumId w:val="45"/>
  </w:num>
  <w:num w:numId="35">
    <w:abstractNumId w:val="42"/>
  </w:num>
  <w:num w:numId="36">
    <w:abstractNumId w:val="35"/>
  </w:num>
  <w:num w:numId="37">
    <w:abstractNumId w:val="34"/>
  </w:num>
  <w:num w:numId="38">
    <w:abstractNumId w:val="29"/>
  </w:num>
  <w:num w:numId="39">
    <w:abstractNumId w:val="40"/>
  </w:num>
  <w:num w:numId="40">
    <w:abstractNumId w:val="57"/>
  </w:num>
  <w:num w:numId="41">
    <w:abstractNumId w:val="24"/>
  </w:num>
  <w:num w:numId="42">
    <w:abstractNumId w:val="53"/>
  </w:num>
  <w:num w:numId="43">
    <w:abstractNumId w:val="19"/>
  </w:num>
  <w:num w:numId="44">
    <w:abstractNumId w:val="51"/>
  </w:num>
  <w:num w:numId="45">
    <w:abstractNumId w:val="26"/>
  </w:num>
  <w:num w:numId="46">
    <w:abstractNumId w:val="16"/>
  </w:num>
  <w:num w:numId="4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9"/>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startOverride w:val="1"/>
    </w:lvlOverride>
  </w:num>
  <w:num w:numId="5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AU" w:vendorID="64" w:dllVersion="6" w:nlCheck="1" w:checkStyle="0"/>
  <w:activeWritingStyle w:appName="MSWord" w:lang="en-GB" w:vendorID="64" w:dllVersion="0" w:nlCheck="1" w:checkStyle="0"/>
  <w:activeWritingStyle w:appName="MSWord" w:lang="da-DK" w:vendorID="64" w:dllVersion="0" w:nlCheck="1" w:checkStyle="0"/>
  <w:activeWritingStyle w:appName="MSWord" w:lang="de-AT" w:vendorID="64" w:dllVersion="0" w:nlCheck="1" w:checkStyle="0"/>
  <w:activeWritingStyle w:appName="MSWord" w:lang="en-US" w:vendorID="64" w:dllVersion="0" w:nlCheck="1" w:checkStyle="0"/>
  <w:activeWritingStyle w:appName="MSWord" w:lang="de-AT" w:vendorID="64" w:dllVersion="6" w:nlCheck="1" w:checkStyle="1"/>
  <w:activeWritingStyle w:appName="MSWord" w:lang="it-IT" w:vendorID="64" w:dllVersion="6" w:nlCheck="1" w:checkStyle="0"/>
  <w:activeWritingStyle w:appName="MSWord" w:lang="de-DE" w:vendorID="64" w:dllVersion="6" w:nlCheck="1" w:checkStyle="1"/>
  <w:activeWritingStyle w:appName="MSWord" w:lang="en-GB" w:vendorID="64" w:dllVersion="131078" w:nlCheck="1" w:checkStyle="1"/>
  <w:activeWritingStyle w:appName="MSWord" w:lang="fr-FR" w:vendorID="64" w:dllVersion="131078" w:nlCheck="1" w:checkStyle="1"/>
  <w:activeWritingStyle w:appName="MSWord" w:lang="de-AT"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it-IT"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616D"/>
    <w:rsid w:val="00016839"/>
    <w:rsid w:val="000174F9"/>
    <w:rsid w:val="00017B56"/>
    <w:rsid w:val="000249C2"/>
    <w:rsid w:val="000258F6"/>
    <w:rsid w:val="00037651"/>
    <w:rsid w:val="000379A7"/>
    <w:rsid w:val="00040EB8"/>
    <w:rsid w:val="00057B6D"/>
    <w:rsid w:val="00061A7B"/>
    <w:rsid w:val="00085958"/>
    <w:rsid w:val="0008654C"/>
    <w:rsid w:val="000904ED"/>
    <w:rsid w:val="00091545"/>
    <w:rsid w:val="000A0980"/>
    <w:rsid w:val="000A27A8"/>
    <w:rsid w:val="000A36B4"/>
    <w:rsid w:val="000B2356"/>
    <w:rsid w:val="000B6EF8"/>
    <w:rsid w:val="000C3B82"/>
    <w:rsid w:val="000C711B"/>
    <w:rsid w:val="000D2431"/>
    <w:rsid w:val="000E31DD"/>
    <w:rsid w:val="000E3954"/>
    <w:rsid w:val="000E3E52"/>
    <w:rsid w:val="000E434E"/>
    <w:rsid w:val="000F0F9F"/>
    <w:rsid w:val="000F2289"/>
    <w:rsid w:val="000F3F43"/>
    <w:rsid w:val="000F58ED"/>
    <w:rsid w:val="0011290D"/>
    <w:rsid w:val="00112DC7"/>
    <w:rsid w:val="00113D5B"/>
    <w:rsid w:val="00113F8F"/>
    <w:rsid w:val="00115FC6"/>
    <w:rsid w:val="001349DB"/>
    <w:rsid w:val="00135AEB"/>
    <w:rsid w:val="00136E58"/>
    <w:rsid w:val="001547F9"/>
    <w:rsid w:val="00161325"/>
    <w:rsid w:val="00173B52"/>
    <w:rsid w:val="001801DF"/>
    <w:rsid w:val="001831FF"/>
    <w:rsid w:val="001839BE"/>
    <w:rsid w:val="00184427"/>
    <w:rsid w:val="001875B1"/>
    <w:rsid w:val="00194F93"/>
    <w:rsid w:val="001960FE"/>
    <w:rsid w:val="001B2A35"/>
    <w:rsid w:val="001B339A"/>
    <w:rsid w:val="001B4B39"/>
    <w:rsid w:val="001B5BB9"/>
    <w:rsid w:val="001C72B5"/>
    <w:rsid w:val="001C770A"/>
    <w:rsid w:val="001D2E7A"/>
    <w:rsid w:val="001D3992"/>
    <w:rsid w:val="001D4A3E"/>
    <w:rsid w:val="001E416D"/>
    <w:rsid w:val="001F4EF8"/>
    <w:rsid w:val="001F5AB1"/>
    <w:rsid w:val="00201337"/>
    <w:rsid w:val="002022EA"/>
    <w:rsid w:val="002044E9"/>
    <w:rsid w:val="00205B17"/>
    <w:rsid w:val="00205D9B"/>
    <w:rsid w:val="002204DA"/>
    <w:rsid w:val="0022259A"/>
    <w:rsid w:val="0022371A"/>
    <w:rsid w:val="00237785"/>
    <w:rsid w:val="00251FB9"/>
    <w:rsid w:val="002520AD"/>
    <w:rsid w:val="0025660A"/>
    <w:rsid w:val="00257DF8"/>
    <w:rsid w:val="00257E4A"/>
    <w:rsid w:val="0026038D"/>
    <w:rsid w:val="0027175D"/>
    <w:rsid w:val="0027381B"/>
    <w:rsid w:val="00283810"/>
    <w:rsid w:val="0029793F"/>
    <w:rsid w:val="002A0D41"/>
    <w:rsid w:val="002A617C"/>
    <w:rsid w:val="002A71CF"/>
    <w:rsid w:val="002B3E9D"/>
    <w:rsid w:val="002C3A44"/>
    <w:rsid w:val="002C77F4"/>
    <w:rsid w:val="002D0869"/>
    <w:rsid w:val="002D5D42"/>
    <w:rsid w:val="002D78FE"/>
    <w:rsid w:val="002E4993"/>
    <w:rsid w:val="002E5BAC"/>
    <w:rsid w:val="002E655A"/>
    <w:rsid w:val="002E7635"/>
    <w:rsid w:val="002F265A"/>
    <w:rsid w:val="002F3702"/>
    <w:rsid w:val="0030413F"/>
    <w:rsid w:val="00305EFE"/>
    <w:rsid w:val="00307E65"/>
    <w:rsid w:val="00313545"/>
    <w:rsid w:val="00313B4B"/>
    <w:rsid w:val="00313D85"/>
    <w:rsid w:val="00315CE3"/>
    <w:rsid w:val="0031629B"/>
    <w:rsid w:val="003251FE"/>
    <w:rsid w:val="003274DB"/>
    <w:rsid w:val="00327FBF"/>
    <w:rsid w:val="00332A7B"/>
    <w:rsid w:val="003343E0"/>
    <w:rsid w:val="00345013"/>
    <w:rsid w:val="00345E37"/>
    <w:rsid w:val="00347470"/>
    <w:rsid w:val="00347F3E"/>
    <w:rsid w:val="00354679"/>
    <w:rsid w:val="00360576"/>
    <w:rsid w:val="003621C3"/>
    <w:rsid w:val="003627FF"/>
    <w:rsid w:val="0036382D"/>
    <w:rsid w:val="00376044"/>
    <w:rsid w:val="003767CD"/>
    <w:rsid w:val="00380350"/>
    <w:rsid w:val="00380B4E"/>
    <w:rsid w:val="003816E4"/>
    <w:rsid w:val="00384457"/>
    <w:rsid w:val="0039131E"/>
    <w:rsid w:val="00395869"/>
    <w:rsid w:val="003A04A6"/>
    <w:rsid w:val="003A14DB"/>
    <w:rsid w:val="003A2537"/>
    <w:rsid w:val="003A307B"/>
    <w:rsid w:val="003A5BBE"/>
    <w:rsid w:val="003A7759"/>
    <w:rsid w:val="003A7F6E"/>
    <w:rsid w:val="003B03EA"/>
    <w:rsid w:val="003C4989"/>
    <w:rsid w:val="003C5046"/>
    <w:rsid w:val="003C7C34"/>
    <w:rsid w:val="003D0D38"/>
    <w:rsid w:val="003D0E5F"/>
    <w:rsid w:val="003D0F37"/>
    <w:rsid w:val="003D5150"/>
    <w:rsid w:val="003E28A8"/>
    <w:rsid w:val="003F1C3A"/>
    <w:rsid w:val="00410968"/>
    <w:rsid w:val="00410FD0"/>
    <w:rsid w:val="00432C05"/>
    <w:rsid w:val="00441393"/>
    <w:rsid w:val="00447CF0"/>
    <w:rsid w:val="00450A99"/>
    <w:rsid w:val="004552A4"/>
    <w:rsid w:val="00456F10"/>
    <w:rsid w:val="00457F11"/>
    <w:rsid w:val="00464905"/>
    <w:rsid w:val="00474746"/>
    <w:rsid w:val="00477D62"/>
    <w:rsid w:val="00492A8D"/>
    <w:rsid w:val="004944C8"/>
    <w:rsid w:val="004A0EBF"/>
    <w:rsid w:val="004A4EC4"/>
    <w:rsid w:val="004B2BAC"/>
    <w:rsid w:val="004B3E69"/>
    <w:rsid w:val="004B7A06"/>
    <w:rsid w:val="004E0BBB"/>
    <w:rsid w:val="004E1D57"/>
    <w:rsid w:val="004E2F16"/>
    <w:rsid w:val="004F10D2"/>
    <w:rsid w:val="004F45AC"/>
    <w:rsid w:val="004F6196"/>
    <w:rsid w:val="00503044"/>
    <w:rsid w:val="00523666"/>
    <w:rsid w:val="00525922"/>
    <w:rsid w:val="00526234"/>
    <w:rsid w:val="00533187"/>
    <w:rsid w:val="0053692E"/>
    <w:rsid w:val="005378A6"/>
    <w:rsid w:val="00554790"/>
    <w:rsid w:val="00557434"/>
    <w:rsid w:val="00570A74"/>
    <w:rsid w:val="005805D2"/>
    <w:rsid w:val="00583FF1"/>
    <w:rsid w:val="005946A0"/>
    <w:rsid w:val="00595415"/>
    <w:rsid w:val="00597652"/>
    <w:rsid w:val="005A0703"/>
    <w:rsid w:val="005A080B"/>
    <w:rsid w:val="005A772E"/>
    <w:rsid w:val="005B12A5"/>
    <w:rsid w:val="005C161A"/>
    <w:rsid w:val="005C1BCB"/>
    <w:rsid w:val="005C2312"/>
    <w:rsid w:val="005C4735"/>
    <w:rsid w:val="005C5C63"/>
    <w:rsid w:val="005D03E9"/>
    <w:rsid w:val="005D304B"/>
    <w:rsid w:val="005D6E5D"/>
    <w:rsid w:val="005E3989"/>
    <w:rsid w:val="005E4659"/>
    <w:rsid w:val="005E657A"/>
    <w:rsid w:val="005F1386"/>
    <w:rsid w:val="005F17C2"/>
    <w:rsid w:val="005F1FA0"/>
    <w:rsid w:val="005F305E"/>
    <w:rsid w:val="00606B7F"/>
    <w:rsid w:val="006127AC"/>
    <w:rsid w:val="0061725E"/>
    <w:rsid w:val="00620857"/>
    <w:rsid w:val="00624494"/>
    <w:rsid w:val="00632A8D"/>
    <w:rsid w:val="00634A78"/>
    <w:rsid w:val="00642025"/>
    <w:rsid w:val="00646E87"/>
    <w:rsid w:val="0065107F"/>
    <w:rsid w:val="00660D66"/>
    <w:rsid w:val="006615D4"/>
    <w:rsid w:val="00661946"/>
    <w:rsid w:val="00666061"/>
    <w:rsid w:val="00667424"/>
    <w:rsid w:val="00667792"/>
    <w:rsid w:val="00671677"/>
    <w:rsid w:val="006750F2"/>
    <w:rsid w:val="006752D6"/>
    <w:rsid w:val="00675E02"/>
    <w:rsid w:val="00676985"/>
    <w:rsid w:val="00681346"/>
    <w:rsid w:val="0068553C"/>
    <w:rsid w:val="00685F34"/>
    <w:rsid w:val="00695656"/>
    <w:rsid w:val="006975A8"/>
    <w:rsid w:val="006A1012"/>
    <w:rsid w:val="006A6676"/>
    <w:rsid w:val="006C1376"/>
    <w:rsid w:val="006C48F9"/>
    <w:rsid w:val="006D7580"/>
    <w:rsid w:val="006E0E7D"/>
    <w:rsid w:val="006F1C14"/>
    <w:rsid w:val="006F5F54"/>
    <w:rsid w:val="006F793B"/>
    <w:rsid w:val="006F7B5A"/>
    <w:rsid w:val="00703A6A"/>
    <w:rsid w:val="00703F9D"/>
    <w:rsid w:val="007136A4"/>
    <w:rsid w:val="007145DD"/>
    <w:rsid w:val="00717ECA"/>
    <w:rsid w:val="00722236"/>
    <w:rsid w:val="0072737A"/>
    <w:rsid w:val="00727D8B"/>
    <w:rsid w:val="00731DEE"/>
    <w:rsid w:val="00732C99"/>
    <w:rsid w:val="00734BC6"/>
    <w:rsid w:val="00734C13"/>
    <w:rsid w:val="007541D3"/>
    <w:rsid w:val="007577D7"/>
    <w:rsid w:val="00762A4D"/>
    <w:rsid w:val="00762F04"/>
    <w:rsid w:val="00763271"/>
    <w:rsid w:val="007715E8"/>
    <w:rsid w:val="00776004"/>
    <w:rsid w:val="0078486B"/>
    <w:rsid w:val="00785A39"/>
    <w:rsid w:val="00787420"/>
    <w:rsid w:val="00787D8A"/>
    <w:rsid w:val="00790277"/>
    <w:rsid w:val="00791EBC"/>
    <w:rsid w:val="00793577"/>
    <w:rsid w:val="007A0318"/>
    <w:rsid w:val="007A446A"/>
    <w:rsid w:val="007A53A6"/>
    <w:rsid w:val="007A5DDB"/>
    <w:rsid w:val="007A6159"/>
    <w:rsid w:val="007B27E9"/>
    <w:rsid w:val="007B2C5B"/>
    <w:rsid w:val="007B2D11"/>
    <w:rsid w:val="007B4D09"/>
    <w:rsid w:val="007B6A93"/>
    <w:rsid w:val="007B7BEC"/>
    <w:rsid w:val="007D2107"/>
    <w:rsid w:val="007D5895"/>
    <w:rsid w:val="007D77AB"/>
    <w:rsid w:val="007E0D5B"/>
    <w:rsid w:val="007E28D0"/>
    <w:rsid w:val="007E30DF"/>
    <w:rsid w:val="007E4EFB"/>
    <w:rsid w:val="007E738A"/>
    <w:rsid w:val="007F7544"/>
    <w:rsid w:val="00800995"/>
    <w:rsid w:val="0081231A"/>
    <w:rsid w:val="008172F8"/>
    <w:rsid w:val="008326B2"/>
    <w:rsid w:val="00833A27"/>
    <w:rsid w:val="008466E3"/>
    <w:rsid w:val="00846831"/>
    <w:rsid w:val="008519F0"/>
    <w:rsid w:val="008535EB"/>
    <w:rsid w:val="00865532"/>
    <w:rsid w:val="00867686"/>
    <w:rsid w:val="008737D3"/>
    <w:rsid w:val="008747E0"/>
    <w:rsid w:val="00876841"/>
    <w:rsid w:val="00882B3C"/>
    <w:rsid w:val="0088783D"/>
    <w:rsid w:val="008972C3"/>
    <w:rsid w:val="008A2C03"/>
    <w:rsid w:val="008B5287"/>
    <w:rsid w:val="008B74ED"/>
    <w:rsid w:val="008C1A2C"/>
    <w:rsid w:val="008C2F08"/>
    <w:rsid w:val="008C33B5"/>
    <w:rsid w:val="008C6969"/>
    <w:rsid w:val="008D2AE6"/>
    <w:rsid w:val="008E1F69"/>
    <w:rsid w:val="008E72AA"/>
    <w:rsid w:val="008F38BB"/>
    <w:rsid w:val="008F57D8"/>
    <w:rsid w:val="00902834"/>
    <w:rsid w:val="00914E26"/>
    <w:rsid w:val="0091590F"/>
    <w:rsid w:val="00923B4D"/>
    <w:rsid w:val="009248FD"/>
    <w:rsid w:val="0092540C"/>
    <w:rsid w:val="00925E0F"/>
    <w:rsid w:val="00931A57"/>
    <w:rsid w:val="0093492E"/>
    <w:rsid w:val="009414E6"/>
    <w:rsid w:val="00944ABB"/>
    <w:rsid w:val="00952EC4"/>
    <w:rsid w:val="0095450F"/>
    <w:rsid w:val="00956901"/>
    <w:rsid w:val="00962EC1"/>
    <w:rsid w:val="009656F6"/>
    <w:rsid w:val="00971591"/>
    <w:rsid w:val="00974564"/>
    <w:rsid w:val="00974E99"/>
    <w:rsid w:val="009764FA"/>
    <w:rsid w:val="00980192"/>
    <w:rsid w:val="00982A22"/>
    <w:rsid w:val="009859CA"/>
    <w:rsid w:val="00994D97"/>
    <w:rsid w:val="009A07B7"/>
    <w:rsid w:val="009A12C8"/>
    <w:rsid w:val="009B1545"/>
    <w:rsid w:val="009B5023"/>
    <w:rsid w:val="009B58CA"/>
    <w:rsid w:val="009B785E"/>
    <w:rsid w:val="009C26F8"/>
    <w:rsid w:val="009C609E"/>
    <w:rsid w:val="009D1EC7"/>
    <w:rsid w:val="009D26AB"/>
    <w:rsid w:val="009E16EC"/>
    <w:rsid w:val="009E303D"/>
    <w:rsid w:val="009E433C"/>
    <w:rsid w:val="009E4A4D"/>
    <w:rsid w:val="009E6578"/>
    <w:rsid w:val="009F081F"/>
    <w:rsid w:val="00A056D1"/>
    <w:rsid w:val="00A06A3D"/>
    <w:rsid w:val="00A13E56"/>
    <w:rsid w:val="00A21174"/>
    <w:rsid w:val="00A227BF"/>
    <w:rsid w:val="00A24838"/>
    <w:rsid w:val="00A26CD1"/>
    <w:rsid w:val="00A2743E"/>
    <w:rsid w:val="00A30C33"/>
    <w:rsid w:val="00A31634"/>
    <w:rsid w:val="00A37AF6"/>
    <w:rsid w:val="00A4308C"/>
    <w:rsid w:val="00A44836"/>
    <w:rsid w:val="00A524B5"/>
    <w:rsid w:val="00A549B3"/>
    <w:rsid w:val="00A56184"/>
    <w:rsid w:val="00A60D67"/>
    <w:rsid w:val="00A66343"/>
    <w:rsid w:val="00A72ED7"/>
    <w:rsid w:val="00A8083F"/>
    <w:rsid w:val="00A90D86"/>
    <w:rsid w:val="00A91DBA"/>
    <w:rsid w:val="00A97900"/>
    <w:rsid w:val="00AA1D7A"/>
    <w:rsid w:val="00AA3E01"/>
    <w:rsid w:val="00AB0BFA"/>
    <w:rsid w:val="00AB3FBB"/>
    <w:rsid w:val="00AB608C"/>
    <w:rsid w:val="00AB6C6D"/>
    <w:rsid w:val="00AB76B7"/>
    <w:rsid w:val="00AC33A2"/>
    <w:rsid w:val="00AC3C16"/>
    <w:rsid w:val="00AD0CE4"/>
    <w:rsid w:val="00AE5F87"/>
    <w:rsid w:val="00AE65F1"/>
    <w:rsid w:val="00AE6BB4"/>
    <w:rsid w:val="00AE74AD"/>
    <w:rsid w:val="00AF159C"/>
    <w:rsid w:val="00B01873"/>
    <w:rsid w:val="00B07717"/>
    <w:rsid w:val="00B11ED5"/>
    <w:rsid w:val="00B17253"/>
    <w:rsid w:val="00B17472"/>
    <w:rsid w:val="00B2583D"/>
    <w:rsid w:val="00B31A41"/>
    <w:rsid w:val="00B40199"/>
    <w:rsid w:val="00B502FF"/>
    <w:rsid w:val="00B6040B"/>
    <w:rsid w:val="00B643DF"/>
    <w:rsid w:val="00B65300"/>
    <w:rsid w:val="00B67422"/>
    <w:rsid w:val="00B70BD4"/>
    <w:rsid w:val="00B728CD"/>
    <w:rsid w:val="00B73463"/>
    <w:rsid w:val="00B73578"/>
    <w:rsid w:val="00B82301"/>
    <w:rsid w:val="00B90123"/>
    <w:rsid w:val="00B9016D"/>
    <w:rsid w:val="00B91BA2"/>
    <w:rsid w:val="00B9380E"/>
    <w:rsid w:val="00BA0F98"/>
    <w:rsid w:val="00BA1517"/>
    <w:rsid w:val="00BA4BDD"/>
    <w:rsid w:val="00BA67FD"/>
    <w:rsid w:val="00BA7C48"/>
    <w:rsid w:val="00BB1575"/>
    <w:rsid w:val="00BB180C"/>
    <w:rsid w:val="00BC251F"/>
    <w:rsid w:val="00BC27F6"/>
    <w:rsid w:val="00BC39F4"/>
    <w:rsid w:val="00BC42B5"/>
    <w:rsid w:val="00BD1587"/>
    <w:rsid w:val="00BD7EE1"/>
    <w:rsid w:val="00BE178F"/>
    <w:rsid w:val="00BE2180"/>
    <w:rsid w:val="00BE34E8"/>
    <w:rsid w:val="00BE5568"/>
    <w:rsid w:val="00BF1358"/>
    <w:rsid w:val="00BF708C"/>
    <w:rsid w:val="00C0106D"/>
    <w:rsid w:val="00C03DEF"/>
    <w:rsid w:val="00C133BE"/>
    <w:rsid w:val="00C222B4"/>
    <w:rsid w:val="00C262E4"/>
    <w:rsid w:val="00C33E20"/>
    <w:rsid w:val="00C35CF6"/>
    <w:rsid w:val="00C3725B"/>
    <w:rsid w:val="00C438FD"/>
    <w:rsid w:val="00C533EC"/>
    <w:rsid w:val="00C5470E"/>
    <w:rsid w:val="00C55EFB"/>
    <w:rsid w:val="00C56585"/>
    <w:rsid w:val="00C56B3F"/>
    <w:rsid w:val="00C67D47"/>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B06AC"/>
    <w:rsid w:val="00CB26C4"/>
    <w:rsid w:val="00CB3D51"/>
    <w:rsid w:val="00CB7B7C"/>
    <w:rsid w:val="00CC08BA"/>
    <w:rsid w:val="00CC35EF"/>
    <w:rsid w:val="00CC5048"/>
    <w:rsid w:val="00CC6246"/>
    <w:rsid w:val="00CE5E46"/>
    <w:rsid w:val="00CF49CC"/>
    <w:rsid w:val="00D026DC"/>
    <w:rsid w:val="00D04F0B"/>
    <w:rsid w:val="00D119B2"/>
    <w:rsid w:val="00D1463A"/>
    <w:rsid w:val="00D32DDF"/>
    <w:rsid w:val="00D3700C"/>
    <w:rsid w:val="00D434D3"/>
    <w:rsid w:val="00D6252F"/>
    <w:rsid w:val="00D638E0"/>
    <w:rsid w:val="00D653B1"/>
    <w:rsid w:val="00D74AE1"/>
    <w:rsid w:val="00D75D42"/>
    <w:rsid w:val="00D80B20"/>
    <w:rsid w:val="00D865A8"/>
    <w:rsid w:val="00D87BE5"/>
    <w:rsid w:val="00D9012A"/>
    <w:rsid w:val="00D92C2D"/>
    <w:rsid w:val="00D9361E"/>
    <w:rsid w:val="00DA17CD"/>
    <w:rsid w:val="00DB1AAA"/>
    <w:rsid w:val="00DB25B3"/>
    <w:rsid w:val="00DB32F7"/>
    <w:rsid w:val="00DB71CF"/>
    <w:rsid w:val="00DD260B"/>
    <w:rsid w:val="00DE0893"/>
    <w:rsid w:val="00DE2814"/>
    <w:rsid w:val="00DE6796"/>
    <w:rsid w:val="00DF5937"/>
    <w:rsid w:val="00E01272"/>
    <w:rsid w:val="00E03067"/>
    <w:rsid w:val="00E03846"/>
    <w:rsid w:val="00E043D2"/>
    <w:rsid w:val="00E16EB4"/>
    <w:rsid w:val="00E209FC"/>
    <w:rsid w:val="00E20A7D"/>
    <w:rsid w:val="00E21A27"/>
    <w:rsid w:val="00E27A2F"/>
    <w:rsid w:val="00E416E9"/>
    <w:rsid w:val="00E42A94"/>
    <w:rsid w:val="00E458BF"/>
    <w:rsid w:val="00E54BFB"/>
    <w:rsid w:val="00E54CD7"/>
    <w:rsid w:val="00E61C46"/>
    <w:rsid w:val="00E62830"/>
    <w:rsid w:val="00E706E7"/>
    <w:rsid w:val="00E750EA"/>
    <w:rsid w:val="00E84229"/>
    <w:rsid w:val="00E84965"/>
    <w:rsid w:val="00E90E4E"/>
    <w:rsid w:val="00E9391E"/>
    <w:rsid w:val="00E953F4"/>
    <w:rsid w:val="00EA1052"/>
    <w:rsid w:val="00EA218F"/>
    <w:rsid w:val="00EA4F29"/>
    <w:rsid w:val="00EA5B27"/>
    <w:rsid w:val="00EA5F83"/>
    <w:rsid w:val="00EA6F9D"/>
    <w:rsid w:val="00EA7413"/>
    <w:rsid w:val="00EB2A5B"/>
    <w:rsid w:val="00EB6F3C"/>
    <w:rsid w:val="00EC0E59"/>
    <w:rsid w:val="00EC1E2C"/>
    <w:rsid w:val="00EC2B9A"/>
    <w:rsid w:val="00EC3723"/>
    <w:rsid w:val="00EC568A"/>
    <w:rsid w:val="00EC7C87"/>
    <w:rsid w:val="00ED030E"/>
    <w:rsid w:val="00ED2A8D"/>
    <w:rsid w:val="00EE54CB"/>
    <w:rsid w:val="00EE6338"/>
    <w:rsid w:val="00EE6424"/>
    <w:rsid w:val="00EF1C54"/>
    <w:rsid w:val="00EF404B"/>
    <w:rsid w:val="00F00376"/>
    <w:rsid w:val="00F01F0C"/>
    <w:rsid w:val="00F02A5A"/>
    <w:rsid w:val="00F07189"/>
    <w:rsid w:val="00F11368"/>
    <w:rsid w:val="00F1544B"/>
    <w:rsid w:val="00F157E2"/>
    <w:rsid w:val="00F259E2"/>
    <w:rsid w:val="00F463E1"/>
    <w:rsid w:val="00F527AC"/>
    <w:rsid w:val="00F61D83"/>
    <w:rsid w:val="00F63738"/>
    <w:rsid w:val="00F64B0D"/>
    <w:rsid w:val="00F65DD1"/>
    <w:rsid w:val="00F67B76"/>
    <w:rsid w:val="00F707B3"/>
    <w:rsid w:val="00F70CB7"/>
    <w:rsid w:val="00F70F67"/>
    <w:rsid w:val="00F71135"/>
    <w:rsid w:val="00F73BC2"/>
    <w:rsid w:val="00F74309"/>
    <w:rsid w:val="00F76BCC"/>
    <w:rsid w:val="00F85DBA"/>
    <w:rsid w:val="00F90461"/>
    <w:rsid w:val="00F904E0"/>
    <w:rsid w:val="00FA1D85"/>
    <w:rsid w:val="00FA1F27"/>
    <w:rsid w:val="00FA370D"/>
    <w:rsid w:val="00FC378B"/>
    <w:rsid w:val="00FC3977"/>
    <w:rsid w:val="00FD0F83"/>
    <w:rsid w:val="00FD2566"/>
    <w:rsid w:val="00FD2F16"/>
    <w:rsid w:val="00FD3ED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026DC"/>
    <w:pPr>
      <w:spacing w:after="0" w:line="216" w:lineRule="atLeast"/>
    </w:pPr>
    <w:rPr>
      <w:sz w:val="18"/>
      <w:lang w:val="en-GB"/>
    </w:rPr>
  </w:style>
  <w:style w:type="paragraph" w:styleId="Heading1">
    <w:name w:val="heading 1"/>
    <w:basedOn w:val="Normal"/>
    <w:next w:val="Heading1separatationline"/>
    <w:link w:val="Heading1Char"/>
    <w:uiPriority w:val="9"/>
    <w:qFormat/>
    <w:rsid w:val="00D026DC"/>
    <w:pPr>
      <w:keepNext/>
      <w:keepLines/>
      <w:numPr>
        <w:numId w:val="27"/>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
    <w:qFormat/>
    <w:rsid w:val="00410968"/>
    <w:pPr>
      <w:keepNext/>
      <w:keepLines/>
      <w:numPr>
        <w:ilvl w:val="1"/>
        <w:numId w:val="27"/>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uiPriority w:val="9"/>
    <w:qFormat/>
    <w:rsid w:val="00D026DC"/>
    <w:pPr>
      <w:keepNext/>
      <w:keepLines/>
      <w:numPr>
        <w:ilvl w:val="2"/>
        <w:numId w:val="27"/>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
    <w:qFormat/>
    <w:rsid w:val="00D026DC"/>
    <w:pPr>
      <w:keepNext/>
      <w:keepLines/>
      <w:numPr>
        <w:ilvl w:val="3"/>
        <w:numId w:val="27"/>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uiPriority w:val="9"/>
    <w:qFormat/>
    <w:rsid w:val="00D026D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D026D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D026D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D026D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D026D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D026DC"/>
    <w:pPr>
      <w:spacing w:after="0" w:line="240" w:lineRule="exact"/>
    </w:pPr>
    <w:rPr>
      <w:sz w:val="20"/>
      <w:lang w:val="en-GB"/>
    </w:rPr>
  </w:style>
  <w:style w:type="character" w:customStyle="1" w:styleId="HeaderChar">
    <w:name w:val="Header Char"/>
    <w:basedOn w:val="DefaultParagraphFont"/>
    <w:link w:val="Header"/>
    <w:uiPriority w:val="99"/>
    <w:rsid w:val="00D026DC"/>
    <w:rPr>
      <w:sz w:val="20"/>
      <w:lang w:val="en-GB"/>
    </w:rPr>
  </w:style>
  <w:style w:type="paragraph" w:styleId="Footer">
    <w:name w:val="footer"/>
    <w:link w:val="FooterChar"/>
    <w:uiPriority w:val="99"/>
    <w:rsid w:val="00D026DC"/>
    <w:pPr>
      <w:spacing w:after="0" w:line="240" w:lineRule="exact"/>
    </w:pPr>
    <w:rPr>
      <w:sz w:val="20"/>
      <w:lang w:val="en-GB"/>
    </w:rPr>
  </w:style>
  <w:style w:type="character" w:customStyle="1" w:styleId="FooterChar">
    <w:name w:val="Footer Char"/>
    <w:basedOn w:val="DefaultParagraphFont"/>
    <w:link w:val="Footer"/>
    <w:uiPriority w:val="99"/>
    <w:rsid w:val="00D026DC"/>
    <w:rPr>
      <w:sz w:val="20"/>
      <w:lang w:val="en-GB"/>
    </w:rPr>
  </w:style>
  <w:style w:type="paragraph" w:styleId="BalloonText">
    <w:name w:val="Balloon Text"/>
    <w:basedOn w:val="Normal"/>
    <w:link w:val="BalloonTextChar"/>
    <w:uiPriority w:val="99"/>
    <w:rsid w:val="00D026D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D026DC"/>
    <w:rPr>
      <w:rFonts w:ascii="Tahoma" w:hAnsi="Tahoma" w:cs="Tahoma"/>
      <w:sz w:val="16"/>
      <w:szCs w:val="16"/>
      <w:lang w:val="en-GB"/>
    </w:rPr>
  </w:style>
  <w:style w:type="table" w:styleId="TableGrid">
    <w:name w:val="Table Grid"/>
    <w:basedOn w:val="TableNormal"/>
    <w:rsid w:val="00D0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D026DC"/>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
    <w:rsid w:val="00D026DC"/>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
    <w:rsid w:val="0041096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
    <w:rsid w:val="00D026DC"/>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D026DC"/>
    <w:pPr>
      <w:ind w:left="360" w:hanging="360"/>
      <w:contextualSpacing/>
    </w:pPr>
    <w:rPr>
      <w:sz w:val="22"/>
    </w:rPr>
  </w:style>
  <w:style w:type="character" w:customStyle="1" w:styleId="Heading4Char">
    <w:name w:val="Heading 4 Char"/>
    <w:basedOn w:val="DefaultParagraphFont"/>
    <w:link w:val="Heading4"/>
    <w:uiPriority w:val="9"/>
    <w:rsid w:val="00D026DC"/>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uiPriority w:val="9"/>
    <w:rsid w:val="00D026D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D026D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D026D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D026D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D026D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D026DC"/>
    <w:pPr>
      <w:numPr>
        <w:numId w:val="22"/>
      </w:numPr>
      <w:spacing w:after="120"/>
    </w:pPr>
    <w:rPr>
      <w:color w:val="000000" w:themeColor="text1"/>
      <w:sz w:val="22"/>
    </w:rPr>
  </w:style>
  <w:style w:type="paragraph" w:customStyle="1" w:styleId="Bullet2">
    <w:name w:val="Bullet 2"/>
    <w:basedOn w:val="Normal"/>
    <w:link w:val="Bullet2Char"/>
    <w:qFormat/>
    <w:rsid w:val="00D026DC"/>
    <w:pPr>
      <w:numPr>
        <w:numId w:val="23"/>
      </w:numPr>
      <w:spacing w:after="120"/>
    </w:pPr>
    <w:rPr>
      <w:color w:val="000000" w:themeColor="text1"/>
      <w:sz w:val="22"/>
    </w:rPr>
  </w:style>
  <w:style w:type="paragraph" w:customStyle="1" w:styleId="Heading1separatationline">
    <w:name w:val="Heading 1 separatation line"/>
    <w:basedOn w:val="Normal"/>
    <w:next w:val="BodyText"/>
    <w:rsid w:val="00D026DC"/>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D026D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D026DC"/>
    <w:pPr>
      <w:spacing w:line="180" w:lineRule="exact"/>
      <w:jc w:val="right"/>
    </w:pPr>
    <w:rPr>
      <w:color w:val="00558C" w:themeColor="accent1"/>
    </w:rPr>
  </w:style>
  <w:style w:type="paragraph" w:customStyle="1" w:styleId="Editionnumber">
    <w:name w:val="Edition number"/>
    <w:basedOn w:val="Normal"/>
    <w:rsid w:val="00D026DC"/>
    <w:rPr>
      <w:b/>
      <w:color w:val="00558C" w:themeColor="accent1"/>
      <w:sz w:val="50"/>
      <w:szCs w:val="50"/>
    </w:rPr>
  </w:style>
  <w:style w:type="paragraph" w:customStyle="1" w:styleId="Editionnumber-footer">
    <w:name w:val="Edition number - footer"/>
    <w:basedOn w:val="Footer"/>
    <w:next w:val="NoSpacing"/>
    <w:rsid w:val="00D026D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D026D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26DC"/>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D026D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D026DC"/>
    <w:rPr>
      <w:color w:val="00558C" w:themeColor="accent1"/>
      <w:u w:val="single"/>
    </w:rPr>
  </w:style>
  <w:style w:type="paragraph" w:styleId="ListNumber3">
    <w:name w:val="List Number 3"/>
    <w:basedOn w:val="Normal"/>
    <w:uiPriority w:val="99"/>
    <w:unhideWhenUsed/>
    <w:rsid w:val="00D026DC"/>
    <w:pPr>
      <w:contextualSpacing/>
    </w:pPr>
  </w:style>
  <w:style w:type="paragraph" w:styleId="TableofFigures">
    <w:name w:val="table of figures"/>
    <w:basedOn w:val="Normal"/>
    <w:next w:val="Normal"/>
    <w:uiPriority w:val="99"/>
    <w:rsid w:val="00D026DC"/>
    <w:pPr>
      <w:tabs>
        <w:tab w:val="right" w:leader="dot" w:pos="9781"/>
      </w:tabs>
      <w:spacing w:after="60"/>
      <w:ind w:left="1276" w:right="424" w:hanging="1276"/>
    </w:pPr>
    <w:rPr>
      <w:i/>
      <w:sz w:val="22"/>
    </w:rPr>
  </w:style>
  <w:style w:type="paragraph" w:customStyle="1" w:styleId="Tabletext">
    <w:name w:val="Table text"/>
    <w:basedOn w:val="Normal"/>
    <w:qFormat/>
    <w:rsid w:val="00D026DC"/>
    <w:pPr>
      <w:spacing w:before="60" w:after="60"/>
      <w:ind w:left="113" w:right="113"/>
    </w:pPr>
    <w:rPr>
      <w:color w:val="000000" w:themeColor="text1"/>
      <w:sz w:val="20"/>
    </w:rPr>
  </w:style>
  <w:style w:type="paragraph" w:customStyle="1" w:styleId="Tabletexttitle">
    <w:name w:val="Table text title"/>
    <w:basedOn w:val="Tabletext"/>
    <w:rsid w:val="00D026DC"/>
    <w:rPr>
      <w:b/>
      <w:color w:val="009FE3" w:themeColor="accent2"/>
    </w:rPr>
  </w:style>
  <w:style w:type="table" w:styleId="MediumShading1">
    <w:name w:val="Medium Shading 1"/>
    <w:basedOn w:val="TableNormal"/>
    <w:uiPriority w:val="63"/>
    <w:rsid w:val="00D026D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aliases w:val="Caption E2"/>
    <w:basedOn w:val="Normal"/>
    <w:next w:val="Normal"/>
    <w:qFormat/>
    <w:rsid w:val="00D026DC"/>
    <w:rPr>
      <w:b/>
      <w:bCs/>
      <w:i/>
      <w:color w:val="575756"/>
      <w:sz w:val="22"/>
      <w:u w:val="single"/>
    </w:rPr>
  </w:style>
  <w:style w:type="paragraph" w:styleId="TOC3">
    <w:name w:val="toc 3"/>
    <w:basedOn w:val="Normal"/>
    <w:next w:val="Normal"/>
    <w:uiPriority w:val="39"/>
    <w:unhideWhenUsed/>
    <w:rsid w:val="00D026DC"/>
    <w:pPr>
      <w:spacing w:after="60"/>
      <w:ind w:left="1134" w:hanging="709"/>
    </w:pPr>
  </w:style>
  <w:style w:type="paragraph" w:customStyle="1" w:styleId="Listatext">
    <w:name w:val="List a text"/>
    <w:basedOn w:val="Normal"/>
    <w:qFormat/>
    <w:rsid w:val="00D026DC"/>
    <w:pPr>
      <w:spacing w:after="120"/>
      <w:ind w:left="1134"/>
    </w:pPr>
    <w:rPr>
      <w:sz w:val="22"/>
    </w:rPr>
  </w:style>
  <w:style w:type="character" w:customStyle="1" w:styleId="Bullet2Char">
    <w:name w:val="Bullet 2 Char"/>
    <w:basedOn w:val="DefaultParagraphFont"/>
    <w:link w:val="Bullet2"/>
    <w:rsid w:val="00D026DC"/>
    <w:rPr>
      <w:color w:val="000000" w:themeColor="text1"/>
      <w:lang w:val="en-GB"/>
    </w:rPr>
  </w:style>
  <w:style w:type="paragraph" w:customStyle="1" w:styleId="AppendixHead1">
    <w:name w:val="Appendix Head 1"/>
    <w:basedOn w:val="Normal"/>
    <w:next w:val="Heading1separatationline"/>
    <w:rsid w:val="00D026DC"/>
    <w:pPr>
      <w:numPr>
        <w:numId w:val="20"/>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D026DC"/>
    <w:pPr>
      <w:numPr>
        <w:ilvl w:val="1"/>
        <w:numId w:val="20"/>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D026DC"/>
    <w:pPr>
      <w:numPr>
        <w:ilvl w:val="2"/>
        <w:numId w:val="20"/>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D026DC"/>
    <w:pPr>
      <w:numPr>
        <w:ilvl w:val="3"/>
        <w:numId w:val="20"/>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D026DC"/>
    <w:pPr>
      <w:numPr>
        <w:numId w:val="3"/>
      </w:numPr>
      <w:spacing w:after="360"/>
      <w:ind w:left="1418"/>
    </w:pPr>
    <w:rPr>
      <w:b/>
      <w:i/>
      <w:caps/>
      <w:color w:val="407EC9"/>
      <w:sz w:val="28"/>
      <w:u w:val="single"/>
    </w:rPr>
  </w:style>
  <w:style w:type="character" w:customStyle="1" w:styleId="AnnexChar">
    <w:name w:val="Annex Char"/>
    <w:basedOn w:val="DefaultParagraphFont"/>
    <w:link w:val="Annex"/>
    <w:rsid w:val="00D026DC"/>
    <w:rPr>
      <w:b/>
      <w:i/>
      <w:caps/>
      <w:color w:val="407EC9"/>
      <w:sz w:val="28"/>
      <w:u w:val="single"/>
      <w:lang w:val="en-GB"/>
    </w:rPr>
  </w:style>
  <w:style w:type="paragraph" w:customStyle="1" w:styleId="AnnexAHead1">
    <w:name w:val="Annex A Head 1"/>
    <w:basedOn w:val="Normal"/>
    <w:next w:val="Heading1separatationline"/>
    <w:rsid w:val="00D026DC"/>
    <w:pPr>
      <w:numPr>
        <w:numId w:val="4"/>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D026DC"/>
    <w:pPr>
      <w:numPr>
        <w:ilvl w:val="1"/>
        <w:numId w:val="4"/>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D026DC"/>
    <w:pPr>
      <w:spacing w:after="120"/>
    </w:pPr>
    <w:rPr>
      <w:sz w:val="22"/>
    </w:rPr>
  </w:style>
  <w:style w:type="character" w:customStyle="1" w:styleId="BodyTextChar">
    <w:name w:val="Body Text Char"/>
    <w:basedOn w:val="DefaultParagraphFont"/>
    <w:link w:val="BodyText"/>
    <w:rsid w:val="00D026DC"/>
    <w:rPr>
      <w:lang w:val="en-GB"/>
    </w:rPr>
  </w:style>
  <w:style w:type="paragraph" w:customStyle="1" w:styleId="AnnexAHead3">
    <w:name w:val="Annex A Head 3"/>
    <w:basedOn w:val="Normal"/>
    <w:next w:val="BodyText"/>
    <w:rsid w:val="00D026DC"/>
    <w:pPr>
      <w:numPr>
        <w:ilvl w:val="2"/>
        <w:numId w:val="4"/>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D026DC"/>
    <w:pPr>
      <w:numPr>
        <w:ilvl w:val="3"/>
        <w:numId w:val="4"/>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D026DC"/>
    <w:rPr>
      <w:noProof w:val="0"/>
      <w:sz w:val="18"/>
      <w:szCs w:val="18"/>
      <w:lang w:val="en-GB"/>
    </w:rPr>
  </w:style>
  <w:style w:type="paragraph" w:styleId="CommentText">
    <w:name w:val="annotation text"/>
    <w:basedOn w:val="Normal"/>
    <w:link w:val="CommentTextChar"/>
    <w:unhideWhenUsed/>
    <w:rsid w:val="00D026DC"/>
    <w:pPr>
      <w:spacing w:line="240" w:lineRule="auto"/>
    </w:pPr>
    <w:rPr>
      <w:sz w:val="24"/>
      <w:szCs w:val="24"/>
    </w:rPr>
  </w:style>
  <w:style w:type="character" w:customStyle="1" w:styleId="CommentTextChar">
    <w:name w:val="Comment Text Char"/>
    <w:basedOn w:val="DefaultParagraphFont"/>
    <w:link w:val="CommentText"/>
    <w:rsid w:val="00D026DC"/>
    <w:rPr>
      <w:sz w:val="24"/>
      <w:szCs w:val="24"/>
      <w:lang w:val="en-GB"/>
    </w:rPr>
  </w:style>
  <w:style w:type="paragraph" w:styleId="CommentSubject">
    <w:name w:val="annotation subject"/>
    <w:basedOn w:val="CommentText"/>
    <w:next w:val="CommentText"/>
    <w:link w:val="CommentSubjectChar"/>
    <w:uiPriority w:val="99"/>
    <w:unhideWhenUsed/>
    <w:rsid w:val="00D026DC"/>
    <w:rPr>
      <w:b/>
      <w:bCs/>
      <w:sz w:val="20"/>
      <w:szCs w:val="20"/>
    </w:rPr>
  </w:style>
  <w:style w:type="character" w:customStyle="1" w:styleId="CommentSubjectChar">
    <w:name w:val="Comment Subject Char"/>
    <w:basedOn w:val="CommentTextChar"/>
    <w:link w:val="CommentSubject"/>
    <w:uiPriority w:val="99"/>
    <w:rsid w:val="00D026DC"/>
    <w:rPr>
      <w:b/>
      <w:bCs/>
      <w:sz w:val="20"/>
      <w:szCs w:val="20"/>
      <w:lang w:val="en-GB"/>
    </w:rPr>
  </w:style>
  <w:style w:type="paragraph" w:styleId="BodyTextIndent3">
    <w:name w:val="Body Text Indent 3"/>
    <w:basedOn w:val="Normal"/>
    <w:link w:val="BodyTextIndent3Char"/>
    <w:unhideWhenUsed/>
    <w:rsid w:val="00D026DC"/>
    <w:pPr>
      <w:spacing w:after="120"/>
      <w:ind w:left="360"/>
    </w:pPr>
    <w:rPr>
      <w:sz w:val="16"/>
      <w:szCs w:val="16"/>
    </w:rPr>
  </w:style>
  <w:style w:type="character" w:customStyle="1" w:styleId="BodyTextIndent3Char">
    <w:name w:val="Body Text Indent 3 Char"/>
    <w:basedOn w:val="DefaultParagraphFont"/>
    <w:link w:val="BodyTextIndent3"/>
    <w:rsid w:val="00D026DC"/>
    <w:rPr>
      <w:sz w:val="16"/>
      <w:szCs w:val="16"/>
      <w:lang w:val="en-GB"/>
    </w:rPr>
  </w:style>
  <w:style w:type="paragraph" w:customStyle="1" w:styleId="InsetList">
    <w:name w:val="Inset List"/>
    <w:basedOn w:val="Normal"/>
    <w:rsid w:val="00D026DC"/>
    <w:pPr>
      <w:numPr>
        <w:numId w:val="28"/>
      </w:numPr>
      <w:spacing w:after="120"/>
      <w:jc w:val="both"/>
    </w:pPr>
    <w:rPr>
      <w:sz w:val="22"/>
    </w:rPr>
  </w:style>
  <w:style w:type="paragraph" w:customStyle="1" w:styleId="ListofFigures">
    <w:name w:val="List of Figures"/>
    <w:basedOn w:val="Normal"/>
    <w:next w:val="Normal"/>
    <w:rsid w:val="00D026DC"/>
    <w:pPr>
      <w:spacing w:after="240" w:line="480" w:lineRule="atLeast"/>
    </w:pPr>
    <w:rPr>
      <w:b/>
      <w:color w:val="009FE3" w:themeColor="accent2"/>
      <w:sz w:val="40"/>
      <w:szCs w:val="40"/>
    </w:rPr>
  </w:style>
  <w:style w:type="paragraph" w:customStyle="1" w:styleId="Reference">
    <w:name w:val="Reference"/>
    <w:basedOn w:val="Normal"/>
    <w:qFormat/>
    <w:rsid w:val="00D026DC"/>
    <w:pPr>
      <w:numPr>
        <w:numId w:val="31"/>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D026DC"/>
    <w:pPr>
      <w:numPr>
        <w:numId w:val="32"/>
      </w:numPr>
      <w:tabs>
        <w:tab w:val="left" w:pos="851"/>
      </w:tabs>
      <w:spacing w:after="240"/>
    </w:pPr>
  </w:style>
  <w:style w:type="paragraph" w:styleId="ListNumber">
    <w:name w:val="List Number"/>
    <w:basedOn w:val="Normal"/>
    <w:rsid w:val="00D026DC"/>
    <w:pPr>
      <w:numPr>
        <w:numId w:val="30"/>
      </w:numPr>
      <w:contextualSpacing/>
    </w:pPr>
  </w:style>
  <w:style w:type="paragraph" w:styleId="TOC4">
    <w:name w:val="toc 4"/>
    <w:basedOn w:val="Normal"/>
    <w:next w:val="Normal"/>
    <w:autoRedefine/>
    <w:uiPriority w:val="39"/>
    <w:unhideWhenUsed/>
    <w:rsid w:val="00D026DC"/>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D026DC"/>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D026DC"/>
    <w:rPr>
      <w:sz w:val="18"/>
      <w:szCs w:val="24"/>
      <w:vertAlign w:val="superscript"/>
      <w:lang w:val="en-GB"/>
    </w:rPr>
  </w:style>
  <w:style w:type="character" w:styleId="FootnoteReference">
    <w:name w:val="footnote reference"/>
    <w:uiPriority w:val="99"/>
    <w:rsid w:val="00D026DC"/>
    <w:rPr>
      <w:vertAlign w:val="superscript"/>
    </w:rPr>
  </w:style>
  <w:style w:type="character" w:styleId="PageNumber">
    <w:name w:val="page number"/>
    <w:rsid w:val="00D026DC"/>
    <w:rPr>
      <w:rFonts w:asciiTheme="minorHAnsi" w:hAnsiTheme="minorHAnsi"/>
      <w:sz w:val="15"/>
    </w:rPr>
  </w:style>
  <w:style w:type="paragraph" w:customStyle="1" w:styleId="Footereditionno">
    <w:name w:val="Footer edition no."/>
    <w:basedOn w:val="Normal"/>
    <w:rsid w:val="00D026DC"/>
    <w:pPr>
      <w:tabs>
        <w:tab w:val="right" w:pos="10206"/>
      </w:tabs>
    </w:pPr>
    <w:rPr>
      <w:b/>
      <w:color w:val="00558C"/>
      <w:sz w:val="15"/>
    </w:rPr>
  </w:style>
  <w:style w:type="paragraph" w:customStyle="1" w:styleId="Lista">
    <w:name w:val="List a"/>
    <w:basedOn w:val="Normal"/>
    <w:qFormat/>
    <w:rsid w:val="00D026DC"/>
    <w:pPr>
      <w:numPr>
        <w:ilvl w:val="1"/>
        <w:numId w:val="2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D026DC"/>
    <w:pPr>
      <w:numPr>
        <w:numId w:val="21"/>
      </w:numPr>
    </w:pPr>
  </w:style>
  <w:style w:type="paragraph" w:styleId="TOC5">
    <w:name w:val="toc 5"/>
    <w:basedOn w:val="Normal"/>
    <w:next w:val="Normal"/>
    <w:autoRedefine/>
    <w:uiPriority w:val="39"/>
    <w:rsid w:val="00D026DC"/>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D026D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D026D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D026D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D026D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26DC"/>
    <w:pPr>
      <w:numPr>
        <w:ilvl w:val="2"/>
        <w:numId w:val="29"/>
      </w:numPr>
      <w:spacing w:after="120"/>
    </w:pPr>
    <w:rPr>
      <w:sz w:val="20"/>
    </w:rPr>
  </w:style>
  <w:style w:type="paragraph" w:customStyle="1" w:styleId="Listitext">
    <w:name w:val="List i text"/>
    <w:basedOn w:val="Normal"/>
    <w:rsid w:val="00D026DC"/>
    <w:pPr>
      <w:ind w:left="2268" w:hanging="567"/>
    </w:pPr>
    <w:rPr>
      <w:sz w:val="20"/>
    </w:rPr>
  </w:style>
  <w:style w:type="paragraph" w:customStyle="1" w:styleId="Bullet1text">
    <w:name w:val="Bullet 1 text"/>
    <w:basedOn w:val="Normal"/>
    <w:qFormat/>
    <w:rsid w:val="00D026DC"/>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D026DC"/>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026DC"/>
    <w:pPr>
      <w:numPr>
        <w:numId w:val="24"/>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D026D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26DC"/>
    <w:pPr>
      <w:numPr>
        <w:numId w:val="2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26DC"/>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D026D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026DC"/>
    <w:rPr>
      <w:rFonts w:ascii="Tahoma" w:eastAsia="Times New Roman" w:hAnsi="Tahoma" w:cs="Times New Roman"/>
      <w:sz w:val="20"/>
      <w:szCs w:val="24"/>
      <w:shd w:val="clear" w:color="auto" w:fill="000080"/>
      <w:lang w:val="de-DE" w:eastAsia="de-DE"/>
    </w:rPr>
  </w:style>
  <w:style w:type="character" w:styleId="FollowedHyperlink">
    <w:name w:val="FollowedHyperlink"/>
    <w:rsid w:val="00D026DC"/>
    <w:rPr>
      <w:color w:val="800080"/>
      <w:u w:val="single"/>
    </w:rPr>
  </w:style>
  <w:style w:type="paragraph" w:styleId="NormalWeb">
    <w:name w:val="Normal (Web)"/>
    <w:basedOn w:val="Normal"/>
    <w:uiPriority w:val="99"/>
    <w:rsid w:val="00D026D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D026DC"/>
    <w:pPr>
      <w:tabs>
        <w:tab w:val="left" w:pos="1134"/>
        <w:tab w:val="right" w:pos="9781"/>
      </w:tabs>
    </w:pPr>
  </w:style>
  <w:style w:type="character" w:styleId="Emphasis">
    <w:name w:val="Emphasis"/>
    <w:uiPriority w:val="20"/>
    <w:qFormat/>
    <w:rsid w:val="00D026DC"/>
    <w:rPr>
      <w:i/>
      <w:iCs/>
    </w:rPr>
  </w:style>
  <w:style w:type="character" w:styleId="HTMLCite">
    <w:name w:val="HTML Cite"/>
    <w:rsid w:val="00D026DC"/>
    <w:rPr>
      <w:i/>
      <w:iCs/>
    </w:rPr>
  </w:style>
  <w:style w:type="paragraph" w:customStyle="1" w:styleId="equation">
    <w:name w:val="equation"/>
    <w:basedOn w:val="Normal"/>
    <w:next w:val="BodyText"/>
    <w:rsid w:val="00D026DC"/>
    <w:pPr>
      <w:keepNext/>
      <w:spacing w:after="120" w:line="240" w:lineRule="auto"/>
    </w:pPr>
    <w:rPr>
      <w:rFonts w:eastAsia="Times New Roman" w:cs="Times New Roman"/>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D026D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D026D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D026D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D026DC"/>
    <w:pPr>
      <w:numPr>
        <w:numId w:val="33"/>
      </w:numPr>
    </w:pPr>
    <w:rPr>
      <w:sz w:val="20"/>
    </w:rPr>
  </w:style>
  <w:style w:type="paragraph" w:customStyle="1" w:styleId="Textedesaisie">
    <w:name w:val="Texte de saisie"/>
    <w:basedOn w:val="Normal"/>
    <w:link w:val="TextedesaisieCar"/>
    <w:rsid w:val="00D026DC"/>
    <w:rPr>
      <w:color w:val="000000" w:themeColor="text1"/>
      <w:sz w:val="22"/>
    </w:rPr>
  </w:style>
  <w:style w:type="character" w:customStyle="1" w:styleId="TextedesaisieCar">
    <w:name w:val="Texte de saisie Car"/>
    <w:basedOn w:val="DefaultParagraphFont"/>
    <w:link w:val="Textedesaisie"/>
    <w:rsid w:val="00D026DC"/>
    <w:rPr>
      <w:color w:val="000000" w:themeColor="text1"/>
      <w:lang w:val="en-GB"/>
    </w:rPr>
  </w:style>
  <w:style w:type="paragraph" w:customStyle="1" w:styleId="AnnexTablecaption">
    <w:name w:val="Annex Table caption"/>
    <w:basedOn w:val="Tablecaption"/>
    <w:next w:val="Normal"/>
    <w:rsid w:val="00D026DC"/>
    <w:pPr>
      <w:ind w:left="851" w:hanging="851"/>
    </w:pPr>
  </w:style>
  <w:style w:type="paragraph" w:customStyle="1" w:styleId="Figurecaption">
    <w:name w:val="Figure caption"/>
    <w:basedOn w:val="Caption"/>
    <w:next w:val="Normal"/>
    <w:qFormat/>
    <w:rsid w:val="00D026DC"/>
    <w:pPr>
      <w:numPr>
        <w:numId w:val="26"/>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D026DC"/>
    <w:pPr>
      <w:numPr>
        <w:numId w:val="5"/>
      </w:numPr>
    </w:pPr>
  </w:style>
  <w:style w:type="paragraph" w:styleId="NoSpacing">
    <w:name w:val="No Spacing"/>
    <w:aliases w:val="E2 condensed"/>
    <w:uiPriority w:val="1"/>
    <w:qFormat/>
    <w:rsid w:val="00D026DC"/>
    <w:pPr>
      <w:spacing w:after="0" w:line="240" w:lineRule="auto"/>
    </w:pPr>
    <w:rPr>
      <w:sz w:val="18"/>
      <w:lang w:val="en-GB"/>
    </w:rPr>
  </w:style>
  <w:style w:type="paragraph" w:customStyle="1" w:styleId="AnnexBHead2">
    <w:name w:val="Annex B Head 2"/>
    <w:basedOn w:val="AnnexAHead2"/>
    <w:next w:val="Heading2separationline"/>
    <w:rsid w:val="00D026DC"/>
    <w:pPr>
      <w:numPr>
        <w:numId w:val="5"/>
      </w:numPr>
    </w:pPr>
  </w:style>
  <w:style w:type="paragraph" w:customStyle="1" w:styleId="AnnexBHead3">
    <w:name w:val="Annex B Head 3"/>
    <w:basedOn w:val="AnnexAHead3"/>
    <w:next w:val="BodyText"/>
    <w:rsid w:val="00D026DC"/>
    <w:pPr>
      <w:numPr>
        <w:numId w:val="6"/>
      </w:numPr>
    </w:pPr>
  </w:style>
  <w:style w:type="paragraph" w:customStyle="1" w:styleId="AnnexBHead4">
    <w:name w:val="Annex B Head 4"/>
    <w:basedOn w:val="AnnexAHead4"/>
    <w:next w:val="BodyText"/>
    <w:rsid w:val="00D026DC"/>
    <w:pPr>
      <w:numPr>
        <w:numId w:val="6"/>
      </w:numPr>
    </w:pPr>
  </w:style>
  <w:style w:type="paragraph" w:customStyle="1" w:styleId="Tableheading">
    <w:name w:val="Table heading"/>
    <w:basedOn w:val="Normal"/>
    <w:qFormat/>
    <w:rsid w:val="00D026DC"/>
    <w:pPr>
      <w:spacing w:before="60" w:after="60"/>
      <w:ind w:left="113" w:right="113"/>
    </w:pPr>
    <w:rPr>
      <w:b/>
      <w:color w:val="407EC9"/>
      <w:sz w:val="20"/>
      <w:lang w:val="en-US"/>
    </w:rPr>
  </w:style>
  <w:style w:type="paragraph" w:customStyle="1" w:styleId="Appendix">
    <w:name w:val="Appendix"/>
    <w:basedOn w:val="Annex"/>
    <w:next w:val="Normal"/>
    <w:rsid w:val="00D026DC"/>
    <w:pPr>
      <w:numPr>
        <w:numId w:val="19"/>
      </w:numPr>
      <w:spacing w:before="120" w:after="240" w:line="240" w:lineRule="auto"/>
    </w:pPr>
    <w:rPr>
      <w:rFonts w:eastAsia="Calibri" w:cs="Calibri"/>
      <w:bCs/>
      <w:caps w:val="0"/>
      <w:szCs w:val="28"/>
    </w:rPr>
  </w:style>
  <w:style w:type="paragraph" w:customStyle="1" w:styleId="Footerlandscape">
    <w:name w:val="Footer landscape"/>
    <w:basedOn w:val="Normal"/>
    <w:rsid w:val="00D026DC"/>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D026DC"/>
    <w:rPr>
      <w:caps/>
      <w:color w:val="00558C"/>
      <w:sz w:val="50"/>
    </w:rPr>
  </w:style>
  <w:style w:type="paragraph" w:customStyle="1" w:styleId="Documentdate">
    <w:name w:val="Document date"/>
    <w:basedOn w:val="Normal"/>
    <w:rsid w:val="00D026DC"/>
    <w:rPr>
      <w:b/>
      <w:color w:val="00558C"/>
      <w:sz w:val="28"/>
    </w:rPr>
  </w:style>
  <w:style w:type="paragraph" w:customStyle="1" w:styleId="Footerportrait">
    <w:name w:val="Footer portrait"/>
    <w:basedOn w:val="Normal"/>
    <w:rsid w:val="00D026D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026DC"/>
    <w:pPr>
      <w:ind w:left="0" w:right="0"/>
    </w:pPr>
    <w:rPr>
      <w:b w:val="0"/>
      <w:color w:val="00558C"/>
    </w:rPr>
  </w:style>
  <w:style w:type="character" w:styleId="PlaceholderText">
    <w:name w:val="Placeholder Text"/>
    <w:basedOn w:val="DefaultParagraphFont"/>
    <w:uiPriority w:val="99"/>
    <w:semiHidden/>
    <w:rsid w:val="00D026DC"/>
    <w:rPr>
      <w:color w:val="808080"/>
    </w:rPr>
  </w:style>
  <w:style w:type="paragraph" w:customStyle="1" w:styleId="Style1">
    <w:name w:val="Style1"/>
    <w:basedOn w:val="Tableheading"/>
    <w:rsid w:val="00D026DC"/>
  </w:style>
  <w:style w:type="paragraph" w:customStyle="1" w:styleId="Style2">
    <w:name w:val="Style2"/>
    <w:basedOn w:val="TOC3"/>
    <w:autoRedefine/>
    <w:rsid w:val="00D026DC"/>
    <w:pPr>
      <w:tabs>
        <w:tab w:val="left" w:pos="1985"/>
        <w:tab w:val="right" w:pos="10195"/>
      </w:tabs>
    </w:pPr>
    <w:rPr>
      <w:rFonts w:eastAsiaTheme="minorEastAsia"/>
      <w:noProof/>
      <w:sz w:val="24"/>
      <w:szCs w:val="24"/>
      <w:lang w:val="en-US"/>
    </w:rPr>
  </w:style>
  <w:style w:type="paragraph" w:customStyle="1" w:styleId="Equationcaption">
    <w:name w:val="Equation caption"/>
    <w:basedOn w:val="Normal"/>
    <w:next w:val="BodyText"/>
    <w:qFormat/>
    <w:rsid w:val="00D026DC"/>
    <w:pPr>
      <w:keepNext/>
      <w:numPr>
        <w:numId w:val="25"/>
      </w:numPr>
      <w:spacing w:after="120" w:line="240" w:lineRule="auto"/>
    </w:pPr>
    <w:rPr>
      <w:rFonts w:eastAsia="Times New Roman" w:cs="Times New Roman"/>
      <w:i/>
      <w:sz w:val="22"/>
      <w:szCs w:val="24"/>
      <w:u w:val="single"/>
    </w:rPr>
  </w:style>
  <w:style w:type="paragraph" w:customStyle="1" w:styleId="Headingseparationline-landscape">
    <w:name w:val="Heading separation line - landscape"/>
    <w:basedOn w:val="Heading1separatationline"/>
    <w:rsid w:val="00D026DC"/>
    <w:pPr>
      <w:ind w:right="14317"/>
    </w:pPr>
  </w:style>
  <w:style w:type="paragraph" w:styleId="BlockText">
    <w:name w:val="Block Text"/>
    <w:basedOn w:val="Normal"/>
    <w:rsid w:val="00AC3C16"/>
    <w:pPr>
      <w:spacing w:after="120" w:line="240" w:lineRule="auto"/>
      <w:ind w:left="1440" w:right="1440"/>
    </w:pPr>
    <w:rPr>
      <w:rFonts w:ascii="Arial" w:eastAsia="Times New Roman" w:hAnsi="Arial" w:cs="Arial"/>
      <w:sz w:val="22"/>
      <w:lang w:eastAsia="en-GB"/>
    </w:rPr>
  </w:style>
  <w:style w:type="paragraph" w:styleId="BodyTextIndent">
    <w:name w:val="Body Text Indent"/>
    <w:basedOn w:val="Normal"/>
    <w:link w:val="BodyTextIndentChar"/>
    <w:rsid w:val="00AC3C16"/>
    <w:pPr>
      <w:tabs>
        <w:tab w:val="num" w:pos="567"/>
      </w:tabs>
      <w:spacing w:after="120" w:line="240" w:lineRule="auto"/>
      <w:ind w:left="567" w:hanging="567"/>
    </w:pPr>
    <w:rPr>
      <w:rFonts w:ascii="Arial" w:eastAsia="Times New Roman" w:hAnsi="Arial" w:cs="Arial"/>
      <w:sz w:val="22"/>
      <w:lang w:eastAsia="en-GB"/>
    </w:rPr>
  </w:style>
  <w:style w:type="character" w:customStyle="1" w:styleId="BodyTextIndentChar">
    <w:name w:val="Body Text Indent Char"/>
    <w:basedOn w:val="DefaultParagraphFont"/>
    <w:link w:val="BodyTextIndent"/>
    <w:rsid w:val="00AC3C16"/>
    <w:rPr>
      <w:rFonts w:ascii="Arial" w:eastAsia="Times New Roman" w:hAnsi="Arial" w:cs="Arial"/>
      <w:lang w:val="en-GB" w:eastAsia="en-GB"/>
    </w:rPr>
  </w:style>
  <w:style w:type="paragraph" w:styleId="BodyTextIndent2">
    <w:name w:val="Body Text Indent 2"/>
    <w:basedOn w:val="Normal"/>
    <w:link w:val="BodyTextIndent2Char"/>
    <w:rsid w:val="00AC3C16"/>
    <w:pPr>
      <w:spacing w:after="120" w:line="240" w:lineRule="auto"/>
      <w:ind w:left="1134"/>
      <w:jc w:val="both"/>
    </w:pPr>
    <w:rPr>
      <w:rFonts w:ascii="Arial" w:eastAsia="Times New Roman" w:hAnsi="Arial" w:cs="Arial"/>
      <w:sz w:val="22"/>
      <w:lang w:eastAsia="de-DE"/>
    </w:rPr>
  </w:style>
  <w:style w:type="character" w:customStyle="1" w:styleId="BodyTextIndent2Char">
    <w:name w:val="Body Text Indent 2 Char"/>
    <w:basedOn w:val="DefaultParagraphFont"/>
    <w:link w:val="BodyTextIndent2"/>
    <w:rsid w:val="00AC3C16"/>
    <w:rPr>
      <w:rFonts w:ascii="Arial" w:eastAsia="Times New Roman" w:hAnsi="Arial" w:cs="Arial"/>
      <w:lang w:val="en-GB" w:eastAsia="de-DE"/>
    </w:rPr>
  </w:style>
  <w:style w:type="paragraph" w:customStyle="1" w:styleId="Acronym">
    <w:name w:val="Acronym"/>
    <w:basedOn w:val="Normal"/>
    <w:qFormat/>
    <w:rsid w:val="00D026DC"/>
    <w:pPr>
      <w:spacing w:after="60"/>
      <w:ind w:left="1418" w:hanging="1418"/>
    </w:pPr>
    <w:rPr>
      <w:sz w:val="22"/>
    </w:rPr>
  </w:style>
  <w:style w:type="paragraph" w:styleId="Index1">
    <w:name w:val="index 1"/>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Arial"/>
      <w:sz w:val="22"/>
      <w:lang w:eastAsia="de-DE"/>
    </w:rPr>
  </w:style>
  <w:style w:type="paragraph" w:styleId="Index2">
    <w:name w:val="index 2"/>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Arial"/>
      <w:sz w:val="22"/>
      <w:lang w:eastAsia="de-DE"/>
    </w:rPr>
  </w:style>
  <w:style w:type="paragraph" w:styleId="Index3">
    <w:name w:val="index 3"/>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Arial"/>
      <w:sz w:val="22"/>
      <w:lang w:eastAsia="de-DE"/>
    </w:rPr>
  </w:style>
  <w:style w:type="paragraph" w:styleId="Index4">
    <w:name w:val="index 4"/>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Arial"/>
      <w:sz w:val="22"/>
      <w:lang w:eastAsia="de-DE"/>
    </w:rPr>
  </w:style>
  <w:style w:type="paragraph" w:styleId="Index5">
    <w:name w:val="index 5"/>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Arial"/>
      <w:sz w:val="22"/>
      <w:lang w:eastAsia="de-DE"/>
    </w:rPr>
  </w:style>
  <w:style w:type="paragraph" w:styleId="Index6">
    <w:name w:val="index 6"/>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Index7">
    <w:name w:val="index 7"/>
    <w:basedOn w:val="Normal"/>
    <w:next w:val="Normal"/>
    <w:autoRedefine/>
    <w:rsid w:val="00AC3C16"/>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Arial"/>
      <w:sz w:val="22"/>
      <w:lang w:eastAsia="de-DE"/>
    </w:rPr>
  </w:style>
  <w:style w:type="paragraph" w:styleId="IndexHeading">
    <w:name w:val="index heading"/>
    <w:basedOn w:val="Normal"/>
    <w:next w:val="Index1"/>
    <w:rsid w:val="00AC3C16"/>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Arial"/>
      <w:sz w:val="22"/>
      <w:lang w:eastAsia="de-DE"/>
    </w:rPr>
  </w:style>
  <w:style w:type="paragraph" w:customStyle="1" w:styleId="List1indent">
    <w:name w:val="List 1 indent"/>
    <w:basedOn w:val="Normal"/>
    <w:rsid w:val="00AC3C16"/>
    <w:pPr>
      <w:tabs>
        <w:tab w:val="num" w:pos="1134"/>
      </w:tabs>
      <w:spacing w:after="120" w:line="240" w:lineRule="auto"/>
      <w:ind w:left="1134" w:hanging="567"/>
      <w:jc w:val="both"/>
    </w:pPr>
    <w:rPr>
      <w:rFonts w:ascii="Arial" w:eastAsia="Times New Roman" w:hAnsi="Arial" w:cs="Arial"/>
      <w:sz w:val="22"/>
      <w:szCs w:val="20"/>
      <w:lang w:eastAsia="en-GB"/>
    </w:rPr>
  </w:style>
  <w:style w:type="paragraph" w:customStyle="1" w:styleId="List1indent2">
    <w:name w:val="List 1 indent 2"/>
    <w:basedOn w:val="Normal"/>
    <w:rsid w:val="00AC3C16"/>
    <w:pPr>
      <w:numPr>
        <w:ilvl w:val="2"/>
        <w:numId w:val="1"/>
      </w:numPr>
      <w:spacing w:after="120" w:line="240" w:lineRule="auto"/>
      <w:jc w:val="both"/>
    </w:pPr>
    <w:rPr>
      <w:rFonts w:ascii="Arial" w:eastAsia="Times New Roman" w:hAnsi="Arial" w:cs="Arial"/>
      <w:sz w:val="20"/>
      <w:szCs w:val="20"/>
      <w:lang w:eastAsia="en-GB"/>
    </w:rPr>
  </w:style>
  <w:style w:type="paragraph" w:customStyle="1" w:styleId="List1indent2text">
    <w:name w:val="List 1 indent 2 text"/>
    <w:basedOn w:val="Normal"/>
    <w:rsid w:val="00AC3C16"/>
    <w:pPr>
      <w:spacing w:after="120" w:line="240" w:lineRule="auto"/>
      <w:ind w:left="1701"/>
      <w:jc w:val="both"/>
    </w:pPr>
    <w:rPr>
      <w:rFonts w:ascii="Arial" w:eastAsia="Times New Roman" w:hAnsi="Arial" w:cs="Arial"/>
      <w:sz w:val="20"/>
      <w:szCs w:val="20"/>
      <w:lang w:eastAsia="en-GB"/>
    </w:rPr>
  </w:style>
  <w:style w:type="paragraph" w:customStyle="1" w:styleId="List1indenttext">
    <w:name w:val="List 1 indent text"/>
    <w:basedOn w:val="Normal"/>
    <w:rsid w:val="00AC3C16"/>
    <w:pPr>
      <w:spacing w:after="120" w:line="240" w:lineRule="auto"/>
      <w:ind w:left="1134"/>
      <w:jc w:val="both"/>
    </w:pPr>
    <w:rPr>
      <w:rFonts w:ascii="Arial" w:eastAsia="Times New Roman" w:hAnsi="Arial" w:cs="Arial"/>
      <w:sz w:val="22"/>
      <w:szCs w:val="20"/>
      <w:lang w:eastAsia="en-GB"/>
    </w:rPr>
  </w:style>
  <w:style w:type="paragraph" w:styleId="ListBullet">
    <w:name w:val="List Bullet"/>
    <w:basedOn w:val="Normal"/>
    <w:autoRedefine/>
    <w:rsid w:val="00AC3C16"/>
    <w:pPr>
      <w:spacing w:before="60" w:after="80" w:line="240" w:lineRule="auto"/>
      <w:ind w:left="354"/>
    </w:pPr>
    <w:rPr>
      <w:rFonts w:ascii="Arial" w:eastAsia="Times New Roman" w:hAnsi="Arial" w:cs="Arial"/>
      <w:sz w:val="22"/>
      <w:lang w:eastAsia="en-GB"/>
    </w:rPr>
  </w:style>
  <w:style w:type="paragraph" w:styleId="Quote">
    <w:name w:val="Quote"/>
    <w:basedOn w:val="Normal"/>
    <w:link w:val="QuoteChar"/>
    <w:uiPriority w:val="29"/>
    <w:qFormat/>
    <w:rsid w:val="00AC3C16"/>
    <w:pPr>
      <w:spacing w:before="60" w:after="60" w:line="240" w:lineRule="auto"/>
      <w:ind w:left="567" w:right="935"/>
      <w:jc w:val="both"/>
    </w:pPr>
    <w:rPr>
      <w:rFonts w:ascii="Arial" w:eastAsia="Times New Roman" w:hAnsi="Arial" w:cs="Arial"/>
      <w:i/>
      <w:sz w:val="22"/>
      <w:lang w:eastAsia="en-GB"/>
    </w:rPr>
  </w:style>
  <w:style w:type="character" w:customStyle="1" w:styleId="QuoteChar">
    <w:name w:val="Quote Char"/>
    <w:basedOn w:val="DefaultParagraphFont"/>
    <w:link w:val="Quote"/>
    <w:uiPriority w:val="29"/>
    <w:rsid w:val="00AC3C16"/>
    <w:rPr>
      <w:rFonts w:ascii="Arial" w:eastAsia="Times New Roman" w:hAnsi="Arial" w:cs="Arial"/>
      <w:i/>
      <w:lang w:val="en-GB" w:eastAsia="en-GB"/>
    </w:rPr>
  </w:style>
  <w:style w:type="paragraph" w:customStyle="1" w:styleId="References">
    <w:name w:val="References"/>
    <w:basedOn w:val="Normal"/>
    <w:qFormat/>
    <w:rsid w:val="00AC3C16"/>
    <w:pPr>
      <w:tabs>
        <w:tab w:val="left" w:pos="567"/>
      </w:tabs>
      <w:spacing w:after="120" w:line="240" w:lineRule="auto"/>
      <w:ind w:left="720" w:hanging="360"/>
    </w:pPr>
    <w:rPr>
      <w:rFonts w:ascii="Arial" w:eastAsia="Times New Roman" w:hAnsi="Arial" w:cs="Arial"/>
      <w:sz w:val="22"/>
      <w:szCs w:val="20"/>
      <w:lang w:eastAsia="en-GB"/>
    </w:rPr>
  </w:style>
  <w:style w:type="paragraph" w:styleId="Subtitle">
    <w:name w:val="Subtitle"/>
    <w:basedOn w:val="Normal"/>
    <w:link w:val="SubtitleChar"/>
    <w:uiPriority w:val="11"/>
    <w:qFormat/>
    <w:rsid w:val="00AC3C16"/>
    <w:pPr>
      <w:spacing w:after="60" w:line="240" w:lineRule="auto"/>
      <w:jc w:val="center"/>
      <w:outlineLvl w:val="1"/>
    </w:pPr>
    <w:rPr>
      <w:rFonts w:ascii="Arial" w:eastAsia="Times New Roman" w:hAnsi="Arial" w:cs="Arial"/>
      <w:b/>
      <w:sz w:val="28"/>
      <w:szCs w:val="28"/>
      <w:lang w:eastAsia="en-GB"/>
    </w:rPr>
  </w:style>
  <w:style w:type="character" w:customStyle="1" w:styleId="SubtitleChar">
    <w:name w:val="Subtitle Char"/>
    <w:basedOn w:val="DefaultParagraphFont"/>
    <w:link w:val="Subtitle"/>
    <w:uiPriority w:val="11"/>
    <w:rsid w:val="00AC3C16"/>
    <w:rPr>
      <w:rFonts w:ascii="Arial" w:eastAsia="Times New Roman" w:hAnsi="Arial" w:cs="Arial"/>
      <w:b/>
      <w:sz w:val="28"/>
      <w:szCs w:val="28"/>
      <w:lang w:val="en-GB" w:eastAsia="en-GB"/>
    </w:rPr>
  </w:style>
  <w:style w:type="paragraph" w:customStyle="1" w:styleId="AnnexCHead1">
    <w:name w:val="Annex C Head 1"/>
    <w:basedOn w:val="Normal"/>
    <w:next w:val="Heading1separatationline"/>
    <w:rsid w:val="00D026DC"/>
    <w:pPr>
      <w:tabs>
        <w:tab w:val="num" w:pos="0"/>
      </w:tabs>
      <w:ind w:left="709" w:hanging="709"/>
    </w:pPr>
    <w:rPr>
      <w:b/>
      <w:caps/>
      <w:color w:val="407EC9"/>
      <w:sz w:val="28"/>
    </w:rPr>
  </w:style>
  <w:style w:type="paragraph" w:customStyle="1" w:styleId="Tabletext0">
    <w:name w:val="Table_text"/>
    <w:basedOn w:val="Normal"/>
    <w:rsid w:val="00AC3C1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Arial"/>
      <w:iCs/>
      <w:lang w:val="en-US" w:eastAsia="en-GB"/>
    </w:rPr>
  </w:style>
  <w:style w:type="paragraph" w:customStyle="1" w:styleId="AnnexCHead2">
    <w:name w:val="Annex C Head 2"/>
    <w:basedOn w:val="Normal"/>
    <w:next w:val="Heading2separationline"/>
    <w:rsid w:val="00D026DC"/>
    <w:pPr>
      <w:numPr>
        <w:ilvl w:val="1"/>
        <w:numId w:val="7"/>
      </w:numPr>
    </w:pPr>
    <w:rPr>
      <w:b/>
      <w:caps/>
      <w:color w:val="407EC9"/>
      <w:sz w:val="24"/>
    </w:rPr>
  </w:style>
  <w:style w:type="paragraph" w:customStyle="1" w:styleId="AnnexCHead3">
    <w:name w:val="Annex C Head 3"/>
    <w:basedOn w:val="Normal"/>
    <w:rsid w:val="00D026DC"/>
    <w:pPr>
      <w:numPr>
        <w:ilvl w:val="2"/>
        <w:numId w:val="7"/>
      </w:numPr>
      <w:spacing w:before="120" w:after="120"/>
    </w:pPr>
    <w:rPr>
      <w:b/>
      <w:smallCaps/>
      <w:color w:val="407EC9"/>
      <w:sz w:val="22"/>
    </w:rPr>
  </w:style>
  <w:style w:type="paragraph" w:customStyle="1" w:styleId="AnnexHeading1">
    <w:name w:val="Annex Heading 1"/>
    <w:basedOn w:val="Normal"/>
    <w:next w:val="BodyText"/>
    <w:autoRedefine/>
    <w:rsid w:val="00AC3C16"/>
    <w:pPr>
      <w:numPr>
        <w:numId w:val="2"/>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odyText"/>
    <w:autoRedefine/>
    <w:rsid w:val="00AC3C16"/>
    <w:pPr>
      <w:spacing w:before="120" w:after="120" w:line="240" w:lineRule="auto"/>
    </w:pPr>
    <w:rPr>
      <w:rFonts w:ascii="Arial" w:eastAsia="Times New Roman" w:hAnsi="Arial" w:cs="Arial"/>
      <w:b/>
      <w:sz w:val="22"/>
      <w:lang w:eastAsia="en-GB"/>
    </w:rPr>
  </w:style>
  <w:style w:type="paragraph" w:customStyle="1" w:styleId="AnnexHeading3">
    <w:name w:val="Annex Heading 3"/>
    <w:basedOn w:val="Normal"/>
    <w:next w:val="Normal"/>
    <w:rsid w:val="00AC3C16"/>
    <w:pPr>
      <w:numPr>
        <w:ilvl w:val="2"/>
        <w:numId w:val="2"/>
      </w:numPr>
      <w:spacing w:before="120" w:after="120" w:line="240" w:lineRule="auto"/>
    </w:pPr>
    <w:rPr>
      <w:rFonts w:ascii="Arial" w:eastAsia="Times New Roman" w:hAnsi="Arial" w:cs="Arial"/>
      <w:sz w:val="22"/>
      <w:lang w:eastAsia="en-GB"/>
    </w:rPr>
  </w:style>
  <w:style w:type="paragraph" w:customStyle="1" w:styleId="AnnexHeading4">
    <w:name w:val="Annex Heading 4"/>
    <w:basedOn w:val="Normal"/>
    <w:next w:val="BodyText"/>
    <w:rsid w:val="00AC3C16"/>
    <w:pPr>
      <w:numPr>
        <w:ilvl w:val="3"/>
        <w:numId w:val="2"/>
      </w:numPr>
      <w:spacing w:before="120" w:after="120" w:line="240" w:lineRule="auto"/>
    </w:pPr>
    <w:rPr>
      <w:rFonts w:ascii="Arial" w:eastAsia="Times New Roman" w:hAnsi="Arial" w:cs="Arial"/>
      <w:sz w:val="22"/>
      <w:lang w:eastAsia="en-GB"/>
    </w:rPr>
  </w:style>
  <w:style w:type="paragraph" w:styleId="List2">
    <w:name w:val="List 2"/>
    <w:basedOn w:val="Normal"/>
    <w:rsid w:val="00AC3C16"/>
    <w:pPr>
      <w:spacing w:line="240" w:lineRule="auto"/>
      <w:ind w:left="566" w:hanging="283"/>
      <w:contextualSpacing/>
    </w:pPr>
    <w:rPr>
      <w:rFonts w:ascii="Arial" w:eastAsia="Times New Roman" w:hAnsi="Arial" w:cs="Arial"/>
      <w:sz w:val="22"/>
      <w:lang w:eastAsia="en-GB"/>
    </w:rPr>
  </w:style>
  <w:style w:type="paragraph" w:customStyle="1" w:styleId="AppendixHeading1">
    <w:name w:val="Appendix Heading 1"/>
    <w:basedOn w:val="Normal"/>
    <w:next w:val="BodyText"/>
    <w:rsid w:val="00AC3C16"/>
    <w:pPr>
      <w:spacing w:before="120" w:after="120" w:line="240" w:lineRule="auto"/>
    </w:pPr>
    <w:rPr>
      <w:rFonts w:ascii="Arial" w:eastAsia="Calibri" w:hAnsi="Arial" w:cs="Arial"/>
      <w:b/>
      <w:caps/>
      <w:sz w:val="24"/>
      <w:lang w:eastAsia="en-GB"/>
    </w:rPr>
  </w:style>
  <w:style w:type="paragraph" w:customStyle="1" w:styleId="AppendixHeading2">
    <w:name w:val="Appendix Heading 2"/>
    <w:basedOn w:val="Normal"/>
    <w:next w:val="BodyText"/>
    <w:qFormat/>
    <w:rsid w:val="00AC3C16"/>
    <w:pPr>
      <w:spacing w:before="120" w:after="120" w:line="240" w:lineRule="auto"/>
    </w:pPr>
    <w:rPr>
      <w:rFonts w:ascii="Arial" w:eastAsia="Calibri" w:hAnsi="Arial" w:cs="Arial"/>
      <w:b/>
      <w:sz w:val="22"/>
      <w:lang w:eastAsia="en-GB"/>
    </w:rPr>
  </w:style>
  <w:style w:type="paragraph" w:styleId="BodyTextFirstIndent">
    <w:name w:val="Body Text First Indent"/>
    <w:basedOn w:val="BodyText"/>
    <w:link w:val="BodyTextFirstIndentChar"/>
    <w:rsid w:val="00AC3C16"/>
    <w:pPr>
      <w:spacing w:line="240" w:lineRule="auto"/>
      <w:ind w:firstLine="210"/>
    </w:pPr>
    <w:rPr>
      <w:rFonts w:ascii="Arial" w:eastAsia="Times New Roman" w:hAnsi="Arial" w:cs="Arial"/>
      <w:lang w:eastAsia="en-GB"/>
    </w:rPr>
  </w:style>
  <w:style w:type="character" w:customStyle="1" w:styleId="BodyTextFirstIndentChar">
    <w:name w:val="Body Text First Indent Char"/>
    <w:basedOn w:val="BodyTextChar"/>
    <w:link w:val="BodyTextFirstIndent"/>
    <w:rsid w:val="00AC3C16"/>
    <w:rPr>
      <w:rFonts w:ascii="Arial" w:eastAsia="Times New Roman" w:hAnsi="Arial" w:cs="Arial"/>
      <w:lang w:val="en-GB" w:eastAsia="en-GB"/>
    </w:rPr>
  </w:style>
  <w:style w:type="paragraph" w:styleId="BodyTextFirstIndent2">
    <w:name w:val="Body Text First Indent 2"/>
    <w:basedOn w:val="BodyTextIndent"/>
    <w:link w:val="BodyTextFirstIndent2Char"/>
    <w:rsid w:val="00AC3C16"/>
    <w:pPr>
      <w:ind w:left="283" w:firstLine="210"/>
    </w:pPr>
  </w:style>
  <w:style w:type="character" w:customStyle="1" w:styleId="BodyTextFirstIndent2Char">
    <w:name w:val="Body Text First Indent 2 Char"/>
    <w:basedOn w:val="BodyTextIndentChar"/>
    <w:link w:val="BodyTextFirstIndent2"/>
    <w:rsid w:val="00AC3C16"/>
    <w:rPr>
      <w:rFonts w:ascii="Arial" w:eastAsia="Times New Roman" w:hAnsi="Arial" w:cs="Arial"/>
      <w:lang w:val="en-GB" w:eastAsia="en-GB"/>
    </w:rPr>
  </w:style>
  <w:style w:type="paragraph" w:styleId="BodyText2">
    <w:name w:val="Body Text 2"/>
    <w:basedOn w:val="Normal"/>
    <w:link w:val="BodyText2Char"/>
    <w:rsid w:val="00AC3C16"/>
    <w:pPr>
      <w:spacing w:after="120" w:line="480" w:lineRule="auto"/>
    </w:pPr>
    <w:rPr>
      <w:rFonts w:ascii="Arial" w:eastAsia="Times New Roman" w:hAnsi="Arial" w:cs="Arial"/>
      <w:sz w:val="22"/>
      <w:lang w:eastAsia="en-GB"/>
    </w:rPr>
  </w:style>
  <w:style w:type="character" w:customStyle="1" w:styleId="BodyText2Char">
    <w:name w:val="Body Text 2 Char"/>
    <w:basedOn w:val="DefaultParagraphFont"/>
    <w:link w:val="BodyText2"/>
    <w:rsid w:val="00AC3C16"/>
    <w:rPr>
      <w:rFonts w:ascii="Arial" w:eastAsia="Times New Roman" w:hAnsi="Arial" w:cs="Arial"/>
      <w:lang w:val="en-GB" w:eastAsia="en-GB"/>
    </w:rPr>
  </w:style>
  <w:style w:type="paragraph" w:customStyle="1" w:styleId="AppendixHeading3">
    <w:name w:val="Appendix Heading 3"/>
    <w:basedOn w:val="Normal"/>
    <w:next w:val="Normal"/>
    <w:rsid w:val="00AC3C16"/>
    <w:pPr>
      <w:spacing w:before="120" w:after="120" w:line="240" w:lineRule="auto"/>
    </w:pPr>
    <w:rPr>
      <w:rFonts w:ascii="Arial" w:eastAsia="Calibri" w:hAnsi="Arial" w:cs="Arial"/>
      <w:sz w:val="22"/>
      <w:lang w:eastAsia="en-GB"/>
    </w:rPr>
  </w:style>
  <w:style w:type="paragraph" w:customStyle="1" w:styleId="AnnexCHead4">
    <w:name w:val="Annex C Head 4"/>
    <w:basedOn w:val="Normal"/>
    <w:next w:val="BodyText"/>
    <w:rsid w:val="00D026DC"/>
    <w:pPr>
      <w:numPr>
        <w:ilvl w:val="3"/>
        <w:numId w:val="7"/>
      </w:numPr>
      <w:spacing w:before="120" w:after="120"/>
    </w:pPr>
    <w:rPr>
      <w:b/>
      <w:color w:val="407EC9"/>
      <w:sz w:val="22"/>
      <w:lang w:eastAsia="de-DE"/>
    </w:rPr>
  </w:style>
  <w:style w:type="paragraph" w:customStyle="1" w:styleId="Tekstopmerking1">
    <w:name w:val="Tekst opmerking1"/>
    <w:basedOn w:val="Normal"/>
    <w:rsid w:val="00AC3C16"/>
    <w:pPr>
      <w:suppressAutoHyphens/>
      <w:spacing w:line="240" w:lineRule="auto"/>
    </w:pPr>
    <w:rPr>
      <w:rFonts w:ascii="Arial" w:eastAsia="Times New Roman" w:hAnsi="Arial" w:cs="Times New Roman"/>
      <w:sz w:val="22"/>
      <w:szCs w:val="24"/>
      <w:lang w:eastAsia="ar-SA"/>
    </w:rPr>
  </w:style>
  <w:style w:type="paragraph" w:customStyle="1" w:styleId="Normaalweb1">
    <w:name w:val="Normaal (web)1"/>
    <w:basedOn w:val="Normal"/>
    <w:rsid w:val="00AC3C16"/>
    <w:pPr>
      <w:suppressAutoHyphens/>
      <w:spacing w:line="240" w:lineRule="auto"/>
    </w:pPr>
    <w:rPr>
      <w:rFonts w:ascii="Arial" w:eastAsia="Times New Roman" w:hAnsi="Arial" w:cs="Times New Roman"/>
      <w:sz w:val="22"/>
      <w:szCs w:val="24"/>
      <w:lang w:val="en-US" w:eastAsia="ar-SA"/>
    </w:rPr>
  </w:style>
  <w:style w:type="paragraph" w:customStyle="1" w:styleId="AnnexDHead1">
    <w:name w:val="Annex D Head 1"/>
    <w:basedOn w:val="Normal"/>
    <w:next w:val="Heading1separatationline"/>
    <w:rsid w:val="00D026DC"/>
    <w:pPr>
      <w:numPr>
        <w:numId w:val="8"/>
      </w:numPr>
    </w:pPr>
    <w:rPr>
      <w:b/>
      <w:caps/>
      <w:color w:val="407EC9"/>
      <w:sz w:val="28"/>
      <w:lang w:eastAsia="de-DE"/>
    </w:rPr>
  </w:style>
  <w:style w:type="paragraph" w:customStyle="1" w:styleId="WW-Default">
    <w:name w:val="WW-Default"/>
    <w:rsid w:val="00AC3C16"/>
    <w:pPr>
      <w:suppressAutoHyphens/>
      <w:autoSpaceDE w:val="0"/>
      <w:spacing w:after="0" w:line="240" w:lineRule="auto"/>
    </w:pPr>
    <w:rPr>
      <w:rFonts w:ascii="Arial" w:eastAsia="Arial" w:hAnsi="Arial" w:cs="Arial"/>
      <w:color w:val="000000"/>
      <w:sz w:val="24"/>
      <w:szCs w:val="24"/>
      <w:lang w:val="en-US" w:eastAsia="ar-SA"/>
    </w:rPr>
  </w:style>
  <w:style w:type="paragraph" w:customStyle="1" w:styleId="ANNEXDHEAD2">
    <w:name w:val="ANNEX D HEAD 2"/>
    <w:basedOn w:val="BodyText"/>
    <w:next w:val="Heading2separationline"/>
    <w:rsid w:val="00D026DC"/>
    <w:pPr>
      <w:numPr>
        <w:ilvl w:val="1"/>
        <w:numId w:val="8"/>
      </w:numPr>
      <w:spacing w:before="120"/>
    </w:pPr>
    <w:rPr>
      <w:b/>
      <w:color w:val="407EC9"/>
      <w:sz w:val="24"/>
      <w:lang w:eastAsia="de-DE"/>
    </w:rPr>
  </w:style>
  <w:style w:type="paragraph" w:customStyle="1" w:styleId="HTML-voorafopgemaakt1">
    <w:name w:val="HTML - vooraf opgemaakt1"/>
    <w:basedOn w:val="Normal"/>
    <w:rsid w:val="00AC3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cs="Times New Roman"/>
      <w:sz w:val="20"/>
      <w:szCs w:val="20"/>
      <w:lang w:eastAsia="ar-SA"/>
    </w:rPr>
  </w:style>
  <w:style w:type="paragraph" w:customStyle="1" w:styleId="ISOSecretObservations">
    <w:name w:val="ISO_Secret_Observations"/>
    <w:basedOn w:val="Normal"/>
    <w:rsid w:val="00AC3C16"/>
    <w:pPr>
      <w:suppressAutoHyphens/>
      <w:spacing w:before="210" w:line="210" w:lineRule="exact"/>
    </w:pPr>
    <w:rPr>
      <w:rFonts w:ascii="Arial" w:eastAsia="Times New Roman" w:hAnsi="Arial" w:cs="Times New Roman"/>
      <w:szCs w:val="20"/>
      <w:lang w:eastAsia="ar-SA"/>
    </w:rPr>
  </w:style>
  <w:style w:type="paragraph" w:customStyle="1" w:styleId="AnnexHead3">
    <w:name w:val="Annex Head 3"/>
    <w:basedOn w:val="Normal"/>
    <w:next w:val="BodyText"/>
    <w:rsid w:val="00AC3C16"/>
    <w:pPr>
      <w:spacing w:before="120" w:after="120" w:line="240" w:lineRule="auto"/>
    </w:pPr>
    <w:rPr>
      <w:rFonts w:ascii="Arial" w:eastAsia="Times New Roman" w:hAnsi="Arial" w:cs="Calibri"/>
      <w:sz w:val="22"/>
      <w:lang w:eastAsia="en-GB"/>
    </w:rPr>
  </w:style>
  <w:style w:type="paragraph" w:customStyle="1" w:styleId="AnnexHead4">
    <w:name w:val="Annex Head 4"/>
    <w:basedOn w:val="Normal"/>
    <w:next w:val="BodyText"/>
    <w:rsid w:val="00AC3C16"/>
    <w:pPr>
      <w:spacing w:before="120" w:after="120" w:line="240" w:lineRule="auto"/>
    </w:pPr>
    <w:rPr>
      <w:rFonts w:ascii="Arial" w:eastAsia="Times New Roman" w:hAnsi="Arial" w:cs="Calibri"/>
      <w:sz w:val="22"/>
      <w:lang w:eastAsia="en-GB"/>
    </w:rPr>
  </w:style>
  <w:style w:type="paragraph" w:customStyle="1" w:styleId="AppendixHeading4">
    <w:name w:val="Appendix Heading 4"/>
    <w:basedOn w:val="Normal"/>
    <w:next w:val="BodyText"/>
    <w:rsid w:val="00AC3C16"/>
    <w:pPr>
      <w:spacing w:before="120" w:after="120" w:line="240" w:lineRule="auto"/>
    </w:pPr>
    <w:rPr>
      <w:rFonts w:ascii="Arial" w:eastAsia="Calibri" w:hAnsi="Arial" w:cs="Arial"/>
      <w:sz w:val="22"/>
      <w:lang w:eastAsia="en-GB"/>
    </w:rPr>
  </w:style>
  <w:style w:type="paragraph" w:styleId="ListNumber2">
    <w:name w:val="List Number 2"/>
    <w:basedOn w:val="Normal"/>
    <w:rsid w:val="00AC3C16"/>
    <w:pPr>
      <w:tabs>
        <w:tab w:val="num" w:pos="643"/>
      </w:tabs>
      <w:spacing w:line="240" w:lineRule="auto"/>
      <w:ind w:left="643" w:hanging="360"/>
      <w:contextualSpacing/>
    </w:pPr>
    <w:rPr>
      <w:rFonts w:ascii="Arial" w:eastAsia="Times New Roman" w:hAnsi="Arial" w:cs="Arial"/>
      <w:sz w:val="22"/>
      <w:lang w:eastAsia="en-GB"/>
    </w:rPr>
  </w:style>
  <w:style w:type="paragraph" w:styleId="ListParagraph">
    <w:name w:val="List Paragraph"/>
    <w:basedOn w:val="Normal"/>
    <w:uiPriority w:val="34"/>
    <w:qFormat/>
    <w:rsid w:val="00AC3C16"/>
    <w:pPr>
      <w:spacing w:line="240" w:lineRule="auto"/>
      <w:ind w:left="720"/>
      <w:contextualSpacing/>
    </w:pPr>
    <w:rPr>
      <w:rFonts w:ascii="Arial" w:eastAsia="Times New Roman" w:hAnsi="Arial" w:cs="Arial"/>
      <w:sz w:val="22"/>
      <w:lang w:eastAsia="en-GB"/>
    </w:rPr>
  </w:style>
  <w:style w:type="paragraph" w:styleId="Revision">
    <w:name w:val="Revision"/>
    <w:hidden/>
    <w:uiPriority w:val="99"/>
    <w:semiHidden/>
    <w:rsid w:val="00AC3C16"/>
    <w:pPr>
      <w:spacing w:after="0" w:line="240" w:lineRule="auto"/>
    </w:pPr>
    <w:rPr>
      <w:rFonts w:ascii="Arial" w:eastAsia="Times New Roman" w:hAnsi="Arial" w:cs="Arial"/>
      <w:lang w:val="en-GB" w:eastAsia="en-GB"/>
    </w:rPr>
  </w:style>
  <w:style w:type="paragraph" w:customStyle="1" w:styleId="List1indent1">
    <w:name w:val="List 1 indent 1"/>
    <w:basedOn w:val="Normal"/>
    <w:qFormat/>
    <w:rsid w:val="00AC3C16"/>
    <w:pPr>
      <w:tabs>
        <w:tab w:val="num" w:pos="1134"/>
      </w:tabs>
      <w:spacing w:after="120" w:line="240" w:lineRule="auto"/>
      <w:ind w:left="1134" w:hanging="567"/>
      <w:jc w:val="both"/>
    </w:pPr>
    <w:rPr>
      <w:rFonts w:ascii="Arial" w:eastAsia="Calibri" w:hAnsi="Arial" w:cs="Arial"/>
      <w:sz w:val="22"/>
      <w:lang w:eastAsia="en-GB"/>
    </w:rPr>
  </w:style>
  <w:style w:type="paragraph" w:customStyle="1" w:styleId="AnnexDHead3">
    <w:name w:val="Annex D Head 3"/>
    <w:basedOn w:val="BodyText"/>
    <w:rsid w:val="00D026DC"/>
    <w:pPr>
      <w:numPr>
        <w:ilvl w:val="2"/>
        <w:numId w:val="8"/>
      </w:numPr>
    </w:pPr>
    <w:rPr>
      <w:b/>
      <w:smallCaps/>
      <w:color w:val="407EC9"/>
      <w:lang w:eastAsia="de-DE"/>
    </w:rPr>
  </w:style>
  <w:style w:type="paragraph" w:customStyle="1" w:styleId="AnnexDHead4">
    <w:name w:val="Annex D Head 4"/>
    <w:basedOn w:val="Normal"/>
    <w:next w:val="BodyText"/>
    <w:rsid w:val="00D026DC"/>
    <w:pPr>
      <w:numPr>
        <w:ilvl w:val="3"/>
        <w:numId w:val="8"/>
      </w:numPr>
      <w:spacing w:before="120" w:after="120"/>
    </w:pPr>
    <w:rPr>
      <w:color w:val="407EC9"/>
      <w:sz w:val="22"/>
    </w:rPr>
  </w:style>
  <w:style w:type="paragraph" w:customStyle="1" w:styleId="ANNEXEHEAD1">
    <w:name w:val="ANNEX E HEAD 1"/>
    <w:basedOn w:val="Normal"/>
    <w:next w:val="Heading1separatationline"/>
    <w:rsid w:val="00D026DC"/>
    <w:pPr>
      <w:numPr>
        <w:numId w:val="9"/>
      </w:numPr>
    </w:pPr>
    <w:rPr>
      <w:b/>
      <w:color w:val="407EC9"/>
      <w:sz w:val="28"/>
    </w:rPr>
  </w:style>
  <w:style w:type="paragraph" w:customStyle="1" w:styleId="ANNEXEHEAD2">
    <w:name w:val="ANNEX E HEAD 2"/>
    <w:basedOn w:val="Normal"/>
    <w:next w:val="Heading2separationline"/>
    <w:rsid w:val="00D026DC"/>
    <w:pPr>
      <w:numPr>
        <w:ilvl w:val="1"/>
        <w:numId w:val="9"/>
      </w:numPr>
    </w:pPr>
    <w:rPr>
      <w:b/>
      <w:color w:val="407EC9"/>
      <w:sz w:val="24"/>
    </w:rPr>
  </w:style>
  <w:style w:type="paragraph" w:customStyle="1" w:styleId="ANNEXEHEAD3">
    <w:name w:val="ANNEX E HEAD 3"/>
    <w:basedOn w:val="Normal"/>
    <w:next w:val="BodyText"/>
    <w:rsid w:val="00D026DC"/>
    <w:pPr>
      <w:numPr>
        <w:ilvl w:val="2"/>
        <w:numId w:val="9"/>
      </w:numPr>
    </w:pPr>
    <w:rPr>
      <w:b/>
      <w:color w:val="407EC9"/>
      <w:sz w:val="22"/>
    </w:rPr>
  </w:style>
  <w:style w:type="paragraph" w:customStyle="1" w:styleId="AnnexEHead4">
    <w:name w:val="Annex E Head 4"/>
    <w:basedOn w:val="Normal"/>
    <w:next w:val="BodyText"/>
    <w:rsid w:val="00D026DC"/>
    <w:pPr>
      <w:numPr>
        <w:ilvl w:val="3"/>
        <w:numId w:val="10"/>
      </w:numPr>
    </w:pPr>
    <w:rPr>
      <w:b/>
      <w:color w:val="407EC9"/>
      <w:sz w:val="22"/>
    </w:rPr>
  </w:style>
  <w:style w:type="paragraph" w:customStyle="1" w:styleId="ANNEXFHEAD1">
    <w:name w:val="ANNEX F HEAD 1"/>
    <w:basedOn w:val="Normal"/>
    <w:next w:val="Heading1separatationline"/>
    <w:rsid w:val="00D026DC"/>
    <w:pPr>
      <w:numPr>
        <w:numId w:val="11"/>
      </w:numPr>
    </w:pPr>
    <w:rPr>
      <w:b/>
      <w:color w:val="407EC9"/>
      <w:sz w:val="28"/>
    </w:rPr>
  </w:style>
  <w:style w:type="paragraph" w:customStyle="1" w:styleId="ANNEXFHEAD2">
    <w:name w:val="ANNEX F HEAD 2"/>
    <w:basedOn w:val="Normal"/>
    <w:next w:val="Heading2separationline"/>
    <w:rsid w:val="00D026DC"/>
    <w:pPr>
      <w:numPr>
        <w:ilvl w:val="1"/>
        <w:numId w:val="11"/>
      </w:numPr>
    </w:pPr>
    <w:rPr>
      <w:b/>
      <w:color w:val="407EC9"/>
      <w:sz w:val="24"/>
    </w:rPr>
  </w:style>
  <w:style w:type="paragraph" w:customStyle="1" w:styleId="ANNEXFHEAD3">
    <w:name w:val="ANNEX F HEAD 3"/>
    <w:basedOn w:val="Normal"/>
    <w:next w:val="BodyText"/>
    <w:rsid w:val="00D026DC"/>
    <w:pPr>
      <w:numPr>
        <w:ilvl w:val="2"/>
        <w:numId w:val="11"/>
      </w:numPr>
    </w:pPr>
    <w:rPr>
      <w:b/>
      <w:smallCaps/>
      <w:color w:val="407EC9"/>
      <w:sz w:val="22"/>
    </w:rPr>
  </w:style>
  <w:style w:type="paragraph" w:customStyle="1" w:styleId="AnnexFHead4">
    <w:name w:val="Annex F Head 4"/>
    <w:basedOn w:val="Normal"/>
    <w:next w:val="BodyText"/>
    <w:rsid w:val="00D026DC"/>
    <w:pPr>
      <w:numPr>
        <w:ilvl w:val="3"/>
        <w:numId w:val="11"/>
      </w:numPr>
    </w:pPr>
    <w:rPr>
      <w:b/>
      <w:color w:val="407EC9"/>
      <w:sz w:val="22"/>
    </w:rPr>
  </w:style>
  <w:style w:type="paragraph" w:customStyle="1" w:styleId="ANNEXGHEAD1">
    <w:name w:val="ANNEX G HEAD 1"/>
    <w:basedOn w:val="Normal"/>
    <w:next w:val="Heading1separatationline"/>
    <w:rsid w:val="00D026DC"/>
    <w:pPr>
      <w:numPr>
        <w:numId w:val="12"/>
      </w:numPr>
    </w:pPr>
    <w:rPr>
      <w:b/>
      <w:color w:val="407EC9"/>
      <w:sz w:val="28"/>
    </w:rPr>
  </w:style>
  <w:style w:type="paragraph" w:customStyle="1" w:styleId="ANNEXGHEAD2">
    <w:name w:val="ANNEX G HEAD 2"/>
    <w:basedOn w:val="Normal"/>
    <w:next w:val="Heading2separationline"/>
    <w:rsid w:val="00D026DC"/>
    <w:pPr>
      <w:numPr>
        <w:ilvl w:val="1"/>
        <w:numId w:val="12"/>
      </w:numPr>
    </w:pPr>
    <w:rPr>
      <w:b/>
      <w:color w:val="407EC9"/>
      <w:sz w:val="24"/>
    </w:rPr>
  </w:style>
  <w:style w:type="paragraph" w:customStyle="1" w:styleId="ANNEXGHEAD3">
    <w:name w:val="ANNEX G HEAD 3"/>
    <w:basedOn w:val="Normal"/>
    <w:next w:val="BodyText"/>
    <w:rsid w:val="00D026DC"/>
    <w:pPr>
      <w:numPr>
        <w:ilvl w:val="2"/>
        <w:numId w:val="12"/>
      </w:numPr>
    </w:pPr>
    <w:rPr>
      <w:b/>
      <w:smallCaps/>
      <w:color w:val="407EC9"/>
      <w:sz w:val="22"/>
    </w:rPr>
  </w:style>
  <w:style w:type="paragraph" w:customStyle="1" w:styleId="AnnexGHead4">
    <w:name w:val="Annex G Head 4"/>
    <w:basedOn w:val="Normal"/>
    <w:next w:val="BodyText"/>
    <w:rsid w:val="00D026DC"/>
    <w:pPr>
      <w:numPr>
        <w:ilvl w:val="3"/>
        <w:numId w:val="12"/>
      </w:numPr>
    </w:pPr>
    <w:rPr>
      <w:b/>
      <w:color w:val="407EC9"/>
      <w:sz w:val="22"/>
    </w:rPr>
  </w:style>
  <w:style w:type="paragraph" w:customStyle="1" w:styleId="AnnexHHead1">
    <w:name w:val="Annex H Head 1"/>
    <w:basedOn w:val="Normal"/>
    <w:next w:val="Heading1separatationline"/>
    <w:rsid w:val="00D026DC"/>
    <w:pPr>
      <w:numPr>
        <w:numId w:val="13"/>
      </w:numPr>
    </w:pPr>
    <w:rPr>
      <w:b/>
      <w:caps/>
      <w:color w:val="407EC9"/>
      <w:sz w:val="28"/>
    </w:rPr>
  </w:style>
  <w:style w:type="paragraph" w:customStyle="1" w:styleId="AnnexHHead2">
    <w:name w:val="Annex H Head 2"/>
    <w:basedOn w:val="Normal"/>
    <w:next w:val="Heading2separationline"/>
    <w:rsid w:val="00D026DC"/>
    <w:pPr>
      <w:numPr>
        <w:ilvl w:val="1"/>
        <w:numId w:val="13"/>
      </w:numPr>
    </w:pPr>
    <w:rPr>
      <w:b/>
      <w:caps/>
      <w:color w:val="407EC9"/>
      <w:sz w:val="24"/>
    </w:rPr>
  </w:style>
  <w:style w:type="paragraph" w:customStyle="1" w:styleId="AnnexHHead3">
    <w:name w:val="Annex H Head 3"/>
    <w:basedOn w:val="Normal"/>
    <w:rsid w:val="00D026DC"/>
    <w:pPr>
      <w:numPr>
        <w:ilvl w:val="2"/>
        <w:numId w:val="13"/>
      </w:numPr>
    </w:pPr>
    <w:rPr>
      <w:b/>
      <w:color w:val="407EC9"/>
      <w:sz w:val="22"/>
    </w:rPr>
  </w:style>
  <w:style w:type="paragraph" w:customStyle="1" w:styleId="AnnexHHead4">
    <w:name w:val="Annex H Head 4"/>
    <w:basedOn w:val="Normal"/>
    <w:next w:val="BodyText"/>
    <w:rsid w:val="00D026DC"/>
    <w:pPr>
      <w:numPr>
        <w:ilvl w:val="3"/>
        <w:numId w:val="13"/>
      </w:numPr>
    </w:pPr>
    <w:rPr>
      <w:b/>
      <w:color w:val="407EC9"/>
      <w:sz w:val="22"/>
    </w:rPr>
  </w:style>
  <w:style w:type="paragraph" w:customStyle="1" w:styleId="AnnexIHead1">
    <w:name w:val="Annex I Head 1"/>
    <w:basedOn w:val="Normal"/>
    <w:next w:val="Heading1separatationline"/>
    <w:rsid w:val="00D026DC"/>
    <w:pPr>
      <w:numPr>
        <w:numId w:val="14"/>
      </w:numPr>
    </w:pPr>
    <w:rPr>
      <w:b/>
      <w:caps/>
      <w:color w:val="407EC9"/>
      <w:sz w:val="28"/>
    </w:rPr>
  </w:style>
  <w:style w:type="paragraph" w:customStyle="1" w:styleId="AnnexIHead2">
    <w:name w:val="Annex I Head 2"/>
    <w:basedOn w:val="Normal"/>
    <w:next w:val="Heading2separationline"/>
    <w:rsid w:val="00D026DC"/>
    <w:pPr>
      <w:numPr>
        <w:ilvl w:val="1"/>
        <w:numId w:val="14"/>
      </w:numPr>
    </w:pPr>
    <w:rPr>
      <w:b/>
      <w:caps/>
      <w:color w:val="407EC9"/>
      <w:sz w:val="24"/>
    </w:rPr>
  </w:style>
  <w:style w:type="paragraph" w:customStyle="1" w:styleId="AnnexIHead3">
    <w:name w:val="Annex I Head 3"/>
    <w:basedOn w:val="Normal"/>
    <w:next w:val="BodyText"/>
    <w:rsid w:val="00D026DC"/>
    <w:pPr>
      <w:numPr>
        <w:ilvl w:val="2"/>
        <w:numId w:val="14"/>
      </w:numPr>
    </w:pPr>
    <w:rPr>
      <w:b/>
      <w:smallCaps/>
      <w:color w:val="407EC9"/>
      <w:sz w:val="22"/>
    </w:rPr>
  </w:style>
  <w:style w:type="paragraph" w:customStyle="1" w:styleId="AnnexIHead4">
    <w:name w:val="Annex I Head 4"/>
    <w:basedOn w:val="Normal"/>
    <w:next w:val="BodyText"/>
    <w:rsid w:val="00D026DC"/>
    <w:pPr>
      <w:numPr>
        <w:ilvl w:val="3"/>
        <w:numId w:val="14"/>
      </w:numPr>
    </w:pPr>
    <w:rPr>
      <w:b/>
      <w:color w:val="407EC9"/>
      <w:sz w:val="22"/>
    </w:rPr>
  </w:style>
  <w:style w:type="paragraph" w:customStyle="1" w:styleId="AnnexJHead1">
    <w:name w:val="Annex J Head 1"/>
    <w:basedOn w:val="Normal"/>
    <w:next w:val="Heading1separatationline"/>
    <w:rsid w:val="00D026DC"/>
    <w:pPr>
      <w:numPr>
        <w:numId w:val="15"/>
      </w:numPr>
    </w:pPr>
    <w:rPr>
      <w:b/>
      <w:caps/>
      <w:color w:val="407EC9"/>
      <w:sz w:val="28"/>
    </w:rPr>
  </w:style>
  <w:style w:type="paragraph" w:customStyle="1" w:styleId="AnnexJHead2">
    <w:name w:val="Annex J Head 2"/>
    <w:basedOn w:val="Normal"/>
    <w:next w:val="Heading2separationline"/>
    <w:rsid w:val="00D026DC"/>
    <w:pPr>
      <w:numPr>
        <w:ilvl w:val="1"/>
        <w:numId w:val="15"/>
      </w:numPr>
    </w:pPr>
    <w:rPr>
      <w:b/>
      <w:caps/>
      <w:color w:val="407EC9"/>
      <w:sz w:val="24"/>
    </w:rPr>
  </w:style>
  <w:style w:type="paragraph" w:customStyle="1" w:styleId="AnnexJHead3">
    <w:name w:val="Annex J Head 3"/>
    <w:basedOn w:val="Normal"/>
    <w:next w:val="BodyText"/>
    <w:rsid w:val="00D026DC"/>
    <w:pPr>
      <w:numPr>
        <w:ilvl w:val="2"/>
        <w:numId w:val="15"/>
      </w:numPr>
    </w:pPr>
    <w:rPr>
      <w:b/>
      <w:smallCaps/>
      <w:color w:val="407EC9"/>
      <w:sz w:val="22"/>
    </w:rPr>
  </w:style>
  <w:style w:type="paragraph" w:customStyle="1" w:styleId="AnnexJHead4">
    <w:name w:val="Annex J Head 4"/>
    <w:basedOn w:val="Normal"/>
    <w:next w:val="BodyText"/>
    <w:rsid w:val="00D026DC"/>
    <w:pPr>
      <w:numPr>
        <w:ilvl w:val="3"/>
        <w:numId w:val="15"/>
      </w:numPr>
    </w:pPr>
    <w:rPr>
      <w:b/>
      <w:color w:val="407EC9"/>
      <w:sz w:val="22"/>
    </w:rPr>
  </w:style>
  <w:style w:type="paragraph" w:customStyle="1" w:styleId="AnnexKHead1">
    <w:name w:val="Annex K Head 1"/>
    <w:basedOn w:val="Normal"/>
    <w:next w:val="Heading1separatationline"/>
    <w:rsid w:val="00D026DC"/>
    <w:pPr>
      <w:numPr>
        <w:numId w:val="16"/>
      </w:numPr>
    </w:pPr>
    <w:rPr>
      <w:b/>
      <w:caps/>
      <w:color w:val="407EC9"/>
      <w:sz w:val="28"/>
    </w:rPr>
  </w:style>
  <w:style w:type="paragraph" w:customStyle="1" w:styleId="AnnexKHead2">
    <w:name w:val="Annex K Head 2"/>
    <w:basedOn w:val="Normal"/>
    <w:next w:val="Heading2separationline"/>
    <w:rsid w:val="00D026DC"/>
    <w:pPr>
      <w:numPr>
        <w:ilvl w:val="1"/>
        <w:numId w:val="16"/>
      </w:numPr>
    </w:pPr>
    <w:rPr>
      <w:b/>
      <w:caps/>
      <w:color w:val="407EC9"/>
      <w:sz w:val="24"/>
    </w:rPr>
  </w:style>
  <w:style w:type="paragraph" w:customStyle="1" w:styleId="AnnexKHead3">
    <w:name w:val="Annex K Head 3"/>
    <w:basedOn w:val="Normal"/>
    <w:next w:val="BodyText"/>
    <w:rsid w:val="00D026DC"/>
    <w:pPr>
      <w:numPr>
        <w:ilvl w:val="2"/>
        <w:numId w:val="16"/>
      </w:numPr>
    </w:pPr>
    <w:rPr>
      <w:b/>
      <w:smallCaps/>
      <w:color w:val="407EC9"/>
      <w:sz w:val="22"/>
    </w:rPr>
  </w:style>
  <w:style w:type="paragraph" w:customStyle="1" w:styleId="AnnexKHead4">
    <w:name w:val="Annex K Head 4"/>
    <w:basedOn w:val="Normal"/>
    <w:next w:val="BodyText"/>
    <w:rsid w:val="00D026DC"/>
    <w:pPr>
      <w:numPr>
        <w:ilvl w:val="3"/>
        <w:numId w:val="16"/>
      </w:numPr>
    </w:pPr>
    <w:rPr>
      <w:b/>
      <w:color w:val="407EC9"/>
      <w:sz w:val="22"/>
    </w:rPr>
  </w:style>
  <w:style w:type="paragraph" w:customStyle="1" w:styleId="AnnexLHead1">
    <w:name w:val="Annex L Head 1"/>
    <w:basedOn w:val="Normal"/>
    <w:next w:val="Heading1separatationline"/>
    <w:rsid w:val="00D026DC"/>
    <w:pPr>
      <w:numPr>
        <w:numId w:val="17"/>
      </w:numPr>
    </w:pPr>
    <w:rPr>
      <w:b/>
      <w:caps/>
      <w:color w:val="407EC9"/>
      <w:sz w:val="28"/>
    </w:rPr>
  </w:style>
  <w:style w:type="paragraph" w:customStyle="1" w:styleId="AnnexLHead2">
    <w:name w:val="Annex L Head 2"/>
    <w:basedOn w:val="Normal"/>
    <w:next w:val="BodyText"/>
    <w:rsid w:val="00D026DC"/>
    <w:pPr>
      <w:numPr>
        <w:ilvl w:val="1"/>
        <w:numId w:val="17"/>
      </w:numPr>
    </w:pPr>
    <w:rPr>
      <w:b/>
      <w:caps/>
      <w:color w:val="407EC9"/>
      <w:sz w:val="24"/>
    </w:rPr>
  </w:style>
  <w:style w:type="paragraph" w:customStyle="1" w:styleId="AnnexLHead3">
    <w:name w:val="Annex L Head 3"/>
    <w:basedOn w:val="Normal"/>
    <w:next w:val="BodyText"/>
    <w:rsid w:val="00D026DC"/>
    <w:pPr>
      <w:numPr>
        <w:ilvl w:val="2"/>
        <w:numId w:val="17"/>
      </w:numPr>
    </w:pPr>
    <w:rPr>
      <w:b/>
      <w:smallCaps/>
      <w:color w:val="407EC9"/>
      <w:sz w:val="22"/>
    </w:rPr>
  </w:style>
  <w:style w:type="paragraph" w:customStyle="1" w:styleId="AnnexLHead4">
    <w:name w:val="Annex L Head 4"/>
    <w:basedOn w:val="Normal"/>
    <w:next w:val="BodyText"/>
    <w:rsid w:val="00D026DC"/>
    <w:pPr>
      <w:numPr>
        <w:ilvl w:val="3"/>
        <w:numId w:val="17"/>
      </w:numPr>
    </w:pPr>
    <w:rPr>
      <w:b/>
      <w:color w:val="407EC9"/>
      <w:sz w:val="22"/>
    </w:rPr>
  </w:style>
  <w:style w:type="paragraph" w:customStyle="1" w:styleId="AnnexMHead1">
    <w:name w:val="Annex M Head 1"/>
    <w:basedOn w:val="Normal"/>
    <w:next w:val="Heading1separatationline"/>
    <w:rsid w:val="00D026DC"/>
    <w:pPr>
      <w:numPr>
        <w:numId w:val="18"/>
      </w:numPr>
    </w:pPr>
    <w:rPr>
      <w:b/>
      <w:caps/>
      <w:color w:val="407EC9"/>
      <w:sz w:val="28"/>
    </w:rPr>
  </w:style>
  <w:style w:type="paragraph" w:customStyle="1" w:styleId="AnnexMHead2">
    <w:name w:val="Annex M Head 2"/>
    <w:basedOn w:val="Normal"/>
    <w:next w:val="Heading2separationline"/>
    <w:rsid w:val="00D026DC"/>
    <w:pPr>
      <w:numPr>
        <w:ilvl w:val="1"/>
        <w:numId w:val="18"/>
      </w:numPr>
    </w:pPr>
    <w:rPr>
      <w:b/>
      <w:caps/>
      <w:color w:val="407EC9"/>
      <w:sz w:val="24"/>
    </w:rPr>
  </w:style>
  <w:style w:type="paragraph" w:customStyle="1" w:styleId="AnnexMHead3">
    <w:name w:val="Annex M Head 3"/>
    <w:basedOn w:val="Normal"/>
    <w:next w:val="BodyText"/>
    <w:rsid w:val="00D026DC"/>
    <w:pPr>
      <w:numPr>
        <w:ilvl w:val="2"/>
        <w:numId w:val="18"/>
      </w:numPr>
    </w:pPr>
    <w:rPr>
      <w:b/>
      <w:smallCaps/>
      <w:color w:val="407EC9"/>
      <w:sz w:val="22"/>
    </w:rPr>
  </w:style>
  <w:style w:type="paragraph" w:customStyle="1" w:styleId="AnnexMHead4">
    <w:name w:val="Annex M Head 4"/>
    <w:basedOn w:val="Normal"/>
    <w:next w:val="BodyText"/>
    <w:rsid w:val="00D026DC"/>
    <w:pPr>
      <w:numPr>
        <w:ilvl w:val="3"/>
        <w:numId w:val="18"/>
      </w:numPr>
    </w:pPr>
    <w:rPr>
      <w:b/>
      <w:color w:val="407EC9"/>
      <w:sz w:val="22"/>
    </w:rPr>
  </w:style>
  <w:style w:type="paragraph" w:customStyle="1" w:styleId="Appendix1">
    <w:name w:val="Appendix 1"/>
    <w:basedOn w:val="Heading1"/>
    <w:next w:val="BodyText"/>
    <w:link w:val="Appendix1Char"/>
    <w:qFormat/>
    <w:rsid w:val="00554790"/>
    <w:pPr>
      <w:numPr>
        <w:numId w:val="7"/>
      </w:numPr>
      <w:spacing w:after="360"/>
    </w:pPr>
    <w:rPr>
      <w:b w:val="0"/>
      <w:i/>
      <w:caps w:val="0"/>
      <w:u w:val="single"/>
    </w:rPr>
  </w:style>
  <w:style w:type="character" w:customStyle="1" w:styleId="Appendix1Char">
    <w:name w:val="Appendix 1 Char"/>
    <w:basedOn w:val="DefaultParagraphFont"/>
    <w:link w:val="Appendix1"/>
    <w:rsid w:val="00554790"/>
    <w:rPr>
      <w:rFonts w:asciiTheme="majorHAnsi" w:eastAsiaTheme="majorEastAsia" w:hAnsiTheme="majorHAnsi" w:cstheme="majorBidi"/>
      <w:bCs/>
      <w:i/>
      <w:color w:val="407EC9"/>
      <w:sz w:val="28"/>
      <w:szCs w:val="24"/>
      <w:u w:val="single"/>
      <w:lang w:val="en-GB"/>
    </w:rPr>
  </w:style>
  <w:style w:type="paragraph" w:styleId="Title">
    <w:name w:val="Title"/>
    <w:basedOn w:val="Normal"/>
    <w:link w:val="TitleChar"/>
    <w:uiPriority w:val="10"/>
    <w:qFormat/>
    <w:rsid w:val="00554790"/>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uiPriority w:val="10"/>
    <w:rsid w:val="00554790"/>
    <w:rPr>
      <w:rFonts w:ascii="Arial" w:eastAsia="Times New Roman" w:hAnsi="Arial" w:cs="Arial"/>
      <w:b/>
      <w:bCs/>
      <w:kern w:val="28"/>
      <w:sz w:val="32"/>
      <w:szCs w:val="32"/>
      <w:lang w:val="en-GB" w:eastAsia="en-GB"/>
    </w:rPr>
  </w:style>
  <w:style w:type="paragraph" w:customStyle="1" w:styleId="preface6">
    <w:name w:val="preface 6"/>
    <w:basedOn w:val="Heading6"/>
    <w:rsid w:val="00554790"/>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Table">
    <w:name w:val="Table"/>
    <w:basedOn w:val="Normal"/>
    <w:qFormat/>
    <w:rsid w:val="00554790"/>
    <w:pPr>
      <w:tabs>
        <w:tab w:val="left" w:pos="709"/>
      </w:tabs>
      <w:spacing w:line="240" w:lineRule="auto"/>
      <w:ind w:left="108" w:right="108"/>
    </w:pPr>
    <w:rPr>
      <w:rFonts w:ascii="Helvetica 55 Roman" w:hAnsi="Helvetica 55 Roman"/>
      <w:color w:val="000000" w:themeColor="text1"/>
      <w:sz w:val="22"/>
    </w:rPr>
  </w:style>
  <w:style w:type="paragraph" w:customStyle="1" w:styleId="TableHeader">
    <w:name w:val="Table_Header"/>
    <w:basedOn w:val="Normal"/>
    <w:next w:val="Table"/>
    <w:qFormat/>
    <w:rsid w:val="00554790"/>
    <w:pPr>
      <w:spacing w:line="240" w:lineRule="auto"/>
      <w:ind w:left="108" w:right="108"/>
    </w:pPr>
    <w:rPr>
      <w:b/>
      <w:bCs/>
      <w:color w:val="000000" w:themeColor="text1"/>
      <w:sz w:val="24"/>
    </w:rPr>
  </w:style>
  <w:style w:type="table" w:customStyle="1" w:styleId="TableGrid2">
    <w:name w:val="Table Grid2"/>
    <w:basedOn w:val="TableNormal"/>
    <w:next w:val="TableGrid"/>
    <w:rsid w:val="00554790"/>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54790"/>
  </w:style>
  <w:style w:type="paragraph" w:customStyle="1" w:styleId="Subtitle1">
    <w:name w:val="Subtitle1"/>
    <w:basedOn w:val="Normal"/>
    <w:next w:val="Normal"/>
    <w:uiPriority w:val="11"/>
    <w:qFormat/>
    <w:rsid w:val="00554790"/>
    <w:pPr>
      <w:numPr>
        <w:ilvl w:val="1"/>
      </w:numPr>
      <w:spacing w:after="200" w:line="276" w:lineRule="auto"/>
    </w:pPr>
    <w:rPr>
      <w:rFonts w:ascii="Helvetica" w:eastAsia="Times New Roman" w:hAnsi="Helvetica" w:cs="Times New Roman"/>
      <w:i/>
      <w:iCs/>
      <w:color w:val="ACDAF0"/>
      <w:spacing w:val="15"/>
      <w:sz w:val="24"/>
      <w:szCs w:val="24"/>
    </w:rPr>
  </w:style>
  <w:style w:type="character" w:customStyle="1" w:styleId="SubtleEmphasis1">
    <w:name w:val="Subtle Emphasis1"/>
    <w:basedOn w:val="DefaultParagraphFont"/>
    <w:uiPriority w:val="19"/>
    <w:qFormat/>
    <w:rsid w:val="00554790"/>
    <w:rPr>
      <w:i/>
      <w:iCs/>
      <w:color w:val="3EB6EA"/>
    </w:rPr>
  </w:style>
  <w:style w:type="character" w:customStyle="1" w:styleId="IntenseEmphasis1">
    <w:name w:val="Intense Emphasis1"/>
    <w:basedOn w:val="DefaultParagraphFont"/>
    <w:uiPriority w:val="21"/>
    <w:qFormat/>
    <w:rsid w:val="00554790"/>
    <w:rPr>
      <w:b/>
      <w:bCs/>
      <w:i/>
      <w:iCs/>
      <w:color w:val="ACDAF0"/>
    </w:rPr>
  </w:style>
  <w:style w:type="paragraph" w:customStyle="1" w:styleId="Quote1">
    <w:name w:val="Quote1"/>
    <w:basedOn w:val="Normal"/>
    <w:next w:val="Normal"/>
    <w:uiPriority w:val="29"/>
    <w:qFormat/>
    <w:rsid w:val="00554790"/>
    <w:pPr>
      <w:spacing w:after="200" w:line="276" w:lineRule="auto"/>
    </w:pPr>
    <w:rPr>
      <w:i/>
      <w:iCs/>
      <w:color w:val="08374B"/>
      <w:sz w:val="24"/>
    </w:rPr>
  </w:style>
  <w:style w:type="table" w:customStyle="1" w:styleId="TableGrid3">
    <w:name w:val="Table Grid3"/>
    <w:basedOn w:val="TableNormal"/>
    <w:next w:val="TableGrid"/>
    <w:rsid w:val="00554790"/>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next w:val="ListParagraph"/>
    <w:uiPriority w:val="34"/>
    <w:qFormat/>
    <w:rsid w:val="00554790"/>
    <w:pPr>
      <w:spacing w:after="200" w:line="276" w:lineRule="auto"/>
      <w:ind w:left="720"/>
      <w:contextualSpacing/>
    </w:pPr>
    <w:rPr>
      <w:color w:val="08374B"/>
      <w:sz w:val="24"/>
    </w:rPr>
  </w:style>
  <w:style w:type="paragraph" w:customStyle="1" w:styleId="DocumentStatus">
    <w:name w:val="DocumentStatus"/>
    <w:basedOn w:val="Normal"/>
    <w:qFormat/>
    <w:rsid w:val="00554790"/>
    <w:pPr>
      <w:tabs>
        <w:tab w:val="left" w:pos="709"/>
      </w:tabs>
      <w:spacing w:after="200" w:line="276" w:lineRule="auto"/>
    </w:pPr>
    <w:rPr>
      <w:color w:val="08374B"/>
      <w:sz w:val="24"/>
      <w:lang w:eastAsia="sv-SE"/>
    </w:rPr>
  </w:style>
  <w:style w:type="table" w:customStyle="1" w:styleId="LightShading-Accent31">
    <w:name w:val="Light Shading - Accent 31"/>
    <w:basedOn w:val="TableNormal"/>
    <w:next w:val="LightShading-Accent3"/>
    <w:uiPriority w:val="60"/>
    <w:rsid w:val="00554790"/>
    <w:pPr>
      <w:spacing w:after="0" w:line="240" w:lineRule="auto"/>
    </w:pPr>
    <w:rPr>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Gitternetztabelle4Akzent61">
    <w:name w:val="Gitternetztabelle 4 – Akzent 61"/>
    <w:basedOn w:val="TableNormal"/>
    <w:uiPriority w:val="49"/>
    <w:rsid w:val="00554790"/>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color w:val="FFFFFF"/>
      </w:rPr>
      <w:tblPr/>
      <w:tcPr>
        <w:tcBorders>
          <w:top w:val="single" w:sz="4" w:space="0" w:color="F79646"/>
          <w:left w:val="single" w:sz="4" w:space="0" w:color="F79646"/>
          <w:bottom w:val="single" w:sz="4" w:space="0" w:color="F79646"/>
          <w:right w:val="single" w:sz="4" w:space="0" w:color="F79646"/>
          <w:insideH w:val="nil"/>
          <w:insideV w:val="nil"/>
        </w:tcBorders>
        <w:shd w:val="clear" w:color="auto" w:fill="F79646"/>
      </w:tcPr>
    </w:tblStylePr>
    <w:tblStylePr w:type="lastRow">
      <w:rPr>
        <w:b/>
        <w:bCs/>
      </w:rPr>
      <w:tblPr/>
      <w:tcPr>
        <w:tcBorders>
          <w:top w:val="double" w:sz="4" w:space="0" w:color="F79646"/>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paragraph" w:customStyle="1" w:styleId="Graphic">
    <w:name w:val="Graphic"/>
    <w:basedOn w:val="Normal"/>
    <w:next w:val="Normal"/>
    <w:qFormat/>
    <w:rsid w:val="00554790"/>
    <w:pPr>
      <w:spacing w:after="200" w:line="276" w:lineRule="auto"/>
      <w:jc w:val="center"/>
    </w:pPr>
    <w:rPr>
      <w:noProof/>
      <w:color w:val="08374B"/>
      <w:sz w:val="24"/>
      <w:lang w:eastAsia="en-GB"/>
    </w:rPr>
  </w:style>
  <w:style w:type="paragraph" w:customStyle="1" w:styleId="Note">
    <w:name w:val="Note"/>
    <w:basedOn w:val="Normal"/>
    <w:next w:val="Normal"/>
    <w:qFormat/>
    <w:rsid w:val="00554790"/>
    <w:pPr>
      <w:tabs>
        <w:tab w:val="left" w:pos="907"/>
      </w:tabs>
      <w:spacing w:before="200" w:after="200" w:line="276" w:lineRule="auto"/>
      <w:ind w:left="907" w:hanging="510"/>
    </w:pPr>
    <w:rPr>
      <w:i/>
      <w:color w:val="08374B"/>
      <w:sz w:val="24"/>
    </w:rPr>
  </w:style>
  <w:style w:type="paragraph" w:customStyle="1" w:styleId="BulletList1">
    <w:name w:val="Bullet_List1"/>
    <w:basedOn w:val="ListParagraph"/>
    <w:qFormat/>
    <w:rsid w:val="00554790"/>
    <w:pPr>
      <w:numPr>
        <w:numId w:val="37"/>
      </w:numPr>
      <w:spacing w:line="276" w:lineRule="auto"/>
      <w:ind w:left="680" w:hanging="396"/>
    </w:pPr>
    <w:rPr>
      <w:rFonts w:asciiTheme="minorHAnsi" w:eastAsiaTheme="minorHAnsi" w:hAnsiTheme="minorHAnsi" w:cstheme="minorBidi"/>
      <w:color w:val="08374B"/>
      <w:sz w:val="24"/>
      <w:lang w:eastAsia="en-US"/>
    </w:rPr>
  </w:style>
  <w:style w:type="paragraph" w:customStyle="1" w:styleId="NumberedList1">
    <w:name w:val="Numbered_List1"/>
    <w:basedOn w:val="ListParagraph"/>
    <w:qFormat/>
    <w:rsid w:val="00554790"/>
    <w:pPr>
      <w:numPr>
        <w:numId w:val="36"/>
      </w:numPr>
      <w:spacing w:line="276" w:lineRule="auto"/>
      <w:ind w:left="714" w:hanging="357"/>
    </w:pPr>
    <w:rPr>
      <w:rFonts w:asciiTheme="minorHAnsi" w:eastAsiaTheme="minorHAnsi" w:hAnsiTheme="minorHAnsi" w:cstheme="minorBidi"/>
      <w:color w:val="08374B"/>
      <w:sz w:val="24"/>
      <w:lang w:eastAsia="en-US"/>
    </w:rPr>
  </w:style>
  <w:style w:type="paragraph" w:customStyle="1" w:styleId="Tablecomment">
    <w:name w:val="Table_comment"/>
    <w:basedOn w:val="Normal"/>
    <w:qFormat/>
    <w:rsid w:val="00554790"/>
    <w:pPr>
      <w:spacing w:line="240" w:lineRule="auto"/>
      <w:ind w:left="108" w:right="108"/>
    </w:pPr>
    <w:rPr>
      <w:i/>
      <w:color w:val="0C5270"/>
      <w:sz w:val="20"/>
    </w:rPr>
  </w:style>
  <w:style w:type="paragraph" w:customStyle="1" w:styleId="Content">
    <w:name w:val="Content"/>
    <w:basedOn w:val="Normal"/>
    <w:next w:val="Normal"/>
    <w:rsid w:val="00554790"/>
    <w:pPr>
      <w:spacing w:after="200" w:line="276" w:lineRule="auto"/>
    </w:pPr>
    <w:rPr>
      <w:rFonts w:ascii="Helvetica" w:hAnsi="Helvetica"/>
      <w:bCs/>
      <w:color w:val="54B2E0"/>
      <w:kern w:val="36"/>
      <w:sz w:val="28"/>
    </w:rPr>
  </w:style>
  <w:style w:type="paragraph" w:customStyle="1" w:styleId="EndnoteText1">
    <w:name w:val="Endnote Text1"/>
    <w:basedOn w:val="Normal"/>
    <w:next w:val="EndnoteText"/>
    <w:link w:val="EndnoteTextChar"/>
    <w:uiPriority w:val="99"/>
    <w:semiHidden/>
    <w:unhideWhenUsed/>
    <w:rsid w:val="00554790"/>
    <w:pPr>
      <w:spacing w:line="240" w:lineRule="auto"/>
    </w:pPr>
    <w:rPr>
      <w:color w:val="08374B"/>
      <w:sz w:val="20"/>
      <w:szCs w:val="20"/>
    </w:rPr>
  </w:style>
  <w:style w:type="character" w:customStyle="1" w:styleId="EndnoteTextChar">
    <w:name w:val="Endnote Text Char"/>
    <w:basedOn w:val="DefaultParagraphFont"/>
    <w:link w:val="EndnoteText1"/>
    <w:uiPriority w:val="99"/>
    <w:semiHidden/>
    <w:rsid w:val="00554790"/>
    <w:rPr>
      <w:color w:val="08374B"/>
      <w:sz w:val="20"/>
      <w:szCs w:val="20"/>
      <w:lang w:val="en-GB"/>
    </w:rPr>
  </w:style>
  <w:style w:type="character" w:styleId="EndnoteReference">
    <w:name w:val="endnote reference"/>
    <w:basedOn w:val="DefaultParagraphFont"/>
    <w:uiPriority w:val="99"/>
    <w:semiHidden/>
    <w:unhideWhenUsed/>
    <w:rsid w:val="00554790"/>
    <w:rPr>
      <w:vertAlign w:val="superscript"/>
    </w:rPr>
  </w:style>
  <w:style w:type="paragraph" w:customStyle="1" w:styleId="Appendix2">
    <w:name w:val="Appendix 2"/>
    <w:basedOn w:val="Heading2"/>
    <w:next w:val="Normal"/>
    <w:qFormat/>
    <w:rsid w:val="00554790"/>
    <w:pPr>
      <w:numPr>
        <w:ilvl w:val="0"/>
        <w:numId w:val="38"/>
      </w:numPr>
      <w:tabs>
        <w:tab w:val="left" w:pos="709"/>
      </w:tabs>
      <w:spacing w:before="200" w:line="276" w:lineRule="auto"/>
      <w:ind w:left="828" w:right="0"/>
    </w:pPr>
    <w:rPr>
      <w:rFonts w:ascii="Helvetica 55 Roman" w:hAnsi="Helvetica 55 Roman"/>
      <w:b w:val="0"/>
      <w:bCs w:val="0"/>
      <w:caps w:val="0"/>
      <w:color w:val="476E7D"/>
      <w:kern w:val="36"/>
      <w:sz w:val="28"/>
      <w:szCs w:val="26"/>
    </w:rPr>
  </w:style>
  <w:style w:type="character" w:customStyle="1" w:styleId="SubtitleChar1">
    <w:name w:val="Subtitle Char1"/>
    <w:basedOn w:val="DefaultParagraphFont"/>
    <w:rsid w:val="00554790"/>
    <w:rPr>
      <w:rFonts w:asciiTheme="majorHAnsi" w:eastAsiaTheme="majorEastAsia" w:hAnsiTheme="majorHAnsi" w:cstheme="majorBidi"/>
      <w:i/>
      <w:iCs/>
      <w:color w:val="00558C" w:themeColor="accent1"/>
      <w:spacing w:val="15"/>
      <w:sz w:val="24"/>
      <w:szCs w:val="24"/>
      <w:lang w:val="en-GB"/>
    </w:rPr>
  </w:style>
  <w:style w:type="character" w:styleId="SubtleEmphasis">
    <w:name w:val="Subtle Emphasis"/>
    <w:basedOn w:val="DefaultParagraphFont"/>
    <w:uiPriority w:val="19"/>
    <w:qFormat/>
    <w:rsid w:val="00554790"/>
    <w:rPr>
      <w:i/>
      <w:iCs/>
      <w:color w:val="808080" w:themeColor="text1" w:themeTint="7F"/>
    </w:rPr>
  </w:style>
  <w:style w:type="character" w:styleId="IntenseEmphasis">
    <w:name w:val="Intense Emphasis"/>
    <w:basedOn w:val="DefaultParagraphFont"/>
    <w:uiPriority w:val="21"/>
    <w:qFormat/>
    <w:rsid w:val="00554790"/>
    <w:rPr>
      <w:b/>
      <w:bCs/>
      <w:i/>
      <w:iCs/>
      <w:color w:val="00558C" w:themeColor="accent1"/>
    </w:rPr>
  </w:style>
  <w:style w:type="character" w:customStyle="1" w:styleId="QuoteChar1">
    <w:name w:val="Quote Char1"/>
    <w:basedOn w:val="DefaultParagraphFont"/>
    <w:rsid w:val="00554790"/>
    <w:rPr>
      <w:i/>
      <w:iCs/>
      <w:color w:val="000000" w:themeColor="text1"/>
      <w:sz w:val="18"/>
      <w:lang w:val="en-GB"/>
    </w:rPr>
  </w:style>
  <w:style w:type="table" w:styleId="LightShading-Accent3">
    <w:name w:val="Light Shading Accent 3"/>
    <w:basedOn w:val="TableNormal"/>
    <w:uiPriority w:val="60"/>
    <w:rsid w:val="00554790"/>
    <w:pPr>
      <w:spacing w:after="0" w:line="240" w:lineRule="auto"/>
    </w:pPr>
    <w:rPr>
      <w:color w:val="00837D" w:themeColor="accent3" w:themeShade="BF"/>
    </w:rPr>
    <w:tblPr>
      <w:tblStyleRowBandSize w:val="1"/>
      <w:tblStyleColBandSize w:val="1"/>
      <w:tblBorders>
        <w:top w:val="single" w:sz="8" w:space="0" w:color="00B0A9" w:themeColor="accent3"/>
        <w:bottom w:val="single" w:sz="8" w:space="0" w:color="00B0A9" w:themeColor="accent3"/>
      </w:tblBorders>
    </w:tblPr>
    <w:tblStylePr w:type="fir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lastRow">
      <w:pPr>
        <w:spacing w:before="0" w:after="0" w:line="240" w:lineRule="auto"/>
      </w:pPr>
      <w:rPr>
        <w:b/>
        <w:bCs/>
      </w:rPr>
      <w:tblPr/>
      <w:tcPr>
        <w:tcBorders>
          <w:top w:val="single" w:sz="8" w:space="0" w:color="00B0A9" w:themeColor="accent3"/>
          <w:left w:val="nil"/>
          <w:bottom w:val="single" w:sz="8" w:space="0" w:color="00B0A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FFB" w:themeFill="accent3" w:themeFillTint="3F"/>
      </w:tcPr>
    </w:tblStylePr>
    <w:tblStylePr w:type="band1Horz">
      <w:tblPr/>
      <w:tcPr>
        <w:tcBorders>
          <w:left w:val="nil"/>
          <w:right w:val="nil"/>
          <w:insideH w:val="nil"/>
          <w:insideV w:val="nil"/>
        </w:tcBorders>
        <w:shd w:val="clear" w:color="auto" w:fill="ACFFFB" w:themeFill="accent3" w:themeFillTint="3F"/>
      </w:tcPr>
    </w:tblStylePr>
  </w:style>
  <w:style w:type="paragraph" w:styleId="EndnoteText">
    <w:name w:val="endnote text"/>
    <w:basedOn w:val="Normal"/>
    <w:link w:val="EndnoteTextChar1"/>
    <w:uiPriority w:val="99"/>
    <w:semiHidden/>
    <w:unhideWhenUsed/>
    <w:rsid w:val="00554790"/>
    <w:pPr>
      <w:spacing w:line="240" w:lineRule="auto"/>
    </w:pPr>
    <w:rPr>
      <w:sz w:val="20"/>
      <w:szCs w:val="20"/>
    </w:rPr>
  </w:style>
  <w:style w:type="character" w:customStyle="1" w:styleId="EndnoteTextChar1">
    <w:name w:val="Endnote Text Char1"/>
    <w:basedOn w:val="DefaultParagraphFont"/>
    <w:link w:val="EndnoteText"/>
    <w:uiPriority w:val="99"/>
    <w:semiHidden/>
    <w:rsid w:val="00554790"/>
    <w:rPr>
      <w:sz w:val="20"/>
      <w:szCs w:val="20"/>
      <w:lang w:val="en-GB"/>
    </w:rPr>
  </w:style>
  <w:style w:type="paragraph" w:customStyle="1" w:styleId="an1">
    <w:name w:val="an 1"/>
    <w:basedOn w:val="ANNEXDHEAD2"/>
    <w:link w:val="an1Tegn"/>
    <w:qFormat/>
    <w:rsid w:val="00410968"/>
  </w:style>
  <w:style w:type="character" w:customStyle="1" w:styleId="an1Tegn">
    <w:name w:val="an 1 Tegn"/>
    <w:basedOn w:val="Appendix1Char"/>
    <w:link w:val="an1"/>
    <w:rsid w:val="00410968"/>
    <w:rPr>
      <w:rFonts w:asciiTheme="majorHAnsi" w:eastAsiaTheme="majorEastAsia" w:hAnsiTheme="majorHAnsi" w:cstheme="majorBidi"/>
      <w:b/>
      <w:bCs w:val="0"/>
      <w:i w:val="0"/>
      <w:color w:val="407EC9"/>
      <w:sz w:val="24"/>
      <w:szCs w:val="24"/>
      <w:u w:val="single"/>
      <w:lang w:val="en-GB" w:eastAsia="de-DE"/>
    </w:rPr>
  </w:style>
  <w:style w:type="table" w:styleId="LightGrid-Accent3">
    <w:name w:val="Light Grid Accent 3"/>
    <w:basedOn w:val="TableNormal"/>
    <w:uiPriority w:val="62"/>
    <w:rsid w:val="00A26CD1"/>
    <w:pPr>
      <w:spacing w:after="0" w:line="240" w:lineRule="auto"/>
    </w:pPr>
    <w:rPr>
      <w:lang w:val="en-US"/>
    </w:rPr>
    <w:tblPr>
      <w:tblStyleRowBandSize w:val="1"/>
      <w:tblStyleColBandSize w:val="1"/>
      <w:tblBorders>
        <w:top w:val="single" w:sz="8" w:space="0" w:color="00B0A9" w:themeColor="accent3"/>
        <w:left w:val="single" w:sz="8" w:space="0" w:color="00B0A9" w:themeColor="accent3"/>
        <w:bottom w:val="single" w:sz="8" w:space="0" w:color="00B0A9" w:themeColor="accent3"/>
        <w:right w:val="single" w:sz="8" w:space="0" w:color="00B0A9" w:themeColor="accent3"/>
        <w:insideH w:val="single" w:sz="8" w:space="0" w:color="00B0A9" w:themeColor="accent3"/>
        <w:insideV w:val="single" w:sz="8" w:space="0" w:color="00B0A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18" w:space="0" w:color="00B0A9" w:themeColor="accent3"/>
          <w:right w:val="single" w:sz="8" w:space="0" w:color="00B0A9" w:themeColor="accent3"/>
          <w:insideH w:val="nil"/>
          <w:insideV w:val="single" w:sz="8" w:space="0" w:color="00B0A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B0A9" w:themeColor="accent3"/>
          <w:left w:val="single" w:sz="8" w:space="0" w:color="00B0A9" w:themeColor="accent3"/>
          <w:bottom w:val="single" w:sz="8" w:space="0" w:color="00B0A9" w:themeColor="accent3"/>
          <w:right w:val="single" w:sz="8" w:space="0" w:color="00B0A9" w:themeColor="accent3"/>
          <w:insideH w:val="nil"/>
          <w:insideV w:val="single" w:sz="8" w:space="0" w:color="00B0A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tcPr>
    </w:tblStylePr>
    <w:tblStylePr w:type="band1Vert">
      <w:tblPr/>
      <w:tcPr>
        <w:tcBorders>
          <w:top w:val="single" w:sz="8" w:space="0" w:color="00B0A9" w:themeColor="accent3"/>
          <w:left w:val="single" w:sz="8" w:space="0" w:color="00B0A9" w:themeColor="accent3"/>
          <w:bottom w:val="single" w:sz="8" w:space="0" w:color="00B0A9" w:themeColor="accent3"/>
          <w:right w:val="single" w:sz="8" w:space="0" w:color="00B0A9" w:themeColor="accent3"/>
        </w:tcBorders>
        <w:shd w:val="clear" w:color="auto" w:fill="ACFFFB" w:themeFill="accent3" w:themeFillTint="3F"/>
      </w:tcPr>
    </w:tblStylePr>
    <w:tblStylePr w:type="band1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shd w:val="clear" w:color="auto" w:fill="ACFFFB" w:themeFill="accent3" w:themeFillTint="3F"/>
      </w:tcPr>
    </w:tblStylePr>
    <w:tblStylePr w:type="band2Horz">
      <w:tblPr/>
      <w:tcPr>
        <w:tcBorders>
          <w:top w:val="single" w:sz="8" w:space="0" w:color="00B0A9" w:themeColor="accent3"/>
          <w:left w:val="single" w:sz="8" w:space="0" w:color="00B0A9" w:themeColor="accent3"/>
          <w:bottom w:val="single" w:sz="8" w:space="0" w:color="00B0A9" w:themeColor="accent3"/>
          <w:right w:val="single" w:sz="8" w:space="0" w:color="00B0A9" w:themeColor="accent3"/>
          <w:insideV w:val="single" w:sz="8" w:space="0" w:color="00B0A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8.png"/><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image" Target="media/image12.png"/><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package" Target="embeddings/Microsoft_Visio_Drawing111111111111.vsdx"/><Relationship Id="rId33" Type="http://schemas.openxmlformats.org/officeDocument/2006/relationships/image" Target="media/image11.png"/><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emf"/><Relationship Id="rId32" Type="http://schemas.openxmlformats.org/officeDocument/2006/relationships/header" Target="header12.xml"/><Relationship Id="rId37" Type="http://schemas.openxmlformats.org/officeDocument/2006/relationships/hyperlink" Target="http://www.iho.int/iho_pubs/standard/S-100/S-100_Ed_2/S_100_V2.0.0_June-2015.pdf" TargetMode="External"/><Relationship Id="rId40"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image" Target="media/image10.png"/><Relationship Id="rId36" Type="http://schemas.openxmlformats.org/officeDocument/2006/relationships/image" Target="media/image14.png"/><Relationship Id="rId10" Type="http://schemas.openxmlformats.org/officeDocument/2006/relationships/footer" Target="footer1.xml"/><Relationship Id="rId19" Type="http://schemas.openxmlformats.org/officeDocument/2006/relationships/header" Target="header8.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9.png"/><Relationship Id="rId30" Type="http://schemas.openxmlformats.org/officeDocument/2006/relationships/header" Target="header11.xml"/><Relationship Id="rId35" Type="http://schemas.openxmlformats.org/officeDocument/2006/relationships/image" Target="media/image13.png"/><Relationship Id="rId43"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277D2E619E84F64BA7420E072A7B14F"/>
        <w:category>
          <w:name w:val="Generelt"/>
          <w:gallery w:val="placeholder"/>
        </w:category>
        <w:types>
          <w:type w:val="bbPlcHdr"/>
        </w:types>
        <w:behaviors>
          <w:behavior w:val="content"/>
        </w:behaviors>
        <w:guid w:val="{42C7B624-87D3-444E-8E82-F1E682E98C12}"/>
      </w:docPartPr>
      <w:docPartBody>
        <w:p w:rsidR="00DD7A4C" w:rsidRDefault="00DD7A4C" w:rsidP="00DD7A4C">
          <w:pPr>
            <w:pStyle w:val="7277D2E619E84F64BA7420E072A7B14F"/>
          </w:pPr>
          <w:r w:rsidRPr="00C51600">
            <w:rPr>
              <w:rStyle w:val="PlaceholderText"/>
            </w:rPr>
            <w:t>[Title]</w:t>
          </w:r>
        </w:p>
      </w:docPartBody>
    </w:docPart>
    <w:docPart>
      <w:docPartPr>
        <w:name w:val="BD8BEF4866EC428F9733DB723D3ACB85"/>
        <w:category>
          <w:name w:val="Generelt"/>
          <w:gallery w:val="placeholder"/>
        </w:category>
        <w:types>
          <w:type w:val="bbPlcHdr"/>
        </w:types>
        <w:behaviors>
          <w:behavior w:val="content"/>
        </w:behaviors>
        <w:guid w:val="{672EFEAE-938C-42D9-A0D4-EC64CE7D7743}"/>
      </w:docPartPr>
      <w:docPartBody>
        <w:p w:rsidR="00DD7A4C" w:rsidRDefault="00DD7A4C" w:rsidP="00DD7A4C">
          <w:pPr>
            <w:pStyle w:val="BD8BEF4866EC428F9733DB723D3ACB85"/>
          </w:pPr>
          <w:r w:rsidRPr="00C5160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Helvetica 55 Roman">
    <w:altName w:val="Arial"/>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A4C"/>
    <w:rsid w:val="008432E3"/>
    <w:rsid w:val="00CA2AB8"/>
    <w:rsid w:val="00DD7A4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7A4C"/>
    <w:rPr>
      <w:color w:val="808080"/>
    </w:rPr>
  </w:style>
  <w:style w:type="paragraph" w:customStyle="1" w:styleId="7277D2E619E84F64BA7420E072A7B14F">
    <w:name w:val="7277D2E619E84F64BA7420E072A7B14F"/>
    <w:rsid w:val="00DD7A4C"/>
  </w:style>
  <w:style w:type="paragraph" w:customStyle="1" w:styleId="BD8BEF4866EC428F9733DB723D3ACB85">
    <w:name w:val="BD8BEF4866EC428F9733DB723D3ACB85"/>
    <w:rsid w:val="00DD7A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4A58B4-6CB0-404F-9C29-CB0748501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91</Pages>
  <Words>26309</Words>
  <Characters>149967</Characters>
  <Application>Microsoft Office Word</Application>
  <DocSecurity>0</DocSecurity>
  <Lines>1249</Lines>
  <Paragraphs>351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Service Instance Description for the xxx Service</vt:lpstr>
      <vt:lpstr>Service Instance Description for the xxx Service</vt:lpstr>
    </vt:vector>
  </TitlesOfParts>
  <Manager>IALA</Manager>
  <Company>IALA</Company>
  <LinksUpToDate>false</LinksUpToDate>
  <CharactersWithSpaces>175925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Instance Description for the xxx Service</dc:title>
  <dc:subject>IALA</dc:subject>
  <dc:creator>Michael Hadley</dc:creator>
  <cp:keywords/>
  <dc:description/>
  <cp:lastModifiedBy>Plenary Room</cp:lastModifiedBy>
  <cp:revision>2</cp:revision>
  <dcterms:created xsi:type="dcterms:W3CDTF">2017-03-16T16:23:00Z</dcterms:created>
  <dcterms:modified xsi:type="dcterms:W3CDTF">2017-03-16T16:23:00Z</dcterms:modified>
  <cp:category/>
</cp:coreProperties>
</file>